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BE8B4" w14:textId="0BA5A7FF"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338ABE77" w14:textId="12D35CFE" w:rsidR="00653854" w:rsidRPr="00653854" w:rsidRDefault="00653854" w:rsidP="007D7EAD">
      <w:pPr>
        <w:pStyle w:val="BodyText"/>
        <w:spacing w:after="0"/>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2</w:t>
      </w:r>
    </w:p>
    <w:p w14:paraId="6CB9A063" w14:textId="1AABAD32" w:rsidR="00653854" w:rsidRPr="00E73950" w:rsidRDefault="00653854" w:rsidP="007D7EAD">
      <w:pPr>
        <w:pStyle w:val="BodyText"/>
        <w:spacing w:after="0"/>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sidRPr="00CB7115">
        <w:rPr>
          <w:rFonts w:ascii="GHEA Grapalat" w:hAnsi="GHEA Grapalat" w:cs="Sylfaen"/>
          <w:i/>
          <w:sz w:val="16"/>
        </w:rPr>
        <w:t>ՀՀ ֆինանսների նախարարի 20</w:t>
      </w:r>
      <w:r w:rsidRPr="00CB7115">
        <w:rPr>
          <w:rFonts w:ascii="GHEA Grapalat" w:hAnsi="GHEA Grapalat" w:cs="Sylfaen"/>
          <w:i/>
          <w:sz w:val="16"/>
          <w:lang w:val="hy-AM"/>
        </w:rPr>
        <w:t xml:space="preserve">22 </w:t>
      </w:r>
      <w:r w:rsidRPr="00CB7115">
        <w:rPr>
          <w:rFonts w:ascii="GHEA Grapalat" w:hAnsi="GHEA Grapalat" w:cs="Sylfaen"/>
          <w:i/>
          <w:sz w:val="16"/>
        </w:rPr>
        <w:t xml:space="preserve">թվականի </w:t>
      </w:r>
      <w:r w:rsidR="00E73950">
        <w:rPr>
          <w:rFonts w:ascii="GHEA Grapalat" w:hAnsi="GHEA Grapalat" w:cs="Sylfaen"/>
          <w:i/>
          <w:sz w:val="16"/>
          <w:lang w:val="hy-AM"/>
        </w:rPr>
        <w:t>մայիսի 31-ի</w:t>
      </w:r>
    </w:p>
    <w:p w14:paraId="28C78C3C" w14:textId="79BB59F2" w:rsidR="00096865" w:rsidRPr="005E1F72" w:rsidRDefault="00640568" w:rsidP="007D7EAD">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r w:rsidR="00653854" w:rsidRPr="00324490">
        <w:rPr>
          <w:rFonts w:ascii="GHEA Grapalat" w:hAnsi="GHEA Grapalat" w:cs="Sylfaen"/>
          <w:i/>
          <w:sz w:val="16"/>
          <w:lang w:val="hy-AM"/>
        </w:rPr>
        <w:t xml:space="preserve">N </w:t>
      </w:r>
      <w:r w:rsidR="004F22A1">
        <w:rPr>
          <w:rFonts w:ascii="GHEA Grapalat" w:hAnsi="GHEA Grapalat" w:cs="Sylfaen"/>
          <w:i/>
          <w:sz w:val="16"/>
          <w:lang w:val="hy-AM"/>
        </w:rPr>
        <w:t>235</w:t>
      </w:r>
      <w:r w:rsidR="00653854" w:rsidRPr="00CB7115">
        <w:rPr>
          <w:rFonts w:ascii="GHEA Grapalat" w:hAnsi="GHEA Grapalat" w:cs="Sylfaen"/>
          <w:i/>
          <w:sz w:val="16"/>
          <w:lang w:val="hy-AM"/>
        </w:rPr>
        <w:t>-</w:t>
      </w:r>
      <w:r w:rsidR="00653854" w:rsidRPr="00324490">
        <w:rPr>
          <w:rFonts w:ascii="GHEA Grapalat" w:hAnsi="GHEA Grapalat" w:cs="Sylfaen"/>
          <w:i/>
          <w:sz w:val="16"/>
          <w:lang w:val="hy-AM"/>
        </w:rPr>
        <w:t xml:space="preserve">Ա  հրամանի    </w:t>
      </w:r>
    </w:p>
    <w:p w14:paraId="0A5B91ED" w14:textId="1CFB66C4" w:rsidR="00096865" w:rsidRPr="005E1F72" w:rsidRDefault="00096865" w:rsidP="007D7EAD">
      <w:pPr>
        <w:pStyle w:val="BodyText"/>
        <w:spacing w:after="0"/>
        <w:ind w:right="-7" w:firstLine="567"/>
        <w:jc w:val="right"/>
        <w:rPr>
          <w:rFonts w:ascii="GHEA Grapalat" w:hAnsi="GHEA Grapalat" w:cs="Sylfaen"/>
          <w:i/>
          <w:sz w:val="18"/>
          <w:szCs w:val="20"/>
          <w:lang w:val="af-ZA" w:eastAsia="ru-RU"/>
        </w:rPr>
      </w:pPr>
    </w:p>
    <w:p w14:paraId="75F9D715" w14:textId="289F620F" w:rsidR="00096865" w:rsidRPr="005E1F72" w:rsidRDefault="00096865" w:rsidP="007D7EAD">
      <w:pPr>
        <w:pStyle w:val="BodyText"/>
        <w:spacing w:after="0"/>
        <w:ind w:right="-7" w:firstLine="567"/>
        <w:jc w:val="right"/>
        <w:rPr>
          <w:rFonts w:ascii="GHEA Grapalat" w:hAnsi="GHEA Grapalat" w:cs="Sylfaen"/>
          <w:i/>
          <w:u w:val="single"/>
          <w:lang w:val="af-ZA" w:eastAsia="ru-RU"/>
        </w:rPr>
      </w:pPr>
      <w:r w:rsidRPr="00324490">
        <w:rPr>
          <w:rFonts w:ascii="GHEA Grapalat" w:hAnsi="GHEA Grapalat" w:cs="Sylfaen"/>
          <w:i/>
          <w:u w:val="single"/>
          <w:lang w:val="hy-AM" w:eastAsia="ru-RU"/>
        </w:rPr>
        <w:t>Օրինակելի</w:t>
      </w:r>
      <w:r w:rsidRPr="005E1F72">
        <w:rPr>
          <w:rFonts w:ascii="GHEA Grapalat" w:hAnsi="GHEA Grapalat" w:cs="Sylfaen"/>
          <w:i/>
          <w:u w:val="single"/>
          <w:lang w:val="af-ZA" w:eastAsia="ru-RU"/>
        </w:rPr>
        <w:t xml:space="preserve"> </w:t>
      </w:r>
      <w:r w:rsidRPr="00324490">
        <w:rPr>
          <w:rFonts w:ascii="GHEA Grapalat" w:hAnsi="GHEA Grapalat" w:cs="Sylfaen"/>
          <w:i/>
          <w:u w:val="single"/>
          <w:lang w:val="hy-AM" w:eastAsia="ru-RU"/>
        </w:rPr>
        <w:t>ձև</w:t>
      </w:r>
    </w:p>
    <w:p w14:paraId="0CBD445B" w14:textId="77777777" w:rsidR="00096865" w:rsidRPr="005E1F72" w:rsidRDefault="00096865" w:rsidP="007D7EAD">
      <w:pPr>
        <w:pStyle w:val="BodyTextIndent"/>
        <w:spacing w:line="240" w:lineRule="auto"/>
        <w:jc w:val="center"/>
        <w:rPr>
          <w:rFonts w:ascii="GHEA Grapalat" w:hAnsi="GHEA Grapalat"/>
          <w:i w:val="0"/>
          <w:lang w:val="af-ZA"/>
        </w:rPr>
      </w:pPr>
    </w:p>
    <w:p w14:paraId="53F4171F" w14:textId="77777777" w:rsidR="00642EFE" w:rsidRPr="00EB36BA" w:rsidRDefault="00642EFE" w:rsidP="00EF3662">
      <w:pPr>
        <w:pStyle w:val="BodyTextIndent"/>
        <w:spacing w:line="240" w:lineRule="auto"/>
        <w:jc w:val="center"/>
        <w:rPr>
          <w:rFonts w:ascii="GHEA Grapalat" w:hAnsi="GHEA Grapalat"/>
          <w:b/>
          <w:i w:val="0"/>
          <w:lang w:val="af-ZA"/>
        </w:rPr>
      </w:pPr>
      <w:r w:rsidRPr="00EB36BA">
        <w:rPr>
          <w:rFonts w:ascii="GHEA Grapalat" w:hAnsi="GHEA Grapalat"/>
          <w:b/>
          <w:i w:val="0"/>
          <w:lang w:val="af-ZA"/>
        </w:rPr>
        <w:t>ՀԱՅՏԱՐԱՐՈՒԹՅՈՒՆ</w:t>
      </w:r>
    </w:p>
    <w:p w14:paraId="5627E5B7" w14:textId="45A6AB5B" w:rsidR="00642EFE" w:rsidRPr="00EB36BA" w:rsidRDefault="00D84D58" w:rsidP="00EF3662">
      <w:pPr>
        <w:pStyle w:val="BodyTextIndent"/>
        <w:spacing w:line="240" w:lineRule="auto"/>
        <w:jc w:val="center"/>
        <w:rPr>
          <w:rFonts w:ascii="GHEA Grapalat" w:hAnsi="GHEA Grapalat"/>
          <w:b/>
          <w:i w:val="0"/>
          <w:lang w:val="af-ZA"/>
        </w:rPr>
      </w:pPr>
      <w:r>
        <w:rPr>
          <w:rFonts w:ascii="GHEA Grapalat" w:hAnsi="GHEA Grapalat"/>
          <w:b/>
          <w:i w:val="0"/>
          <w:lang w:val="hy-AM"/>
        </w:rPr>
        <w:t xml:space="preserve">ԳՆԱՆՇՄԱՆ ՀԱՐՑՄԱՆ </w:t>
      </w:r>
      <w:r w:rsidR="00642EFE" w:rsidRPr="00EB36BA">
        <w:rPr>
          <w:rFonts w:ascii="GHEA Grapalat" w:hAnsi="GHEA Grapalat"/>
          <w:b/>
          <w:i w:val="0"/>
          <w:lang w:val="af-ZA"/>
        </w:rPr>
        <w:t>ՄԱՍԻՆ</w:t>
      </w:r>
    </w:p>
    <w:p w14:paraId="53A47512" w14:textId="77777777" w:rsidR="00642EFE" w:rsidRPr="009C32AE" w:rsidRDefault="00642EFE" w:rsidP="00EF3662">
      <w:pPr>
        <w:pStyle w:val="BodyTextIndent"/>
        <w:spacing w:line="240" w:lineRule="auto"/>
        <w:jc w:val="center"/>
        <w:rPr>
          <w:rFonts w:ascii="GHEA Grapalat" w:hAnsi="GHEA Grapalat"/>
          <w:b/>
          <w:i w:val="0"/>
          <w:lang w:val="af-ZA"/>
        </w:rPr>
      </w:pPr>
    </w:p>
    <w:p w14:paraId="672C1A57" w14:textId="77777777" w:rsidR="00642EFE" w:rsidRPr="009C32AE" w:rsidRDefault="00642EFE" w:rsidP="00EF3662">
      <w:pPr>
        <w:pStyle w:val="BodyTextIndent"/>
        <w:spacing w:line="240" w:lineRule="auto"/>
        <w:jc w:val="center"/>
        <w:rPr>
          <w:rFonts w:ascii="GHEA Grapalat" w:hAnsi="GHEA Grapalat"/>
          <w:b/>
          <w:i w:val="0"/>
          <w:lang w:val="af-ZA"/>
        </w:rPr>
      </w:pPr>
      <w:r w:rsidRPr="009C32AE">
        <w:rPr>
          <w:rFonts w:ascii="GHEA Grapalat" w:hAnsi="GHEA Grapalat"/>
          <w:b/>
          <w:i w:val="0"/>
          <w:lang w:val="af-ZA"/>
        </w:rPr>
        <w:t xml:space="preserve">Հայտարարության սույն տեքստը հաստատված է </w:t>
      </w:r>
      <w:r w:rsidR="00C0193C" w:rsidRPr="009C32AE">
        <w:rPr>
          <w:rFonts w:ascii="GHEA Grapalat" w:hAnsi="GHEA Grapalat"/>
          <w:b/>
          <w:i w:val="0"/>
          <w:lang w:val="af-ZA"/>
        </w:rPr>
        <w:t xml:space="preserve">գնահատող </w:t>
      </w:r>
      <w:r w:rsidRPr="009C32AE">
        <w:rPr>
          <w:rFonts w:ascii="GHEA Grapalat" w:hAnsi="GHEA Grapalat"/>
          <w:b/>
          <w:i w:val="0"/>
          <w:lang w:val="af-ZA"/>
        </w:rPr>
        <w:t>հանձնաժողովի</w:t>
      </w:r>
    </w:p>
    <w:p w14:paraId="21FB5D8A" w14:textId="3A48E27E" w:rsidR="0091042F" w:rsidRPr="009C32AE" w:rsidRDefault="00642EFE" w:rsidP="00D21F8D">
      <w:pPr>
        <w:pStyle w:val="BodyTextIndent"/>
        <w:spacing w:line="240" w:lineRule="auto"/>
        <w:jc w:val="center"/>
        <w:rPr>
          <w:rFonts w:ascii="GHEA Grapalat" w:hAnsi="GHEA Grapalat"/>
          <w:b/>
          <w:i w:val="0"/>
          <w:lang w:val="af-ZA"/>
        </w:rPr>
      </w:pPr>
      <w:r w:rsidRPr="009C32AE">
        <w:rPr>
          <w:rFonts w:ascii="GHEA Grapalat" w:hAnsi="GHEA Grapalat"/>
          <w:b/>
          <w:i w:val="0"/>
          <w:lang w:val="af-ZA"/>
        </w:rPr>
        <w:t>20</w:t>
      </w:r>
      <w:r w:rsidR="00EB36BA" w:rsidRPr="009C32AE">
        <w:rPr>
          <w:rFonts w:ascii="GHEA Grapalat" w:hAnsi="GHEA Grapalat"/>
          <w:b/>
          <w:i w:val="0"/>
          <w:lang w:val="hy-AM"/>
        </w:rPr>
        <w:t xml:space="preserve">22 </w:t>
      </w:r>
      <w:r w:rsidRPr="009C32AE">
        <w:rPr>
          <w:rFonts w:ascii="GHEA Grapalat" w:hAnsi="GHEA Grapalat"/>
          <w:b/>
          <w:i w:val="0"/>
          <w:lang w:val="af-ZA"/>
        </w:rPr>
        <w:t xml:space="preserve">թվականի </w:t>
      </w:r>
      <w:r w:rsidR="00A76C15" w:rsidRPr="009C32AE">
        <w:rPr>
          <w:rFonts w:ascii="GHEA Grapalat" w:hAnsi="GHEA Grapalat"/>
          <w:b/>
          <w:i w:val="0"/>
          <w:lang w:val="af-ZA"/>
        </w:rPr>
        <w:t>«</w:t>
      </w:r>
      <w:r w:rsidR="005D7A51">
        <w:rPr>
          <w:rFonts w:ascii="GHEA Grapalat" w:hAnsi="GHEA Grapalat"/>
          <w:b/>
          <w:i w:val="0"/>
          <w:lang w:val="hy-AM"/>
        </w:rPr>
        <w:t>նոյեմբեր</w:t>
      </w:r>
      <w:r w:rsidR="003C53D4" w:rsidRPr="009C32AE">
        <w:rPr>
          <w:rFonts w:ascii="GHEA Grapalat" w:hAnsi="GHEA Grapalat"/>
          <w:b/>
          <w:i w:val="0"/>
          <w:lang w:val="af-ZA"/>
        </w:rPr>
        <w:t>»</w:t>
      </w:r>
      <w:r w:rsidRPr="009C32AE">
        <w:rPr>
          <w:rFonts w:ascii="GHEA Grapalat" w:hAnsi="GHEA Grapalat"/>
          <w:b/>
          <w:i w:val="0"/>
          <w:lang w:val="af-ZA"/>
        </w:rPr>
        <w:t xml:space="preserve">  </w:t>
      </w:r>
      <w:r w:rsidR="003C53D4" w:rsidRPr="009C32AE">
        <w:rPr>
          <w:rFonts w:ascii="GHEA Grapalat" w:hAnsi="GHEA Grapalat"/>
          <w:b/>
          <w:i w:val="0"/>
          <w:lang w:val="af-ZA"/>
        </w:rPr>
        <w:t>«</w:t>
      </w:r>
      <w:r w:rsidR="00301ED5">
        <w:rPr>
          <w:rFonts w:ascii="GHEA Grapalat" w:hAnsi="GHEA Grapalat"/>
          <w:b/>
          <w:i w:val="0"/>
          <w:lang w:val="hy-AM"/>
        </w:rPr>
        <w:t>4</w:t>
      </w:r>
      <w:r w:rsidR="003C53D4" w:rsidRPr="009C32AE">
        <w:rPr>
          <w:rFonts w:ascii="GHEA Grapalat" w:hAnsi="GHEA Grapalat"/>
          <w:b/>
          <w:i w:val="0"/>
          <w:lang w:val="af-ZA"/>
        </w:rPr>
        <w:t>»</w:t>
      </w:r>
      <w:r w:rsidRPr="009C32AE">
        <w:rPr>
          <w:rFonts w:ascii="GHEA Grapalat" w:hAnsi="GHEA Grapalat"/>
          <w:b/>
          <w:i w:val="0"/>
          <w:lang w:val="af-ZA"/>
        </w:rPr>
        <w:t xml:space="preserve"> </w:t>
      </w:r>
      <w:r w:rsidR="00A76C15" w:rsidRPr="009C32AE">
        <w:rPr>
          <w:rFonts w:ascii="GHEA Grapalat" w:hAnsi="GHEA Grapalat"/>
          <w:b/>
          <w:i w:val="0"/>
          <w:lang w:val="af-ZA"/>
        </w:rPr>
        <w:t>«</w:t>
      </w:r>
      <w:r w:rsidR="00EB36BA" w:rsidRPr="009C32AE">
        <w:rPr>
          <w:rFonts w:ascii="GHEA Grapalat" w:hAnsi="GHEA Grapalat"/>
          <w:b/>
          <w:i w:val="0"/>
          <w:lang w:val="hy-AM"/>
        </w:rPr>
        <w:t>01</w:t>
      </w:r>
      <w:r w:rsidR="00A76C15" w:rsidRPr="009C32AE">
        <w:rPr>
          <w:rFonts w:ascii="GHEA Grapalat" w:hAnsi="GHEA Grapalat"/>
          <w:b/>
          <w:i w:val="0"/>
          <w:lang w:val="af-ZA"/>
        </w:rPr>
        <w:t>»</w:t>
      </w:r>
      <w:r w:rsidR="003C53D4" w:rsidRPr="009C32AE">
        <w:rPr>
          <w:rFonts w:ascii="GHEA Grapalat" w:hAnsi="GHEA Grapalat"/>
          <w:b/>
          <w:i w:val="0"/>
          <w:lang w:val="af-ZA"/>
        </w:rPr>
        <w:t xml:space="preserve"> </w:t>
      </w:r>
      <w:r w:rsidRPr="009C32AE">
        <w:rPr>
          <w:rFonts w:ascii="GHEA Grapalat" w:hAnsi="GHEA Grapalat"/>
          <w:b/>
          <w:i w:val="0"/>
          <w:lang w:val="af-ZA"/>
        </w:rPr>
        <w:t xml:space="preserve">որոշմամբ </w:t>
      </w:r>
    </w:p>
    <w:p w14:paraId="43403A1E" w14:textId="77777777" w:rsidR="0091042F" w:rsidRPr="00EB36BA" w:rsidRDefault="0091042F" w:rsidP="00EF3662">
      <w:pPr>
        <w:pStyle w:val="BodyTextIndent"/>
        <w:spacing w:line="240" w:lineRule="auto"/>
        <w:jc w:val="center"/>
        <w:rPr>
          <w:rFonts w:ascii="GHEA Grapalat" w:hAnsi="GHEA Grapalat"/>
          <w:b/>
          <w:i w:val="0"/>
          <w:lang w:val="af-ZA"/>
        </w:rPr>
      </w:pPr>
    </w:p>
    <w:p w14:paraId="68616908" w14:textId="45275239" w:rsidR="00BD0B4B" w:rsidRPr="009C32AE" w:rsidRDefault="00496E18" w:rsidP="00BD0B4B">
      <w:pPr>
        <w:pStyle w:val="BodyTextIndent"/>
        <w:spacing w:line="240" w:lineRule="auto"/>
        <w:jc w:val="center"/>
        <w:rPr>
          <w:rFonts w:ascii="GHEA Grapalat" w:hAnsi="GHEA Grapalat"/>
          <w:b/>
          <w:i w:val="0"/>
          <w:lang w:val="af-ZA"/>
        </w:rPr>
      </w:pPr>
      <w:r w:rsidRPr="009C32AE">
        <w:rPr>
          <w:rFonts w:ascii="GHEA Grapalat" w:hAnsi="GHEA Grapalat"/>
          <w:b/>
          <w:i w:val="0"/>
          <w:lang w:val="af-ZA"/>
        </w:rPr>
        <w:t xml:space="preserve">Ընթացակարգի </w:t>
      </w:r>
      <w:r w:rsidR="00642EFE" w:rsidRPr="009C32AE">
        <w:rPr>
          <w:rFonts w:ascii="GHEA Grapalat" w:hAnsi="GHEA Grapalat"/>
          <w:b/>
          <w:i w:val="0"/>
          <w:lang w:val="af-ZA"/>
        </w:rPr>
        <w:t>ծածկագիրը`</w:t>
      </w:r>
      <w:r w:rsidR="0091042F" w:rsidRPr="009C32AE">
        <w:rPr>
          <w:rFonts w:ascii="GHEA Grapalat" w:hAnsi="GHEA Grapalat"/>
          <w:b/>
          <w:i w:val="0"/>
          <w:lang w:val="af-ZA"/>
        </w:rPr>
        <w:t xml:space="preserve"> </w:t>
      </w:r>
      <w:r w:rsidR="00316381" w:rsidRPr="009C32AE">
        <w:rPr>
          <w:rFonts w:ascii="GHEA Grapalat" w:hAnsi="GHEA Grapalat"/>
          <w:b/>
          <w:i w:val="0"/>
          <w:lang w:val="af-ZA"/>
        </w:rPr>
        <w:t xml:space="preserve"> </w:t>
      </w:r>
      <w:r w:rsidR="00BD0B4B">
        <w:rPr>
          <w:rFonts w:ascii="GHEA Grapalat" w:hAnsi="GHEA Grapalat"/>
          <w:b/>
          <w:i w:val="0"/>
          <w:lang w:val="hy-AM"/>
        </w:rPr>
        <w:t>«</w:t>
      </w:r>
      <w:r w:rsidR="00BD0B4B" w:rsidRPr="009C32AE">
        <w:rPr>
          <w:rFonts w:ascii="GHEA Grapalat" w:hAnsi="GHEA Grapalat"/>
          <w:b/>
          <w:i w:val="0"/>
          <w:lang w:val="hy-AM"/>
        </w:rPr>
        <w:t>ԿՄՀՔ–</w:t>
      </w:r>
      <w:r w:rsidR="005C5A0D">
        <w:rPr>
          <w:rFonts w:ascii="GHEA Grapalat" w:hAnsi="GHEA Grapalat"/>
          <w:b/>
          <w:i w:val="0"/>
          <w:lang w:val="hy-AM"/>
        </w:rPr>
        <w:t>ԳՀ</w:t>
      </w:r>
      <w:r w:rsidR="00BD0B4B" w:rsidRPr="009C32AE">
        <w:rPr>
          <w:rFonts w:ascii="GHEA Grapalat" w:hAnsi="GHEA Grapalat"/>
          <w:b/>
          <w:i w:val="0"/>
          <w:lang w:val="hy-AM"/>
        </w:rPr>
        <w:t>ԱՇՁԲ–22/</w:t>
      </w:r>
      <w:r w:rsidR="005D7A51">
        <w:rPr>
          <w:rFonts w:ascii="GHEA Grapalat" w:hAnsi="GHEA Grapalat"/>
          <w:b/>
          <w:i w:val="0"/>
          <w:lang w:val="hy-AM"/>
        </w:rPr>
        <w:t>48</w:t>
      </w:r>
      <w:r w:rsidR="00BD0B4B" w:rsidRPr="009C32AE">
        <w:rPr>
          <w:rFonts w:ascii="GHEA Grapalat" w:hAnsi="GHEA Grapalat"/>
          <w:b/>
          <w:i w:val="0"/>
          <w:lang w:val="hy-AM"/>
        </w:rPr>
        <w:t>»</w:t>
      </w:r>
      <w:r w:rsidR="00BD0B4B" w:rsidRPr="009C32AE">
        <w:rPr>
          <w:rFonts w:ascii="GHEA Grapalat" w:hAnsi="GHEA Grapalat"/>
          <w:b/>
          <w:lang w:val="af-ZA"/>
        </w:rPr>
        <w:t xml:space="preserve">  </w:t>
      </w:r>
    </w:p>
    <w:p w14:paraId="03FECCBB" w14:textId="77777777" w:rsidR="0091042F" w:rsidRDefault="0091042F" w:rsidP="00F20F75">
      <w:pPr>
        <w:pStyle w:val="BodyTextIndent"/>
        <w:spacing w:line="240" w:lineRule="auto"/>
        <w:ind w:firstLine="0"/>
        <w:rPr>
          <w:rFonts w:ascii="GHEA Grapalat" w:hAnsi="GHEA Grapalat"/>
          <w:b/>
          <w:i w:val="0"/>
          <w:lang w:val="hy-AM"/>
        </w:rPr>
      </w:pPr>
    </w:p>
    <w:p w14:paraId="0B853860" w14:textId="77777777" w:rsidR="00F138E3" w:rsidRPr="00F138E3" w:rsidRDefault="00F138E3" w:rsidP="00EF3662">
      <w:pPr>
        <w:pStyle w:val="BodyTextIndent"/>
        <w:spacing w:line="240" w:lineRule="auto"/>
        <w:rPr>
          <w:rFonts w:ascii="GHEA Grapalat" w:hAnsi="GHEA Grapalat"/>
          <w:b/>
          <w:i w:val="0"/>
          <w:lang w:val="hy-AM"/>
        </w:rPr>
      </w:pPr>
    </w:p>
    <w:p w14:paraId="5BC6110F" w14:textId="521B31A4" w:rsidR="00642EFE" w:rsidRPr="001E57E0" w:rsidRDefault="00642EFE" w:rsidP="009123EF">
      <w:pPr>
        <w:pStyle w:val="BodyTextIndent"/>
        <w:spacing w:line="240" w:lineRule="auto"/>
        <w:ind w:firstLine="708"/>
        <w:jc w:val="left"/>
        <w:rPr>
          <w:rFonts w:ascii="GHEA Grapalat" w:hAnsi="GHEA Grapalat"/>
          <w:i w:val="0"/>
          <w:lang w:val="hy-AM"/>
        </w:rPr>
      </w:pPr>
      <w:r w:rsidRPr="005E1F72">
        <w:rPr>
          <w:rFonts w:ascii="GHEA Grapalat" w:hAnsi="GHEA Grapalat"/>
          <w:i w:val="0"/>
          <w:lang w:val="af-ZA"/>
        </w:rPr>
        <w:t>Պատվիրատուն`</w:t>
      </w:r>
      <w:r w:rsidR="0091042F" w:rsidRPr="005E1F72">
        <w:rPr>
          <w:rFonts w:ascii="GHEA Grapalat" w:hAnsi="GHEA Grapalat"/>
          <w:i w:val="0"/>
          <w:lang w:val="af-ZA"/>
        </w:rPr>
        <w:t xml:space="preserve"> </w:t>
      </w:r>
      <w:r w:rsidR="005D7A51">
        <w:rPr>
          <w:rFonts w:ascii="GHEA Grapalat" w:hAnsi="GHEA Grapalat"/>
          <w:b/>
          <w:i w:val="0"/>
          <w:lang w:val="hy-AM"/>
        </w:rPr>
        <w:t>«Մաքուր Հրազդան» ՀՈԱԿ-ը</w:t>
      </w:r>
      <w:r w:rsidRPr="00862883">
        <w:rPr>
          <w:rFonts w:ascii="GHEA Grapalat" w:hAnsi="GHEA Grapalat"/>
          <w:b/>
          <w:i w:val="0"/>
          <w:lang w:val="af-ZA"/>
        </w:rPr>
        <w:t>,</w:t>
      </w:r>
      <w:r w:rsidRPr="005E1F72">
        <w:rPr>
          <w:rFonts w:ascii="GHEA Grapalat" w:hAnsi="GHEA Grapalat"/>
          <w:i w:val="0"/>
          <w:lang w:val="af-ZA"/>
        </w:rPr>
        <w:t xml:space="preserve"> որը </w:t>
      </w:r>
      <w:r w:rsidRPr="001E57E0">
        <w:rPr>
          <w:rFonts w:ascii="GHEA Grapalat" w:hAnsi="GHEA Grapalat"/>
          <w:i w:val="0"/>
          <w:lang w:val="af-ZA"/>
        </w:rPr>
        <w:t>գտնվում է</w:t>
      </w:r>
      <w:r w:rsidR="005B7347" w:rsidRPr="001E57E0">
        <w:rPr>
          <w:rFonts w:ascii="GHEA Grapalat" w:hAnsi="GHEA Grapalat"/>
          <w:i w:val="0"/>
          <w:lang w:val="hy-AM"/>
        </w:rPr>
        <w:t xml:space="preserve"> </w:t>
      </w:r>
      <w:r w:rsidR="005B7347" w:rsidRPr="001E57E0">
        <w:rPr>
          <w:rFonts w:ascii="GHEA Grapalat" w:hAnsi="GHEA Grapalat"/>
          <w:b/>
          <w:i w:val="0"/>
          <w:lang w:val="hy-AM"/>
        </w:rPr>
        <w:t>ք.Հրազդան Սահմանդրության հրապարակ 1, վարչ</w:t>
      </w:r>
      <w:r w:rsidR="005D7A51">
        <w:rPr>
          <w:rFonts w:ascii="GHEA Grapalat" w:hAnsi="GHEA Grapalat"/>
          <w:b/>
          <w:i w:val="0"/>
          <w:lang w:val="hy-AM"/>
        </w:rPr>
        <w:t>ա</w:t>
      </w:r>
      <w:r w:rsidR="005B7347" w:rsidRPr="001E57E0">
        <w:rPr>
          <w:rFonts w:ascii="GHEA Grapalat" w:hAnsi="GHEA Grapalat"/>
          <w:b/>
          <w:i w:val="0"/>
          <w:lang w:val="hy-AM"/>
        </w:rPr>
        <w:t>կան շենք հա</w:t>
      </w:r>
      <w:r w:rsidR="002B04A2" w:rsidRPr="001E57E0">
        <w:rPr>
          <w:rFonts w:ascii="GHEA Grapalat" w:hAnsi="GHEA Grapalat"/>
          <w:b/>
          <w:i w:val="0"/>
          <w:lang w:val="af-ZA"/>
        </w:rPr>
        <w:t>սցեում</w:t>
      </w:r>
      <w:r w:rsidR="009123EF" w:rsidRPr="001E57E0">
        <w:rPr>
          <w:rFonts w:ascii="GHEA Grapalat" w:hAnsi="GHEA Grapalat"/>
          <w:b/>
          <w:i w:val="0"/>
          <w:lang w:val="hy-AM"/>
        </w:rPr>
        <w:t>,</w:t>
      </w:r>
      <w:r w:rsidR="009123EF" w:rsidRPr="001E57E0">
        <w:rPr>
          <w:rFonts w:ascii="GHEA Grapalat" w:hAnsi="GHEA Grapalat"/>
          <w:i w:val="0"/>
          <w:lang w:val="hy-AM"/>
        </w:rPr>
        <w:t xml:space="preserve"> </w:t>
      </w:r>
      <w:r w:rsidRPr="001E57E0">
        <w:rPr>
          <w:rFonts w:ascii="GHEA Grapalat" w:hAnsi="GHEA Grapalat"/>
          <w:i w:val="0"/>
          <w:lang w:val="af-ZA"/>
        </w:rPr>
        <w:t xml:space="preserve">հայտարարում է </w:t>
      </w:r>
      <w:r w:rsidR="0093308D">
        <w:rPr>
          <w:rFonts w:ascii="GHEA Grapalat" w:hAnsi="GHEA Grapalat"/>
          <w:b/>
          <w:i w:val="0"/>
          <w:lang w:val="hy-AM"/>
        </w:rPr>
        <w:t>գնանշման հարցում</w:t>
      </w:r>
      <w:r w:rsidR="00A20B69" w:rsidRPr="005F4578">
        <w:rPr>
          <w:rFonts w:ascii="GHEA Grapalat" w:hAnsi="GHEA Grapalat"/>
          <w:b/>
          <w:i w:val="0"/>
          <w:lang w:val="af-ZA"/>
        </w:rPr>
        <w:t>,</w:t>
      </w:r>
      <w:r w:rsidR="00A20B69" w:rsidRPr="001E57E0">
        <w:rPr>
          <w:rFonts w:ascii="GHEA Grapalat" w:hAnsi="GHEA Grapalat"/>
          <w:i w:val="0"/>
          <w:lang w:val="af-ZA"/>
        </w:rPr>
        <w:t xml:space="preserve"> որն իրականացվում է մեկ փուլով` էլեկտրոնային գնումների </w:t>
      </w:r>
      <w:r w:rsidR="00677658" w:rsidRPr="001E57E0">
        <w:rPr>
          <w:rFonts w:ascii="GHEA Grapalat" w:hAnsi="GHEA Grapalat"/>
          <w:i w:val="0"/>
          <w:lang w:val="af-ZA" w:eastAsia="ru-RU"/>
        </w:rPr>
        <w:t>Armeps (</w:t>
      </w:r>
      <w:hyperlink r:id="rId9" w:history="1">
        <w:r w:rsidR="00677658" w:rsidRPr="001E57E0">
          <w:rPr>
            <w:rFonts w:ascii="GHEA Grapalat" w:hAnsi="GHEA Grapalat"/>
            <w:i w:val="0"/>
            <w:lang w:val="af-ZA" w:eastAsia="ru-RU"/>
          </w:rPr>
          <w:t>www.armeps.am</w:t>
        </w:r>
      </w:hyperlink>
      <w:r w:rsidR="00677658" w:rsidRPr="001E57E0">
        <w:rPr>
          <w:rFonts w:ascii="GHEA Grapalat" w:hAnsi="GHEA Grapalat"/>
          <w:i w:val="0"/>
          <w:lang w:val="af-ZA" w:eastAsia="ru-RU"/>
        </w:rPr>
        <w:t xml:space="preserve">) </w:t>
      </w:r>
      <w:r w:rsidR="00A20B69" w:rsidRPr="001E57E0">
        <w:rPr>
          <w:rFonts w:ascii="GHEA Grapalat" w:hAnsi="GHEA Grapalat"/>
          <w:i w:val="0"/>
          <w:lang w:val="af-ZA"/>
        </w:rPr>
        <w:t>համակարգի միջոցով</w:t>
      </w:r>
      <w:r w:rsidR="00236B75" w:rsidRPr="001E57E0">
        <w:rPr>
          <w:rFonts w:ascii="GHEA Grapalat" w:hAnsi="GHEA Grapalat"/>
          <w:i w:val="0"/>
          <w:lang w:val="af-ZA"/>
        </w:rPr>
        <w:t>:</w:t>
      </w:r>
    </w:p>
    <w:p w14:paraId="3874FBD5" w14:textId="77777777" w:rsidR="005D7A51" w:rsidRDefault="00A20B69" w:rsidP="00297099">
      <w:pPr>
        <w:pStyle w:val="BodyTextIndent"/>
        <w:spacing w:line="240" w:lineRule="auto"/>
        <w:ind w:firstLine="0"/>
        <w:rPr>
          <w:rFonts w:ascii="GHEA Grapalat" w:hAnsi="GHEA Grapalat"/>
          <w:i w:val="0"/>
          <w:lang w:val="hy-AM"/>
        </w:rPr>
      </w:pPr>
      <w:r w:rsidRPr="001E57E0">
        <w:rPr>
          <w:rFonts w:ascii="GHEA Grapalat" w:hAnsi="GHEA Grapalat"/>
          <w:i w:val="0"/>
          <w:lang w:val="af-ZA"/>
        </w:rPr>
        <w:tab/>
      </w:r>
      <w:bookmarkStart w:id="0" w:name="_Hlk23167417"/>
      <w:r w:rsidR="00496E18" w:rsidRPr="001E57E0">
        <w:rPr>
          <w:rFonts w:ascii="GHEA Grapalat" w:hAnsi="GHEA Grapalat"/>
          <w:i w:val="0"/>
          <w:lang w:val="af-ZA"/>
        </w:rPr>
        <w:t>Սույն ընթացակարգի</w:t>
      </w:r>
      <w:bookmarkEnd w:id="0"/>
      <w:r w:rsidR="00496E18" w:rsidRPr="001E57E0">
        <w:rPr>
          <w:rFonts w:ascii="GHEA Grapalat" w:hAnsi="GHEA Grapalat"/>
          <w:i w:val="0"/>
          <w:lang w:val="af-ZA"/>
        </w:rPr>
        <w:t xml:space="preserve"> արդյունքում</w:t>
      </w:r>
      <w:r w:rsidR="00642EFE" w:rsidRPr="001E57E0">
        <w:rPr>
          <w:rFonts w:ascii="GHEA Grapalat" w:hAnsi="GHEA Grapalat"/>
          <w:i w:val="0"/>
          <w:lang w:val="af-ZA"/>
        </w:rPr>
        <w:t xml:space="preserve"> </w:t>
      </w:r>
      <w:r w:rsidR="002E7EE1" w:rsidRPr="001E57E0">
        <w:rPr>
          <w:rFonts w:ascii="GHEA Grapalat" w:hAnsi="GHEA Grapalat"/>
          <w:i w:val="0"/>
          <w:lang w:val="hy-AM"/>
        </w:rPr>
        <w:t>ընտրված</w:t>
      </w:r>
      <w:r w:rsidR="00642EFE" w:rsidRPr="001E57E0">
        <w:rPr>
          <w:rFonts w:ascii="GHEA Grapalat" w:hAnsi="GHEA Grapalat"/>
          <w:i w:val="0"/>
          <w:lang w:val="af-ZA"/>
        </w:rPr>
        <w:t xml:space="preserve"> մասնակցին սահմանված կարգով կառաջարկվի կնքել</w:t>
      </w:r>
      <w:r w:rsidR="00496E18" w:rsidRPr="001E57E0">
        <w:rPr>
          <w:rFonts w:ascii="GHEA Grapalat" w:hAnsi="GHEA Grapalat"/>
          <w:i w:val="0"/>
          <w:lang w:val="af-ZA"/>
        </w:rPr>
        <w:t xml:space="preserve"> </w:t>
      </w:r>
    </w:p>
    <w:p w14:paraId="58895187" w14:textId="30308E5C" w:rsidR="00297099" w:rsidRPr="005C5A0D" w:rsidRDefault="005D7A51" w:rsidP="00297099">
      <w:pPr>
        <w:pStyle w:val="BodyTextIndent"/>
        <w:spacing w:line="240" w:lineRule="auto"/>
        <w:ind w:firstLine="0"/>
        <w:rPr>
          <w:rFonts w:ascii="GHEA Grapalat" w:hAnsi="GHEA Grapalat"/>
          <w:b/>
          <w:i w:val="0"/>
          <w:lang w:val="af-ZA"/>
        </w:rPr>
      </w:pPr>
      <w:r w:rsidRPr="00AD3580">
        <w:rPr>
          <w:rFonts w:ascii="GHEA Grapalat" w:hAnsi="GHEA Grapalat"/>
          <w:b/>
          <w:i w:val="0"/>
          <w:sz w:val="18"/>
          <w:szCs w:val="18"/>
          <w:lang w:val="hy-AM"/>
        </w:rPr>
        <w:t>&lt;&lt;</w:t>
      </w:r>
      <w:r w:rsidRPr="00AD3580">
        <w:rPr>
          <w:rFonts w:ascii="GHEA Grapalat" w:hAnsi="GHEA Grapalat" w:cs="Times Armenian"/>
          <w:b/>
          <w:i w:val="0"/>
          <w:sz w:val="18"/>
          <w:szCs w:val="18"/>
          <w:lang w:val="hy-AM"/>
        </w:rPr>
        <w:t xml:space="preserve">ՀՀ Կոտայքի մարզի Հրազդան համայնքի Կենտրոն թաղամասի փոքր բուլվարային փողոցին հարակից հատվածների բարեկարգման&gt;&gt; </w:t>
      </w:r>
      <w:r w:rsidR="00A43854" w:rsidRPr="00AD3580">
        <w:rPr>
          <w:rFonts w:ascii="GHEA Grapalat" w:hAnsi="GHEA Grapalat"/>
          <w:b/>
          <w:i w:val="0"/>
          <w:sz w:val="18"/>
          <w:szCs w:val="18"/>
          <w:lang w:val="hy-AM"/>
        </w:rPr>
        <w:t>աշխատանքների</w:t>
      </w:r>
      <w:r w:rsidR="00A43854">
        <w:rPr>
          <w:rFonts w:ascii="GHEA Grapalat" w:hAnsi="GHEA Grapalat"/>
          <w:b/>
          <w:i w:val="0"/>
          <w:lang w:val="hy-AM"/>
        </w:rPr>
        <w:t xml:space="preserve"> կ</w:t>
      </w:r>
      <w:r w:rsidR="00214275" w:rsidRPr="005C5A0D">
        <w:rPr>
          <w:rFonts w:ascii="GHEA Grapalat" w:hAnsi="GHEA Grapalat"/>
          <w:b/>
          <w:i w:val="0"/>
          <w:lang w:val="af-ZA"/>
        </w:rPr>
        <w:t xml:space="preserve">ատարման </w:t>
      </w:r>
      <w:r w:rsidR="00341A74" w:rsidRPr="005C5A0D">
        <w:rPr>
          <w:rFonts w:ascii="GHEA Grapalat" w:hAnsi="GHEA Grapalat"/>
          <w:b/>
          <w:i w:val="0"/>
          <w:lang w:val="af-ZA"/>
        </w:rPr>
        <w:t xml:space="preserve">պայմանագիր (այսուհետ` </w:t>
      </w:r>
      <w:r w:rsidR="00297099" w:rsidRPr="005C5A0D">
        <w:rPr>
          <w:rFonts w:ascii="GHEA Grapalat" w:hAnsi="GHEA Grapalat"/>
          <w:b/>
          <w:i w:val="0"/>
          <w:lang w:val="af-ZA"/>
        </w:rPr>
        <w:t xml:space="preserve">պայմանագիր)։ </w:t>
      </w:r>
    </w:p>
    <w:p w14:paraId="32F96A93" w14:textId="696A8C5D" w:rsidR="00357D48" w:rsidRPr="00A60C9E" w:rsidRDefault="00496E18" w:rsidP="00EF3662">
      <w:pPr>
        <w:pStyle w:val="BodyTextIndent"/>
        <w:spacing w:line="240" w:lineRule="auto"/>
        <w:ind w:firstLine="0"/>
        <w:rPr>
          <w:rFonts w:ascii="GHEA Grapalat" w:hAnsi="GHEA Grapalat"/>
          <w:b/>
          <w:i w:val="0"/>
          <w:lang w:val="af-ZA"/>
        </w:rPr>
      </w:pPr>
      <w:r w:rsidRPr="00A60C9E">
        <w:rPr>
          <w:rFonts w:ascii="GHEA Grapalat" w:hAnsi="GHEA Grapalat"/>
          <w:b/>
          <w:i w:val="0"/>
          <w:lang w:val="af-ZA"/>
        </w:rPr>
        <w:tab/>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257A6976"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EB4473">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642CA876"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0654D2A9" w14:textId="6E3D4059" w:rsidR="00AD3580" w:rsidRDefault="00AD3580" w:rsidP="00AD3580">
      <w:pPr>
        <w:pStyle w:val="BodyTextIndent"/>
        <w:spacing w:line="240" w:lineRule="auto"/>
        <w:ind w:firstLine="708"/>
        <w:rPr>
          <w:rFonts w:ascii="GHEA Grapalat" w:hAnsi="GHEA Grapalat"/>
          <w:b/>
          <w:i w:val="0"/>
          <w:lang w:val="hy-AM"/>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hy-AM"/>
        </w:rPr>
        <w:t xml:space="preserve"> </w:t>
      </w:r>
      <w:r>
        <w:rPr>
          <w:rFonts w:ascii="GHEA Grapalat" w:hAnsi="GHEA Grapalat"/>
          <w:b/>
          <w:i w:val="0"/>
          <w:color w:val="000000"/>
          <w:lang w:val="hy-AM"/>
        </w:rPr>
        <w:t xml:space="preserve">Հրազդան համայնք, ք. Հրազդան, Սահմանադրության հրապարակ, վարչական շենք </w:t>
      </w:r>
      <w:r>
        <w:rPr>
          <w:rFonts w:ascii="GHEA Grapalat" w:hAnsi="GHEA Grapalat"/>
          <w:i w:val="0"/>
          <w:lang w:val="af-ZA"/>
        </w:rPr>
        <w:t>հասցեով, փաստաթղթային ձևով</w:t>
      </w:r>
      <w:r>
        <w:rPr>
          <w:rFonts w:ascii="GHEA Grapalat" w:hAnsi="GHEA Grapalat"/>
          <w:i w:val="0"/>
          <w:lang w:val="af-ZA" w:eastAsia="ru-RU"/>
        </w:rPr>
        <w:t xml:space="preserve"> </w:t>
      </w:r>
      <w:r>
        <w:rPr>
          <w:rFonts w:ascii="GHEA Grapalat" w:hAnsi="GHEA Grapalat"/>
          <w:i w:val="0"/>
          <w:lang w:val="af-ZA"/>
        </w:rPr>
        <w:t>մինչև սույն հայտարարության</w:t>
      </w:r>
      <w:r>
        <w:rPr>
          <w:rFonts w:ascii="GHEA Grapalat" w:hAnsi="GHEA Grapalat"/>
          <w:i w:val="0"/>
          <w:lang w:val="hy-AM"/>
        </w:rPr>
        <w:t xml:space="preserve"> </w:t>
      </w:r>
      <w:r>
        <w:rPr>
          <w:rFonts w:ascii="GHEA Grapalat" w:hAnsi="GHEA Grapalat"/>
          <w:i w:val="0"/>
          <w:lang w:val="af-ZA"/>
        </w:rPr>
        <w:t>հրապարակման օրվանից հաշված</w:t>
      </w:r>
      <w:r>
        <w:rPr>
          <w:rFonts w:ascii="GHEA Grapalat" w:hAnsi="GHEA Grapalat"/>
          <w:i w:val="0"/>
          <w:lang w:val="hy-AM"/>
        </w:rPr>
        <w:t xml:space="preserve"> </w:t>
      </w:r>
      <w:r>
        <w:rPr>
          <w:rFonts w:ascii="GHEA Grapalat" w:hAnsi="GHEA Grapalat"/>
          <w:b/>
          <w:i w:val="0"/>
          <w:lang w:val="hy-AM"/>
        </w:rPr>
        <w:t xml:space="preserve">7-րդ օրվա ժամը </w:t>
      </w:r>
      <w:r w:rsidR="005566EF">
        <w:rPr>
          <w:rFonts w:ascii="GHEA Grapalat" w:hAnsi="GHEA Grapalat"/>
          <w:b/>
          <w:i w:val="0"/>
          <w:lang w:val="hy-AM"/>
        </w:rPr>
        <w:t>10</w:t>
      </w:r>
      <w:r>
        <w:rPr>
          <w:rFonts w:ascii="GHEA Grapalat" w:hAnsi="GHEA Grapalat"/>
          <w:b/>
          <w:i w:val="0"/>
          <w:lang w:val="hy-AM"/>
        </w:rPr>
        <w:t>։00-ն։</w:t>
      </w:r>
    </w:p>
    <w:p w14:paraId="7F2263E6" w14:textId="77777777" w:rsidR="00AD3580" w:rsidRDefault="00AD3580" w:rsidP="00AD3580">
      <w:pPr>
        <w:pStyle w:val="BodyTextIndent"/>
        <w:spacing w:line="240" w:lineRule="auto"/>
        <w:ind w:firstLine="708"/>
        <w:rPr>
          <w:rFonts w:ascii="GHEA Grapalat" w:hAnsi="GHEA Grapalat"/>
          <w:i w:val="0"/>
          <w:lang w:val="hy-AM"/>
        </w:rPr>
      </w:pPr>
      <w:r>
        <w:rPr>
          <w:rFonts w:ascii="GHEA Grapalat" w:hAnsi="GHEA Grapalat"/>
          <w:i w:val="0"/>
          <w:lang w:val="af-ZA"/>
        </w:rPr>
        <w:t>Հայտերը, հայերենից բացի, կարող են ներկայացվել նաև անգլերեն կամ ռուսերեն:</w:t>
      </w:r>
    </w:p>
    <w:p w14:paraId="655F6BD5" w14:textId="7FB385B9" w:rsidR="00AD3580" w:rsidRDefault="00AD3580" w:rsidP="00AD3580">
      <w:pPr>
        <w:pStyle w:val="BodyTextIndent"/>
        <w:spacing w:line="240" w:lineRule="auto"/>
        <w:ind w:firstLine="708"/>
        <w:rPr>
          <w:rFonts w:ascii="GHEA Grapalat" w:hAnsi="GHEA Grapalat"/>
          <w:b/>
          <w:i w:val="0"/>
          <w:color w:val="000000"/>
          <w:lang w:val="hy-AM"/>
        </w:rPr>
      </w:pPr>
      <w:r>
        <w:rPr>
          <w:rFonts w:ascii="GHEA Grapalat" w:hAnsi="GHEA Grapalat"/>
          <w:i w:val="0"/>
          <w:lang w:val="af-ZA"/>
        </w:rPr>
        <w:t xml:space="preserve">Հայտերի բացումը տեղի կունենա </w:t>
      </w:r>
      <w:r w:rsidR="001F168E">
        <w:rPr>
          <w:rFonts w:ascii="GHEA Grapalat" w:hAnsi="GHEA Grapalat"/>
          <w:b/>
          <w:i w:val="0"/>
          <w:color w:val="000000"/>
          <w:lang w:val="hy-AM"/>
        </w:rPr>
        <w:t xml:space="preserve">Հրազդան համայնք, ք. Հրազդան, Սահմանադրության հրապարակ, վարչական շենք </w:t>
      </w:r>
      <w:r>
        <w:rPr>
          <w:rFonts w:ascii="GHEA Grapalat" w:hAnsi="GHEA Grapalat"/>
          <w:i w:val="0"/>
          <w:lang w:val="af-ZA"/>
        </w:rPr>
        <w:t>հասցեում,</w:t>
      </w:r>
      <w:r>
        <w:rPr>
          <w:rFonts w:ascii="GHEA Grapalat" w:hAnsi="GHEA Grapalat"/>
          <w:i w:val="0"/>
          <w:lang w:val="hy-AM"/>
        </w:rPr>
        <w:t xml:space="preserve"> </w:t>
      </w:r>
      <w:r>
        <w:rPr>
          <w:rFonts w:ascii="GHEA Grapalat" w:hAnsi="GHEA Grapalat"/>
          <w:b/>
          <w:i w:val="0"/>
          <w:color w:val="000000"/>
          <w:lang w:val="hy-AM"/>
        </w:rPr>
        <w:t>2022 թվականի նոյեմբերի 11-ին ժամը 1</w:t>
      </w:r>
      <w:r w:rsidR="005566EF">
        <w:rPr>
          <w:rFonts w:ascii="GHEA Grapalat" w:hAnsi="GHEA Grapalat"/>
          <w:b/>
          <w:i w:val="0"/>
          <w:color w:val="000000"/>
          <w:lang w:val="hy-AM"/>
        </w:rPr>
        <w:t>0</w:t>
      </w:r>
      <w:r>
        <w:rPr>
          <w:rFonts w:ascii="GHEA Grapalat" w:hAnsi="GHEA Grapalat"/>
          <w:b/>
          <w:i w:val="0"/>
          <w:color w:val="000000"/>
          <w:lang w:val="hy-AM"/>
        </w:rPr>
        <w:t>։00-ին։</w:t>
      </w:r>
    </w:p>
    <w:p w14:paraId="713F37C2" w14:textId="251DFD26" w:rsidR="004E2FC6" w:rsidRPr="005E1F72" w:rsidRDefault="0060526C" w:rsidP="00EF3662">
      <w:pPr>
        <w:pStyle w:val="BodyTextIndent"/>
        <w:spacing w:line="240" w:lineRule="auto"/>
        <w:ind w:firstLine="708"/>
        <w:rPr>
          <w:rFonts w:ascii="GHEA Grapalat" w:hAnsi="GHEA Grapalat"/>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w:t>
      </w:r>
      <w:r w:rsidR="00AD3580">
        <w:rPr>
          <w:rFonts w:ascii="GHEA Grapalat" w:hAnsi="GHEA Grapalat"/>
          <w:b/>
          <w:i w:val="0"/>
          <w:lang w:val="hy-AM"/>
        </w:rPr>
        <w:t>7</w:t>
      </w:r>
      <w:r w:rsidR="009E26FE" w:rsidRPr="00F7199D">
        <w:rPr>
          <w:rFonts w:ascii="GHEA Grapalat" w:hAnsi="GHEA Grapalat"/>
          <w:b/>
          <w:i w:val="0"/>
          <w:lang w:val="af-ZA"/>
        </w:rPr>
        <w:t xml:space="preserve">-րդ օրվա </w:t>
      </w:r>
      <w:r w:rsidR="009E26FE" w:rsidRPr="009E26FE">
        <w:rPr>
          <w:rFonts w:ascii="GHEA Grapalat" w:hAnsi="GHEA Grapalat"/>
          <w:b/>
          <w:i w:val="0"/>
          <w:lang w:val="af-ZA"/>
        </w:rPr>
        <w:t>ժամը</w:t>
      </w:r>
      <w:r w:rsidR="009E26FE" w:rsidRPr="009E26FE">
        <w:rPr>
          <w:rFonts w:ascii="GHEA Grapalat" w:hAnsi="GHEA Grapalat"/>
          <w:b/>
          <w:i w:val="0"/>
          <w:lang w:val="hy-AM"/>
        </w:rPr>
        <w:t xml:space="preserve"> </w:t>
      </w:r>
      <w:r w:rsidR="001F168E">
        <w:rPr>
          <w:rFonts w:ascii="GHEA Grapalat" w:hAnsi="GHEA Grapalat"/>
          <w:b/>
          <w:i w:val="0"/>
          <w:lang w:val="hy-AM"/>
        </w:rPr>
        <w:t>10։00</w:t>
      </w:r>
      <w:r w:rsidR="008411BC">
        <w:rPr>
          <w:rFonts w:ascii="GHEA Grapalat" w:hAnsi="GHEA Grapalat"/>
          <w:b/>
          <w:i w:val="0"/>
          <w:lang w:val="hy-AM"/>
        </w:rPr>
        <w:t>-</w:t>
      </w:r>
      <w:r w:rsidR="004E2FC6" w:rsidRPr="009E26FE">
        <w:rPr>
          <w:rFonts w:ascii="GHEA Grapalat" w:hAnsi="GHEA Grapalat"/>
          <w:b/>
          <w:i w:val="0"/>
          <w:lang w:val="af-ZA"/>
        </w:rPr>
        <w:t>ին։</w:t>
      </w:r>
      <w:r w:rsidR="004E2FC6" w:rsidRPr="005E1F72">
        <w:rPr>
          <w:rFonts w:ascii="GHEA Grapalat" w:hAnsi="GHEA Grapalat"/>
          <w:i w:val="0"/>
          <w:lang w:val="af-ZA"/>
        </w:rPr>
        <w:t xml:space="preserve"> </w:t>
      </w:r>
    </w:p>
    <w:p w14:paraId="4F46AE9B" w14:textId="77777777" w:rsidR="000812F9" w:rsidRPr="004B72E3" w:rsidRDefault="000812F9" w:rsidP="000812F9">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888B2F9" w14:textId="77777777" w:rsidR="000812F9" w:rsidRDefault="000812F9" w:rsidP="00EF3662">
      <w:pPr>
        <w:pStyle w:val="BodyTextIndent"/>
        <w:spacing w:line="240" w:lineRule="auto"/>
        <w:rPr>
          <w:rFonts w:ascii="GHEA Grapalat" w:hAnsi="GHEA Grapalat"/>
          <w:i w:val="0"/>
          <w:lang w:val="hy-AM"/>
        </w:rPr>
      </w:pPr>
    </w:p>
    <w:p w14:paraId="2D8A0CB0" w14:textId="77777777" w:rsidR="00F46CB0" w:rsidRDefault="00754697" w:rsidP="00F46CB0">
      <w:pPr>
        <w:pStyle w:val="BodyTextIndent"/>
        <w:spacing w:line="240" w:lineRule="auto"/>
        <w:rPr>
          <w:rFonts w:ascii="GHEA Grapalat" w:hAnsi="GHEA Grapalat"/>
          <w:i w:val="0"/>
          <w:lang w:val="hy-AM"/>
        </w:rPr>
      </w:pPr>
      <w:r w:rsidRPr="005E1F72">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46CB0">
        <w:rPr>
          <w:rFonts w:ascii="GHEA Grapalat" w:hAnsi="GHEA Grapalat"/>
          <w:i w:val="0"/>
          <w:lang w:val="hy-AM"/>
        </w:rPr>
        <w:t xml:space="preserve">                      </w:t>
      </w:r>
    </w:p>
    <w:p w14:paraId="26053A17" w14:textId="24157748" w:rsidR="00F46CB0" w:rsidRPr="007A07B8" w:rsidRDefault="00F46CB0" w:rsidP="00F46CB0">
      <w:pPr>
        <w:pStyle w:val="BodyTextIndent"/>
        <w:spacing w:line="240" w:lineRule="auto"/>
        <w:rPr>
          <w:rFonts w:ascii="GHEA Grapalat" w:hAnsi="GHEA Grapalat"/>
          <w:b/>
          <w:i w:val="0"/>
          <w:lang w:val="hy-AM"/>
        </w:rPr>
      </w:pPr>
      <w:r w:rsidRPr="007A07B8">
        <w:rPr>
          <w:rFonts w:ascii="GHEA Grapalat" w:hAnsi="GHEA Grapalat"/>
          <w:b/>
          <w:i w:val="0"/>
          <w:lang w:val="af-ZA"/>
        </w:rPr>
        <w:t>գնահատող հանձնաժողովի քարտուղար`</w:t>
      </w:r>
      <w:r w:rsidRPr="007A07B8">
        <w:rPr>
          <w:rFonts w:ascii="GHEA Grapalat" w:hAnsi="GHEA Grapalat"/>
          <w:b/>
          <w:i w:val="0"/>
          <w:lang w:val="hy-AM"/>
        </w:rPr>
        <w:t xml:space="preserve"> Քրիստինե  Բաղդասարյանին</w:t>
      </w:r>
    </w:p>
    <w:p w14:paraId="31925BA6" w14:textId="5201AD78" w:rsidR="00F46CB0" w:rsidRPr="009612E5" w:rsidRDefault="00F46CB0" w:rsidP="00F46CB0">
      <w:pPr>
        <w:pStyle w:val="BodyTextIndent"/>
        <w:spacing w:line="240" w:lineRule="auto"/>
        <w:ind w:firstLine="0"/>
        <w:rPr>
          <w:rFonts w:ascii="GHEA Grapalat" w:hAnsi="GHEA Grapalat"/>
          <w:b/>
          <w:i w:val="0"/>
          <w:lang w:val="hy-AM"/>
        </w:rPr>
      </w:pPr>
      <w:r w:rsidRPr="006E4469">
        <w:rPr>
          <w:rFonts w:ascii="GHEA Grapalat" w:hAnsi="GHEA Grapalat"/>
          <w:b/>
          <w:i w:val="0"/>
          <w:lang w:val="af-ZA"/>
        </w:rPr>
        <w:tab/>
      </w:r>
      <w:r w:rsidRPr="006E4469">
        <w:rPr>
          <w:rFonts w:ascii="GHEA Grapalat" w:hAnsi="GHEA Grapalat"/>
          <w:b/>
          <w:i w:val="0"/>
          <w:lang w:val="af-ZA"/>
        </w:rPr>
        <w:tab/>
      </w:r>
      <w:r w:rsidRPr="006E4469">
        <w:rPr>
          <w:rFonts w:ascii="GHEA Grapalat" w:hAnsi="GHEA Grapalat"/>
          <w:b/>
          <w:i w:val="0"/>
          <w:lang w:val="af-ZA"/>
        </w:rPr>
        <w:tab/>
      </w:r>
      <w:r w:rsidRPr="006E4469">
        <w:rPr>
          <w:rFonts w:ascii="GHEA Grapalat" w:hAnsi="GHEA Grapalat"/>
          <w:b/>
          <w:i w:val="0"/>
          <w:lang w:val="af-ZA"/>
        </w:rPr>
        <w:tab/>
      </w:r>
      <w:r w:rsidRPr="006E4469">
        <w:rPr>
          <w:rFonts w:ascii="GHEA Grapalat" w:hAnsi="GHEA Grapalat"/>
          <w:b/>
          <w:i w:val="0"/>
          <w:lang w:val="af-ZA"/>
        </w:rPr>
        <w:tab/>
      </w:r>
      <w:r>
        <w:rPr>
          <w:rFonts w:ascii="GHEA Grapalat" w:hAnsi="GHEA Grapalat"/>
          <w:b/>
          <w:i w:val="0"/>
          <w:lang w:val="hy-AM"/>
        </w:rPr>
        <w:t xml:space="preserve">  </w:t>
      </w:r>
      <w:r w:rsidRPr="006E4469">
        <w:rPr>
          <w:rFonts w:ascii="GHEA Grapalat" w:hAnsi="GHEA Grapalat"/>
          <w:b/>
          <w:i w:val="0"/>
          <w:lang w:val="af-ZA"/>
        </w:rPr>
        <w:t>Հեռախոս`</w:t>
      </w:r>
      <w:r w:rsidRPr="006E4469">
        <w:rPr>
          <w:rFonts w:ascii="GHEA Grapalat" w:hAnsi="GHEA Grapalat"/>
          <w:b/>
          <w:i w:val="0"/>
          <w:lang w:val="hy-AM"/>
        </w:rPr>
        <w:t xml:space="preserve"> 0</w:t>
      </w:r>
      <w:r>
        <w:rPr>
          <w:rFonts w:ascii="GHEA Grapalat" w:hAnsi="GHEA Grapalat"/>
          <w:b/>
          <w:i w:val="0"/>
          <w:lang w:val="hy-AM"/>
        </w:rPr>
        <w:t>6</w:t>
      </w:r>
      <w:r w:rsidRPr="006E4469">
        <w:rPr>
          <w:rFonts w:ascii="GHEA Grapalat" w:hAnsi="GHEA Grapalat"/>
          <w:b/>
          <w:i w:val="0"/>
          <w:lang w:val="hy-AM"/>
        </w:rPr>
        <w:t>0-</w:t>
      </w:r>
      <w:r>
        <w:rPr>
          <w:rFonts w:ascii="GHEA Grapalat" w:hAnsi="GHEA Grapalat"/>
          <w:b/>
          <w:i w:val="0"/>
          <w:lang w:val="hy-AM"/>
        </w:rPr>
        <w:t>70</w:t>
      </w:r>
      <w:r w:rsidRPr="006E4469">
        <w:rPr>
          <w:rFonts w:ascii="GHEA Grapalat" w:hAnsi="GHEA Grapalat"/>
          <w:b/>
          <w:i w:val="0"/>
          <w:lang w:val="hy-AM"/>
        </w:rPr>
        <w:t>-</w:t>
      </w:r>
      <w:r>
        <w:rPr>
          <w:rFonts w:ascii="GHEA Grapalat" w:hAnsi="GHEA Grapalat"/>
          <w:b/>
          <w:i w:val="0"/>
          <w:lang w:val="hy-AM"/>
        </w:rPr>
        <w:t>40</w:t>
      </w:r>
      <w:r w:rsidRPr="006E4469">
        <w:rPr>
          <w:rFonts w:ascii="GHEA Grapalat" w:hAnsi="GHEA Grapalat"/>
          <w:b/>
          <w:i w:val="0"/>
          <w:lang w:val="hy-AM"/>
        </w:rPr>
        <w:t>-</w:t>
      </w:r>
      <w:r>
        <w:rPr>
          <w:rFonts w:ascii="GHEA Grapalat" w:hAnsi="GHEA Grapalat"/>
          <w:b/>
          <w:i w:val="0"/>
          <w:lang w:val="hy-AM"/>
        </w:rPr>
        <w:t>2</w:t>
      </w:r>
      <w:r w:rsidRPr="006E4469">
        <w:rPr>
          <w:rFonts w:ascii="GHEA Grapalat" w:hAnsi="GHEA Grapalat"/>
          <w:b/>
          <w:i w:val="0"/>
          <w:lang w:val="hy-AM"/>
        </w:rPr>
        <w:t>1</w:t>
      </w:r>
    </w:p>
    <w:p w14:paraId="56D2BA3B" w14:textId="1E4E5067" w:rsidR="00F46CB0" w:rsidRPr="006E4469" w:rsidRDefault="00F46CB0" w:rsidP="00F46CB0">
      <w:pPr>
        <w:pStyle w:val="BodyTextIndent"/>
        <w:spacing w:line="240" w:lineRule="auto"/>
        <w:ind w:firstLine="0"/>
        <w:rPr>
          <w:rFonts w:ascii="GHEA Grapalat" w:hAnsi="GHEA Grapalat"/>
          <w:b/>
          <w:lang w:val="af-ZA"/>
        </w:rPr>
      </w:pPr>
      <w:r>
        <w:rPr>
          <w:rFonts w:ascii="GHEA Grapalat" w:hAnsi="GHEA Grapalat"/>
          <w:b/>
          <w:i w:val="0"/>
          <w:lang w:val="hy-AM"/>
        </w:rPr>
        <w:t xml:space="preserve">                                                              </w:t>
      </w:r>
      <w:r w:rsidRPr="006E4469">
        <w:rPr>
          <w:rFonts w:ascii="GHEA Grapalat" w:hAnsi="GHEA Grapalat"/>
          <w:b/>
          <w:i w:val="0"/>
          <w:lang w:val="af-ZA"/>
        </w:rPr>
        <w:t>Էլ.փոստ`</w:t>
      </w:r>
      <w:r w:rsidRPr="006E4469">
        <w:rPr>
          <w:rFonts w:ascii="GHEA Grapalat" w:hAnsi="GHEA Grapalat"/>
          <w:b/>
          <w:i w:val="0"/>
          <w:lang w:val="hy-AM"/>
        </w:rPr>
        <w:t xml:space="preserve"> </w:t>
      </w:r>
      <w:r w:rsidRPr="006E4469">
        <w:rPr>
          <w:rFonts w:ascii="GHEA Grapalat" w:hAnsi="GHEA Grapalat"/>
          <w:b/>
          <w:i w:val="0"/>
          <w:lang w:val="af-ZA"/>
        </w:rPr>
        <w:t>baghdasaryan_1978@mail.ru</w:t>
      </w:r>
    </w:p>
    <w:p w14:paraId="137F3027" w14:textId="777A71C5" w:rsidR="00222CEE" w:rsidRDefault="00F46CB0" w:rsidP="001F168E">
      <w:pPr>
        <w:pStyle w:val="BodyTextIndent"/>
        <w:spacing w:line="240" w:lineRule="auto"/>
        <w:rPr>
          <w:rFonts w:ascii="GHEA Grapalat" w:hAnsi="GHEA Grapalat" w:cs="Sylfaen"/>
          <w:lang w:val="hy-AM"/>
        </w:rPr>
      </w:pPr>
      <w:r w:rsidRPr="006E4469">
        <w:rPr>
          <w:rFonts w:ascii="GHEA Grapalat" w:hAnsi="GHEA Grapalat"/>
          <w:b/>
          <w:i w:val="0"/>
          <w:lang w:val="hy-AM"/>
        </w:rPr>
        <w:t xml:space="preserve">                                   </w:t>
      </w:r>
      <w:r>
        <w:rPr>
          <w:rFonts w:ascii="GHEA Grapalat" w:hAnsi="GHEA Grapalat"/>
          <w:b/>
          <w:i w:val="0"/>
          <w:lang w:val="hy-AM"/>
        </w:rPr>
        <w:t xml:space="preserve">   </w:t>
      </w:r>
      <w:r w:rsidRPr="006E4469">
        <w:rPr>
          <w:rFonts w:ascii="GHEA Grapalat" w:hAnsi="GHEA Grapalat"/>
          <w:b/>
          <w:i w:val="0"/>
          <w:lang w:val="hy-AM"/>
        </w:rPr>
        <w:t xml:space="preserve">  </w:t>
      </w:r>
      <w:r>
        <w:rPr>
          <w:rFonts w:ascii="GHEA Grapalat" w:hAnsi="GHEA Grapalat"/>
          <w:b/>
          <w:i w:val="0"/>
          <w:lang w:val="hy-AM"/>
        </w:rPr>
        <w:t xml:space="preserve"> </w:t>
      </w:r>
      <w:r w:rsidRPr="006E4469">
        <w:rPr>
          <w:rFonts w:ascii="GHEA Grapalat" w:hAnsi="GHEA Grapalat"/>
          <w:b/>
          <w:i w:val="0"/>
          <w:lang w:val="af-ZA"/>
        </w:rPr>
        <w:t>Պատվիրատու`</w:t>
      </w:r>
      <w:r>
        <w:rPr>
          <w:rFonts w:ascii="GHEA Grapalat" w:hAnsi="GHEA Grapalat"/>
          <w:b/>
          <w:i w:val="0"/>
          <w:lang w:val="hy-AM"/>
        </w:rPr>
        <w:t xml:space="preserve"> </w:t>
      </w:r>
      <w:r w:rsidR="001F168E">
        <w:rPr>
          <w:rFonts w:ascii="GHEA Grapalat" w:hAnsi="GHEA Grapalat"/>
          <w:b/>
          <w:i w:val="0"/>
          <w:lang w:val="hy-AM"/>
        </w:rPr>
        <w:t>«Մաքուր Հրազդան» ՀՈԱԿ</w:t>
      </w:r>
      <w:r w:rsidR="002C66F5">
        <w:rPr>
          <w:rFonts w:ascii="GHEA Grapalat" w:hAnsi="GHEA Grapalat" w:cs="Sylfaen"/>
          <w:b/>
          <w:color w:val="FF0000"/>
          <w:sz w:val="18"/>
          <w:szCs w:val="18"/>
          <w:lang w:val="hy-AM"/>
        </w:rPr>
        <w:t xml:space="preserve"> </w:t>
      </w:r>
    </w:p>
    <w:p w14:paraId="1167125A" w14:textId="77777777" w:rsidR="00222CEE" w:rsidRDefault="00222CEE" w:rsidP="00222CEE">
      <w:pPr>
        <w:rPr>
          <w:rFonts w:ascii="GHEA Grapalat" w:hAnsi="GHEA Grapalat" w:cs="Sylfaen"/>
          <w:b/>
          <w:sz w:val="20"/>
          <w:szCs w:val="20"/>
          <w:lang w:val="hy-AM"/>
        </w:rPr>
      </w:pPr>
      <w:r>
        <w:rPr>
          <w:rFonts w:ascii="GHEA Grapalat" w:hAnsi="GHEA Grapalat" w:cs="Sylfaen"/>
          <w:b/>
          <w:sz w:val="20"/>
          <w:szCs w:val="20"/>
          <w:lang w:val="hy-AM"/>
        </w:rPr>
        <w:t xml:space="preserve">                                                                                                                                               </w:t>
      </w:r>
    </w:p>
    <w:p w14:paraId="2A9CB8F9" w14:textId="77777777" w:rsidR="00F46CB0" w:rsidRDefault="00F46CB0" w:rsidP="00F46CB0">
      <w:pPr>
        <w:spacing w:line="276" w:lineRule="auto"/>
        <w:jc w:val="both"/>
        <w:rPr>
          <w:rFonts w:ascii="GHEA Grapalat" w:hAnsi="GHEA Grapalat" w:cs="Sylfaen"/>
          <w:b/>
          <w:color w:val="FF0000"/>
          <w:sz w:val="18"/>
          <w:szCs w:val="18"/>
          <w:lang w:val="hy-AM"/>
        </w:rPr>
      </w:pPr>
    </w:p>
    <w:p w14:paraId="56757BA4" w14:textId="1054F344" w:rsidR="00754697" w:rsidRPr="005E1F72" w:rsidRDefault="00754697" w:rsidP="00F46CB0">
      <w:pPr>
        <w:pStyle w:val="BodyTextIndent"/>
        <w:spacing w:line="240" w:lineRule="auto"/>
        <w:rPr>
          <w:rFonts w:ascii="GHEA Grapalat" w:hAnsi="GHEA Grapalat" w:cs="Sylfaen"/>
          <w:b/>
          <w:lang w:val="es-ES"/>
        </w:rPr>
      </w:pPr>
    </w:p>
    <w:p w14:paraId="1DB61A75" w14:textId="77777777" w:rsidR="00A83D2B" w:rsidRDefault="00A83D2B" w:rsidP="00EF3662">
      <w:pPr>
        <w:pStyle w:val="BodyText"/>
        <w:spacing w:after="0"/>
        <w:ind w:firstLine="567"/>
        <w:jc w:val="right"/>
        <w:rPr>
          <w:rFonts w:ascii="GHEA Grapalat" w:hAnsi="GHEA Grapalat" w:cs="Sylfaen"/>
          <w:i/>
          <w:sz w:val="20"/>
          <w:szCs w:val="20"/>
          <w:lang w:val="hy-AM"/>
        </w:rPr>
      </w:pPr>
    </w:p>
    <w:p w14:paraId="6E21B638" w14:textId="77777777" w:rsidR="00A83D2B" w:rsidRDefault="00A83D2B" w:rsidP="00EF3662">
      <w:pPr>
        <w:pStyle w:val="BodyText"/>
        <w:spacing w:after="0"/>
        <w:ind w:firstLine="567"/>
        <w:jc w:val="right"/>
        <w:rPr>
          <w:rFonts w:ascii="GHEA Grapalat" w:hAnsi="GHEA Grapalat" w:cs="Sylfaen"/>
          <w:i/>
          <w:sz w:val="20"/>
          <w:szCs w:val="20"/>
          <w:lang w:val="hy-AM"/>
        </w:rPr>
      </w:pPr>
    </w:p>
    <w:p w14:paraId="1E5879A2" w14:textId="77777777" w:rsidR="00A83D2B" w:rsidRDefault="00A83D2B" w:rsidP="00EF3662">
      <w:pPr>
        <w:pStyle w:val="BodyText"/>
        <w:spacing w:after="0"/>
        <w:ind w:firstLine="567"/>
        <w:jc w:val="right"/>
        <w:rPr>
          <w:rFonts w:ascii="GHEA Grapalat" w:hAnsi="GHEA Grapalat" w:cs="Sylfaen"/>
          <w:i/>
          <w:sz w:val="20"/>
          <w:szCs w:val="20"/>
          <w:lang w:val="hy-AM"/>
        </w:rPr>
      </w:pPr>
    </w:p>
    <w:p w14:paraId="5D2C061F" w14:textId="77777777" w:rsidR="00A83D2B" w:rsidRDefault="00A83D2B" w:rsidP="00A83D2B">
      <w:pPr>
        <w:pStyle w:val="BodyText"/>
        <w:ind w:firstLine="567"/>
        <w:jc w:val="right"/>
        <w:rPr>
          <w:rFonts w:ascii="GHEA Grapalat" w:hAnsi="GHEA Grapalat" w:cs="Sylfaen"/>
          <w:i/>
          <w:sz w:val="20"/>
          <w:szCs w:val="20"/>
          <w:lang w:val="hy-AM"/>
        </w:rPr>
      </w:pPr>
    </w:p>
    <w:p w14:paraId="7CF3CD8B" w14:textId="77777777" w:rsidR="00A83D2B" w:rsidRDefault="00A83D2B" w:rsidP="00A83D2B">
      <w:pPr>
        <w:pStyle w:val="BodyText"/>
        <w:ind w:firstLine="567"/>
        <w:jc w:val="right"/>
        <w:rPr>
          <w:rFonts w:ascii="GHEA Grapalat" w:hAnsi="GHEA Grapalat" w:cs="Sylfaen"/>
          <w:i/>
          <w:sz w:val="20"/>
          <w:szCs w:val="20"/>
          <w:lang w:val="hy-AM"/>
        </w:rPr>
      </w:pPr>
    </w:p>
    <w:p w14:paraId="3021381F" w14:textId="77777777" w:rsidR="00A83D2B" w:rsidRDefault="00A83D2B" w:rsidP="00A83D2B">
      <w:pPr>
        <w:pStyle w:val="BodyText"/>
        <w:ind w:firstLine="567"/>
        <w:jc w:val="right"/>
        <w:rPr>
          <w:rFonts w:ascii="GHEA Grapalat" w:hAnsi="GHEA Grapalat" w:cs="Sylfaen"/>
          <w:i/>
          <w:sz w:val="20"/>
          <w:szCs w:val="20"/>
          <w:lang w:val="hy-AM"/>
        </w:rPr>
      </w:pPr>
    </w:p>
    <w:p w14:paraId="0572C306" w14:textId="77777777" w:rsidR="00A83D2B" w:rsidRDefault="00A83D2B" w:rsidP="00A83D2B">
      <w:pPr>
        <w:pStyle w:val="BodyText"/>
        <w:ind w:firstLine="567"/>
        <w:jc w:val="right"/>
        <w:rPr>
          <w:rFonts w:ascii="GHEA Grapalat" w:hAnsi="GHEA Grapalat" w:cs="Sylfaen"/>
          <w:i/>
          <w:sz w:val="20"/>
          <w:szCs w:val="20"/>
          <w:lang w:val="hy-AM"/>
        </w:rPr>
      </w:pPr>
    </w:p>
    <w:p w14:paraId="1EB074C7" w14:textId="77777777" w:rsidR="00A83D2B" w:rsidRDefault="00A83D2B" w:rsidP="00A83D2B">
      <w:pPr>
        <w:pStyle w:val="BodyText"/>
        <w:ind w:firstLine="567"/>
        <w:jc w:val="right"/>
        <w:rPr>
          <w:rFonts w:ascii="GHEA Grapalat" w:hAnsi="GHEA Grapalat" w:cs="Sylfaen"/>
          <w:i/>
          <w:sz w:val="20"/>
          <w:szCs w:val="20"/>
          <w:lang w:val="hy-AM"/>
        </w:rPr>
      </w:pPr>
    </w:p>
    <w:p w14:paraId="5D6EBE7D" w14:textId="77777777" w:rsidR="00A83D2B" w:rsidRPr="00A83D2B" w:rsidRDefault="00A83D2B" w:rsidP="00A83D2B">
      <w:pPr>
        <w:pStyle w:val="BodyText"/>
        <w:ind w:firstLine="567"/>
        <w:jc w:val="center"/>
        <w:rPr>
          <w:rFonts w:ascii="GHEA Grapalat" w:hAnsi="GHEA Grapalat" w:cs="Sylfaen"/>
          <w:b/>
          <w:sz w:val="20"/>
          <w:szCs w:val="20"/>
          <w:lang w:val="hy-AM"/>
        </w:rPr>
      </w:pPr>
      <w:r w:rsidRPr="00A83D2B">
        <w:rPr>
          <w:rFonts w:ascii="GHEA Grapalat" w:hAnsi="GHEA Grapalat" w:cs="Sylfaen"/>
          <w:b/>
          <w:sz w:val="20"/>
          <w:szCs w:val="20"/>
          <w:lang w:val="hy-AM"/>
        </w:rPr>
        <w:t>STATEMENT:</w:t>
      </w:r>
    </w:p>
    <w:p w14:paraId="7C8EB89E" w14:textId="77777777" w:rsidR="00A83D2B" w:rsidRPr="00A83D2B" w:rsidRDefault="00A83D2B" w:rsidP="00A83D2B">
      <w:pPr>
        <w:pStyle w:val="BodyText"/>
        <w:ind w:firstLine="567"/>
        <w:jc w:val="center"/>
        <w:rPr>
          <w:rFonts w:ascii="GHEA Grapalat" w:hAnsi="GHEA Grapalat" w:cs="Sylfaen"/>
          <w:b/>
          <w:sz w:val="20"/>
          <w:szCs w:val="20"/>
          <w:lang w:val="hy-AM"/>
        </w:rPr>
      </w:pPr>
      <w:r w:rsidRPr="00A83D2B">
        <w:rPr>
          <w:rFonts w:ascii="GHEA Grapalat" w:hAnsi="GHEA Grapalat" w:cs="Sylfaen"/>
          <w:b/>
          <w:sz w:val="20"/>
          <w:szCs w:val="20"/>
          <w:lang w:val="hy-AM"/>
        </w:rPr>
        <w:t>ABOUT RATING REQUEST</w:t>
      </w:r>
    </w:p>
    <w:p w14:paraId="5AFCD743" w14:textId="77777777" w:rsidR="00A83D2B" w:rsidRPr="00A83D2B" w:rsidRDefault="00A83D2B" w:rsidP="00A83D2B">
      <w:pPr>
        <w:pStyle w:val="BodyText"/>
        <w:ind w:firstLine="567"/>
        <w:jc w:val="center"/>
        <w:rPr>
          <w:rFonts w:ascii="GHEA Grapalat" w:hAnsi="GHEA Grapalat" w:cs="Sylfaen"/>
          <w:b/>
          <w:sz w:val="20"/>
          <w:szCs w:val="20"/>
          <w:lang w:val="hy-AM"/>
        </w:rPr>
      </w:pPr>
      <w:r w:rsidRPr="00A83D2B">
        <w:rPr>
          <w:rFonts w:ascii="GHEA Grapalat" w:hAnsi="GHEA Grapalat" w:cs="Sylfaen"/>
          <w:b/>
          <w:sz w:val="20"/>
          <w:szCs w:val="20"/>
          <w:lang w:val="hy-AM"/>
        </w:rPr>
        <w:t>This text of the statement is approved by the evaluation committee</w:t>
      </w:r>
    </w:p>
    <w:p w14:paraId="30DB1356" w14:textId="77777777" w:rsidR="00A83D2B" w:rsidRPr="00A83D2B" w:rsidRDefault="00A83D2B" w:rsidP="00A83D2B">
      <w:pPr>
        <w:pStyle w:val="BodyText"/>
        <w:ind w:firstLine="567"/>
        <w:jc w:val="center"/>
        <w:rPr>
          <w:rFonts w:ascii="GHEA Grapalat" w:hAnsi="GHEA Grapalat" w:cs="Sylfaen"/>
          <w:b/>
          <w:sz w:val="20"/>
          <w:szCs w:val="20"/>
          <w:lang w:val="hy-AM"/>
        </w:rPr>
      </w:pPr>
      <w:r w:rsidRPr="00A83D2B">
        <w:rPr>
          <w:rFonts w:ascii="GHEA Grapalat" w:hAnsi="GHEA Grapalat" w:cs="Sylfaen"/>
          <w:b/>
          <w:sz w:val="20"/>
          <w:szCs w:val="20"/>
          <w:lang w:val="hy-AM"/>
        </w:rPr>
        <w:t>By decision "November" "4" "01" of 2022</w:t>
      </w:r>
    </w:p>
    <w:p w14:paraId="097B2295" w14:textId="77777777" w:rsidR="00A83D2B" w:rsidRPr="00A83D2B" w:rsidRDefault="00A83D2B" w:rsidP="00A83D2B">
      <w:pPr>
        <w:pStyle w:val="BodyText"/>
        <w:ind w:firstLine="567"/>
        <w:jc w:val="center"/>
        <w:rPr>
          <w:rFonts w:ascii="GHEA Grapalat" w:hAnsi="GHEA Grapalat" w:cs="Sylfaen"/>
          <w:b/>
          <w:sz w:val="20"/>
          <w:szCs w:val="20"/>
          <w:lang w:val="hy-AM"/>
        </w:rPr>
      </w:pPr>
      <w:r w:rsidRPr="00A83D2B">
        <w:rPr>
          <w:rFonts w:ascii="GHEA Grapalat" w:hAnsi="GHEA Grapalat" w:cs="Sylfaen"/>
          <w:b/>
          <w:sz w:val="20"/>
          <w:szCs w:val="20"/>
          <w:lang w:val="hy-AM"/>
        </w:rPr>
        <w:t>Code of the procedure: "KMHC-GHASHZB-22/48"</w:t>
      </w:r>
    </w:p>
    <w:p w14:paraId="53EA6E0B" w14:textId="77777777" w:rsidR="00A83D2B" w:rsidRPr="00A83D2B" w:rsidRDefault="00A83D2B" w:rsidP="00A83D2B">
      <w:pPr>
        <w:pStyle w:val="BodyText"/>
        <w:ind w:firstLine="567"/>
        <w:jc w:val="center"/>
        <w:rPr>
          <w:rFonts w:ascii="GHEA Grapalat" w:hAnsi="GHEA Grapalat" w:cs="Sylfaen"/>
          <w:b/>
          <w:sz w:val="20"/>
          <w:szCs w:val="20"/>
          <w:lang w:val="hy-AM"/>
        </w:rPr>
      </w:pPr>
    </w:p>
    <w:p w14:paraId="638C7383" w14:textId="77777777" w:rsidR="00A83D2B" w:rsidRPr="00A83D2B" w:rsidRDefault="00A83D2B" w:rsidP="00A83D2B">
      <w:pPr>
        <w:pStyle w:val="BodyText"/>
        <w:ind w:firstLine="567"/>
        <w:jc w:val="right"/>
        <w:rPr>
          <w:rFonts w:ascii="GHEA Grapalat" w:hAnsi="GHEA Grapalat" w:cs="Sylfaen"/>
          <w:i/>
          <w:sz w:val="20"/>
          <w:szCs w:val="20"/>
          <w:lang w:val="hy-AM"/>
        </w:rPr>
      </w:pPr>
    </w:p>
    <w:p w14:paraId="1E38486D"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The client, "Makur Hrazdan" JSC, located at 1 Constitution Square, Hrazdan, administrative building, announces a request for quotation, which is carried out in one stage through the Armeps (www.armeps.am) electronic procurement system.</w:t>
      </w:r>
    </w:p>
    <w:p w14:paraId="703F3D49"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As a result of this procedure, the selected participant will be offered to sign in the prescribed manner</w:t>
      </w:r>
    </w:p>
    <w:p w14:paraId="451F027E"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"Contract for the performance of works for the improvement of the sections adjacent to the small boulevard street of the Kentron district of the Hrazdan community of the Kotayk marz of the Republic of Armenia" (hereinafter referred to as the contract).</w:t>
      </w:r>
    </w:p>
    <w:p w14:paraId="51AF880B"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According to Article 7 of the RA Law "On Procurement", any person, regardless of whether he is a foreign individual, organization or stateless person, has an equal right to participate in this procedure.</w:t>
      </w:r>
    </w:p>
    <w:p w14:paraId="5602F9E4"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The conditions presented to the persons who do not have the right to participate in this procedure, as well as to the participants, are defined in the invitation to this procedure.</w:t>
      </w:r>
    </w:p>
    <w:p w14:paraId="4B398F3F"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The selected participant is determined from the number of participants who have submitted sufficiently evaluated bids on non-price terms, on the principle of giving preference to the participant who submitted the lowest price offer.</w:t>
      </w:r>
    </w:p>
    <w:p w14:paraId="7A39418B"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Applications for participation in this procedure must be submitted to Hrazdan community, c. Address: Constitution Square, Administrative Building, Hrazdan, in documentary form until 10:00 a.m. on the 7th day from the date of publication of this announcement.</w:t>
      </w:r>
    </w:p>
    <w:p w14:paraId="019473A7"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In addition to Armenian, applications can also be submitted in English or Russian.</w:t>
      </w:r>
    </w:p>
    <w:p w14:paraId="37256E6A"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Applications will be opened in Hrazdan community, c. Hrazdan, Constitution Square, administrative building, November 11, 2022 at 10:00 a.m.</w:t>
      </w:r>
    </w:p>
    <w:p w14:paraId="32099A72"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Bids will be opened electronically through the Armeps electronic procurement system at 10:00 a.m. on the 7th day after the publication of this announcement.</w:t>
      </w:r>
    </w:p>
    <w:p w14:paraId="3576E6B9"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The appeal regarding this procedure is carried out in accordance with the procedure established by the RA Law "On Purchases" and the RA Civil Procedure Code.</w:t>
      </w:r>
    </w:p>
    <w:p w14:paraId="2D7E22D9" w14:textId="77777777" w:rsidR="00A83D2B" w:rsidRPr="00A83D2B" w:rsidRDefault="00A83D2B" w:rsidP="00A83D2B">
      <w:pPr>
        <w:pStyle w:val="BodyText"/>
        <w:ind w:firstLine="567"/>
        <w:jc w:val="right"/>
        <w:rPr>
          <w:rFonts w:ascii="GHEA Grapalat" w:hAnsi="GHEA Grapalat" w:cs="Sylfaen"/>
          <w:b/>
          <w:sz w:val="20"/>
          <w:szCs w:val="20"/>
          <w:lang w:val="hy-AM"/>
        </w:rPr>
      </w:pPr>
    </w:p>
    <w:p w14:paraId="5B0B97ED"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For more information regarding this announcement, please contact:</w:t>
      </w:r>
    </w:p>
    <w:p w14:paraId="66D048AB" w14:textId="21980064"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Secretary of the evaluation committee, Kristine Baghdasaryan</w:t>
      </w:r>
    </w:p>
    <w:p w14:paraId="5F80C5B3"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Phone: 060-70-40-21</w:t>
      </w:r>
    </w:p>
    <w:p w14:paraId="6A2D4E59" w14:textId="77777777" w:rsidR="00A83D2B" w:rsidRPr="00A83D2B" w:rsidRDefault="00A83D2B" w:rsidP="00A83D2B">
      <w:pPr>
        <w:pStyle w:val="BodyText"/>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 xml:space="preserve">                                                              Email: baghdasaryan_1978@mail.ru</w:t>
      </w:r>
    </w:p>
    <w:p w14:paraId="433EF5EC" w14:textId="6723A2DE" w:rsidR="00A83D2B" w:rsidRPr="00A83D2B" w:rsidRDefault="00A83D2B" w:rsidP="00A83D2B">
      <w:pPr>
        <w:pStyle w:val="BodyText"/>
        <w:spacing w:after="0"/>
        <w:ind w:firstLine="567"/>
        <w:jc w:val="right"/>
        <w:rPr>
          <w:rFonts w:ascii="GHEA Grapalat" w:hAnsi="GHEA Grapalat" w:cs="Sylfaen"/>
          <w:b/>
          <w:sz w:val="20"/>
          <w:szCs w:val="20"/>
          <w:lang w:val="hy-AM"/>
        </w:rPr>
      </w:pPr>
      <w:r w:rsidRPr="00A83D2B">
        <w:rPr>
          <w:rFonts w:ascii="GHEA Grapalat" w:hAnsi="GHEA Grapalat" w:cs="Sylfaen"/>
          <w:b/>
          <w:sz w:val="20"/>
          <w:szCs w:val="20"/>
          <w:lang w:val="hy-AM"/>
        </w:rPr>
        <w:t xml:space="preserve">                                         Client: "Makur Hrazdan" JSC</w:t>
      </w:r>
    </w:p>
    <w:p w14:paraId="616D2FCE" w14:textId="77777777" w:rsidR="00A83D2B" w:rsidRDefault="00A83D2B" w:rsidP="00EF3662">
      <w:pPr>
        <w:pStyle w:val="BodyText"/>
        <w:spacing w:after="0"/>
        <w:ind w:firstLine="567"/>
        <w:jc w:val="right"/>
        <w:rPr>
          <w:rFonts w:ascii="GHEA Grapalat" w:hAnsi="GHEA Grapalat" w:cs="Sylfaen"/>
          <w:b/>
          <w:sz w:val="20"/>
          <w:szCs w:val="20"/>
          <w:lang w:val="hy-AM"/>
        </w:rPr>
      </w:pPr>
    </w:p>
    <w:p w14:paraId="727CC796" w14:textId="77777777" w:rsidR="00A83D2B" w:rsidRDefault="00A83D2B" w:rsidP="00EF3662">
      <w:pPr>
        <w:pStyle w:val="BodyText"/>
        <w:spacing w:after="0"/>
        <w:ind w:firstLine="567"/>
        <w:jc w:val="right"/>
        <w:rPr>
          <w:rFonts w:ascii="GHEA Grapalat" w:hAnsi="GHEA Grapalat" w:cs="Sylfaen"/>
          <w:b/>
          <w:sz w:val="20"/>
          <w:szCs w:val="20"/>
          <w:lang w:val="hy-AM"/>
        </w:rPr>
      </w:pPr>
    </w:p>
    <w:p w14:paraId="3801C8C4" w14:textId="77777777" w:rsidR="00A83D2B" w:rsidRDefault="00A83D2B" w:rsidP="00EF3662">
      <w:pPr>
        <w:pStyle w:val="BodyText"/>
        <w:spacing w:after="0"/>
        <w:ind w:firstLine="567"/>
        <w:jc w:val="right"/>
        <w:rPr>
          <w:rFonts w:ascii="GHEA Grapalat" w:hAnsi="GHEA Grapalat" w:cs="Sylfaen"/>
          <w:b/>
          <w:sz w:val="20"/>
          <w:szCs w:val="20"/>
          <w:lang w:val="hy-AM"/>
        </w:rPr>
      </w:pPr>
    </w:p>
    <w:p w14:paraId="377FEA09" w14:textId="77777777" w:rsidR="00A83D2B" w:rsidRDefault="00A83D2B" w:rsidP="00EF3662">
      <w:pPr>
        <w:pStyle w:val="BodyText"/>
        <w:spacing w:after="0"/>
        <w:ind w:firstLine="567"/>
        <w:jc w:val="right"/>
        <w:rPr>
          <w:rFonts w:ascii="GHEA Grapalat" w:hAnsi="GHEA Grapalat" w:cs="Sylfaen"/>
          <w:b/>
          <w:sz w:val="20"/>
          <w:szCs w:val="20"/>
          <w:lang w:val="hy-AM"/>
        </w:rPr>
      </w:pPr>
    </w:p>
    <w:p w14:paraId="41422526" w14:textId="77777777" w:rsidR="00A83D2B" w:rsidRPr="00A83D2B" w:rsidRDefault="00A83D2B" w:rsidP="00EF3662">
      <w:pPr>
        <w:pStyle w:val="BodyText"/>
        <w:spacing w:after="0"/>
        <w:ind w:firstLine="567"/>
        <w:jc w:val="right"/>
        <w:rPr>
          <w:rFonts w:ascii="GHEA Grapalat" w:hAnsi="GHEA Grapalat" w:cs="Sylfaen"/>
          <w:b/>
          <w:sz w:val="20"/>
          <w:szCs w:val="20"/>
          <w:lang w:val="hy-AM"/>
        </w:rPr>
      </w:pPr>
    </w:p>
    <w:p w14:paraId="34CFE035" w14:textId="77777777" w:rsidR="00A83D2B" w:rsidRPr="00A83D2B" w:rsidRDefault="00A83D2B" w:rsidP="00EF3662">
      <w:pPr>
        <w:pStyle w:val="BodyText"/>
        <w:spacing w:after="0"/>
        <w:ind w:firstLine="567"/>
        <w:jc w:val="right"/>
        <w:rPr>
          <w:rFonts w:ascii="GHEA Grapalat" w:hAnsi="GHEA Grapalat" w:cs="Sylfaen"/>
          <w:b/>
          <w:sz w:val="20"/>
          <w:szCs w:val="20"/>
          <w:lang w:val="hy-AM"/>
        </w:rPr>
      </w:pPr>
    </w:p>
    <w:p w14:paraId="25D91A16" w14:textId="77777777" w:rsidR="00A83D2B" w:rsidRPr="00A83D2B" w:rsidRDefault="00A83D2B" w:rsidP="00EF3662">
      <w:pPr>
        <w:pStyle w:val="BodyText"/>
        <w:spacing w:after="0"/>
        <w:ind w:firstLine="567"/>
        <w:jc w:val="right"/>
        <w:rPr>
          <w:rFonts w:ascii="GHEA Grapalat" w:hAnsi="GHEA Grapalat" w:cs="Sylfaen"/>
          <w:b/>
          <w:sz w:val="20"/>
          <w:szCs w:val="20"/>
          <w:lang w:val="hy-AM"/>
        </w:rPr>
      </w:pPr>
    </w:p>
    <w:p w14:paraId="14CA86C0" w14:textId="77777777" w:rsidR="00A83D2B" w:rsidRDefault="00A83D2B" w:rsidP="00EF3662">
      <w:pPr>
        <w:pStyle w:val="BodyText"/>
        <w:spacing w:after="0"/>
        <w:ind w:firstLine="567"/>
        <w:jc w:val="right"/>
        <w:rPr>
          <w:rFonts w:ascii="GHEA Grapalat" w:hAnsi="GHEA Grapalat" w:cs="Sylfaen"/>
          <w:i/>
          <w:sz w:val="20"/>
          <w:szCs w:val="20"/>
          <w:lang w:val="hy-AM"/>
        </w:rPr>
      </w:pPr>
    </w:p>
    <w:p w14:paraId="38A0358A" w14:textId="77777777" w:rsidR="00A83D2B" w:rsidRDefault="00A83D2B" w:rsidP="00EF3662">
      <w:pPr>
        <w:pStyle w:val="BodyText"/>
        <w:spacing w:after="0"/>
        <w:ind w:firstLine="567"/>
        <w:jc w:val="right"/>
        <w:rPr>
          <w:rFonts w:ascii="GHEA Grapalat" w:hAnsi="GHEA Grapalat" w:cs="Sylfaen"/>
          <w:i/>
          <w:sz w:val="20"/>
          <w:szCs w:val="20"/>
          <w:lang w:val="hy-AM"/>
        </w:rPr>
      </w:pPr>
    </w:p>
    <w:p w14:paraId="7532B50A" w14:textId="77777777" w:rsidR="00A83D2B" w:rsidRDefault="00A83D2B" w:rsidP="00EF3662">
      <w:pPr>
        <w:pStyle w:val="BodyText"/>
        <w:spacing w:after="0"/>
        <w:ind w:firstLine="567"/>
        <w:jc w:val="right"/>
        <w:rPr>
          <w:rFonts w:ascii="GHEA Grapalat" w:hAnsi="GHEA Grapalat" w:cs="Sylfaen"/>
          <w:i/>
          <w:sz w:val="20"/>
          <w:szCs w:val="20"/>
          <w:lang w:val="hy-AM"/>
        </w:rPr>
      </w:pPr>
    </w:p>
    <w:p w14:paraId="12B12677" w14:textId="77777777" w:rsidR="00A83D2B" w:rsidRDefault="00A83D2B" w:rsidP="00EF3662">
      <w:pPr>
        <w:pStyle w:val="BodyText"/>
        <w:spacing w:after="0"/>
        <w:ind w:firstLine="567"/>
        <w:jc w:val="right"/>
        <w:rPr>
          <w:rFonts w:ascii="GHEA Grapalat" w:hAnsi="GHEA Grapalat" w:cs="Sylfaen"/>
          <w:i/>
          <w:sz w:val="20"/>
          <w:szCs w:val="20"/>
          <w:lang w:val="hy-AM"/>
        </w:rPr>
      </w:pPr>
    </w:p>
    <w:p w14:paraId="6DD83DD6" w14:textId="77777777" w:rsidR="00096865" w:rsidRPr="00BD0B4B" w:rsidRDefault="00096865" w:rsidP="00EF3662">
      <w:pPr>
        <w:pStyle w:val="BodyText"/>
        <w:spacing w:after="0"/>
        <w:ind w:firstLine="567"/>
        <w:jc w:val="right"/>
        <w:rPr>
          <w:rFonts w:ascii="GHEA Grapalat" w:hAnsi="GHEA Grapalat" w:cs="Sylfaen"/>
          <w:i/>
          <w:sz w:val="20"/>
          <w:szCs w:val="20"/>
          <w:lang w:val="af-ZA"/>
        </w:rPr>
      </w:pPr>
      <w:r w:rsidRPr="00A83D2B">
        <w:rPr>
          <w:rFonts w:ascii="GHEA Grapalat" w:hAnsi="GHEA Grapalat" w:cs="Sylfaen"/>
          <w:i/>
          <w:sz w:val="20"/>
          <w:szCs w:val="20"/>
          <w:lang w:val="hy-AM"/>
        </w:rPr>
        <w:t>Հաստատված</w:t>
      </w:r>
      <w:r w:rsidRPr="00BD0B4B">
        <w:rPr>
          <w:rFonts w:ascii="GHEA Grapalat" w:hAnsi="GHEA Grapalat" w:cs="Times Armenian"/>
          <w:i/>
          <w:sz w:val="20"/>
          <w:szCs w:val="20"/>
          <w:lang w:val="af-ZA"/>
        </w:rPr>
        <w:t xml:space="preserve"> </w:t>
      </w:r>
      <w:r w:rsidRPr="00A83D2B">
        <w:rPr>
          <w:rFonts w:ascii="GHEA Grapalat" w:hAnsi="GHEA Grapalat" w:cs="Sylfaen"/>
          <w:i/>
          <w:sz w:val="20"/>
          <w:szCs w:val="20"/>
          <w:lang w:val="hy-AM"/>
        </w:rPr>
        <w:t>է</w:t>
      </w:r>
    </w:p>
    <w:p w14:paraId="1BC93D7F" w14:textId="1BFE063F" w:rsidR="00096865" w:rsidRPr="00BD0B4B" w:rsidRDefault="00BD0B4B" w:rsidP="00BD0B4B">
      <w:pPr>
        <w:pStyle w:val="BodyTextIndent"/>
        <w:spacing w:line="240" w:lineRule="auto"/>
        <w:jc w:val="center"/>
        <w:rPr>
          <w:rFonts w:ascii="GHEA Grapalat" w:hAnsi="GHEA Grapalat"/>
          <w:b/>
          <w:lang w:val="af-ZA"/>
        </w:rPr>
      </w:pPr>
      <w:r w:rsidRPr="00BD0B4B">
        <w:rPr>
          <w:rFonts w:ascii="GHEA Grapalat" w:hAnsi="GHEA Grapalat"/>
          <w:b/>
          <w:lang w:val="af-ZA"/>
        </w:rPr>
        <w:t xml:space="preserve">                                                                                                 </w:t>
      </w:r>
      <w:r w:rsidRPr="00BD0B4B">
        <w:rPr>
          <w:rFonts w:ascii="GHEA Grapalat" w:hAnsi="GHEA Grapalat"/>
          <w:b/>
          <w:lang w:val="hy-AM"/>
        </w:rPr>
        <w:t>«ԿՄՀՔ–</w:t>
      </w:r>
      <w:r w:rsidR="007D1325">
        <w:rPr>
          <w:rFonts w:ascii="GHEA Grapalat" w:hAnsi="GHEA Grapalat"/>
          <w:b/>
          <w:lang w:val="hy-AM"/>
        </w:rPr>
        <w:t>ԳՀ</w:t>
      </w:r>
      <w:r w:rsidRPr="00BD0B4B">
        <w:rPr>
          <w:rFonts w:ascii="GHEA Grapalat" w:hAnsi="GHEA Grapalat"/>
          <w:b/>
          <w:lang w:val="hy-AM"/>
        </w:rPr>
        <w:t>ԱՇՁԲ–22/</w:t>
      </w:r>
      <w:r w:rsidR="001F168E">
        <w:rPr>
          <w:rFonts w:ascii="GHEA Grapalat" w:hAnsi="GHEA Grapalat"/>
          <w:b/>
          <w:lang w:val="hy-AM"/>
        </w:rPr>
        <w:t>48</w:t>
      </w:r>
      <w:r w:rsidRPr="00BD0B4B">
        <w:rPr>
          <w:rFonts w:ascii="GHEA Grapalat" w:hAnsi="GHEA Grapalat"/>
          <w:b/>
          <w:lang w:val="hy-AM"/>
        </w:rPr>
        <w:t>»</w:t>
      </w:r>
      <w:r w:rsidRPr="00BD0B4B">
        <w:rPr>
          <w:rFonts w:ascii="GHEA Grapalat" w:hAnsi="GHEA Grapalat"/>
          <w:b/>
          <w:lang w:val="af-ZA"/>
        </w:rPr>
        <w:t xml:space="preserve">  </w:t>
      </w:r>
      <w:r w:rsidR="00096865" w:rsidRPr="00A83D2B">
        <w:rPr>
          <w:rFonts w:ascii="GHEA Grapalat" w:hAnsi="GHEA Grapalat" w:cs="Sylfaen"/>
          <w:lang w:val="hy-AM"/>
        </w:rPr>
        <w:t>ծածկա</w:t>
      </w:r>
      <w:r w:rsidR="00096865" w:rsidRPr="00A83D2B">
        <w:rPr>
          <w:rFonts w:ascii="GHEA Grapalat" w:hAnsi="GHEA Grapalat" w:cs="Times Armenian"/>
          <w:lang w:val="hy-AM"/>
        </w:rPr>
        <w:t>գ</w:t>
      </w:r>
      <w:r w:rsidR="00096865" w:rsidRPr="00A83D2B">
        <w:rPr>
          <w:rFonts w:ascii="GHEA Grapalat" w:hAnsi="GHEA Grapalat" w:cs="Sylfaen"/>
          <w:lang w:val="hy-AM"/>
        </w:rPr>
        <w:t>րով</w:t>
      </w:r>
      <w:r w:rsidR="00096865" w:rsidRPr="00BD0B4B">
        <w:rPr>
          <w:rFonts w:ascii="GHEA Grapalat" w:hAnsi="GHEA Grapalat" w:cs="Times Armenian"/>
          <w:lang w:val="af-ZA"/>
        </w:rPr>
        <w:t xml:space="preserve"> </w:t>
      </w:r>
    </w:p>
    <w:p w14:paraId="1248E344" w14:textId="1CF1343A" w:rsidR="00096865" w:rsidRPr="00BD0B4B" w:rsidRDefault="00F469F2"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 xml:space="preserve">Գնանշման հարցման </w:t>
      </w:r>
      <w:r w:rsidR="00096865" w:rsidRPr="00BD0B4B">
        <w:rPr>
          <w:rFonts w:ascii="GHEA Grapalat" w:hAnsi="GHEA Grapalat" w:cs="Times Armenian"/>
          <w:i/>
          <w:sz w:val="20"/>
          <w:szCs w:val="20"/>
          <w:lang w:val="af-ZA"/>
        </w:rPr>
        <w:t xml:space="preserve"> </w:t>
      </w:r>
      <w:r w:rsidR="00EE5855" w:rsidRPr="00BD0B4B">
        <w:rPr>
          <w:rFonts w:ascii="GHEA Grapalat" w:hAnsi="GHEA Grapalat" w:cs="Times Armenian"/>
          <w:i/>
          <w:sz w:val="20"/>
          <w:szCs w:val="20"/>
          <w:lang w:val="af-ZA"/>
        </w:rPr>
        <w:t xml:space="preserve">գնահատող </w:t>
      </w:r>
      <w:r w:rsidR="00096865" w:rsidRPr="00BD0B4B">
        <w:rPr>
          <w:rFonts w:ascii="GHEA Grapalat" w:hAnsi="GHEA Grapalat" w:cs="Sylfaen"/>
          <w:i/>
          <w:sz w:val="20"/>
          <w:szCs w:val="20"/>
        </w:rPr>
        <w:t>հանձնաժողովի</w:t>
      </w:r>
    </w:p>
    <w:p w14:paraId="11436F0A" w14:textId="08BE57E8" w:rsidR="00096865" w:rsidRPr="00BD0B4B" w:rsidRDefault="00096865" w:rsidP="00BB376B">
      <w:pPr>
        <w:pStyle w:val="BodyText"/>
        <w:spacing w:after="0"/>
        <w:ind w:left="-90"/>
        <w:jc w:val="right"/>
        <w:rPr>
          <w:rFonts w:ascii="GHEA Grapalat" w:hAnsi="GHEA Grapalat"/>
          <w:i/>
          <w:sz w:val="20"/>
          <w:szCs w:val="20"/>
          <w:lang w:val="af-ZA"/>
        </w:rPr>
      </w:pPr>
      <w:r w:rsidRPr="00BD0B4B">
        <w:rPr>
          <w:rFonts w:ascii="GHEA Grapalat" w:hAnsi="GHEA Grapalat" w:cs="Sylfaen"/>
          <w:i/>
          <w:sz w:val="20"/>
          <w:szCs w:val="20"/>
          <w:lang w:val="af-ZA"/>
        </w:rPr>
        <w:t xml:space="preserve"> 20</w:t>
      </w:r>
      <w:r w:rsidR="00BD0B4B">
        <w:rPr>
          <w:rFonts w:ascii="GHEA Grapalat" w:hAnsi="GHEA Grapalat" w:cs="Sylfaen"/>
          <w:i/>
          <w:sz w:val="20"/>
          <w:szCs w:val="20"/>
          <w:lang w:val="af-ZA"/>
        </w:rPr>
        <w:t>22</w:t>
      </w:r>
      <w:r w:rsidRPr="00BD0B4B">
        <w:rPr>
          <w:rFonts w:ascii="GHEA Grapalat" w:hAnsi="GHEA Grapalat" w:cs="Sylfaen"/>
          <w:i/>
          <w:sz w:val="20"/>
          <w:szCs w:val="20"/>
        </w:rPr>
        <w:t>թ</w:t>
      </w:r>
      <w:r w:rsidRPr="00BD0B4B">
        <w:rPr>
          <w:rFonts w:ascii="GHEA Grapalat" w:hAnsi="GHEA Grapalat" w:cs="Times Armenian"/>
          <w:i/>
          <w:sz w:val="20"/>
          <w:szCs w:val="20"/>
          <w:lang w:val="af-ZA"/>
        </w:rPr>
        <w:t xml:space="preserve">. </w:t>
      </w:r>
      <w:r w:rsidR="001F168E">
        <w:rPr>
          <w:rFonts w:ascii="GHEA Grapalat" w:hAnsi="GHEA Grapalat" w:cs="Times Armenian"/>
          <w:i/>
          <w:sz w:val="20"/>
          <w:szCs w:val="20"/>
          <w:lang w:val="hy-AM"/>
        </w:rPr>
        <w:t>Նոյեմբերի 4</w:t>
      </w:r>
      <w:r w:rsidR="005C6159" w:rsidRPr="00BD0B4B">
        <w:rPr>
          <w:rFonts w:ascii="GHEA Grapalat" w:hAnsi="GHEA Grapalat" w:cs="Times Armenian"/>
          <w:i/>
          <w:sz w:val="20"/>
          <w:szCs w:val="20"/>
          <w:lang w:val="af-ZA"/>
        </w:rPr>
        <w:t xml:space="preserve">-ի </w:t>
      </w:r>
      <w:r w:rsidRPr="00BD0B4B">
        <w:rPr>
          <w:rFonts w:ascii="GHEA Grapalat" w:hAnsi="GHEA Grapalat" w:cs="Times Armenian"/>
          <w:i/>
          <w:sz w:val="20"/>
          <w:szCs w:val="20"/>
          <w:vertAlign w:val="subscript"/>
          <w:lang w:val="af-ZA"/>
        </w:rPr>
        <w:t xml:space="preserve"> </w:t>
      </w:r>
      <w:r w:rsidR="005C6159" w:rsidRPr="00BD0B4B">
        <w:rPr>
          <w:rFonts w:ascii="GHEA Grapalat" w:hAnsi="GHEA Grapalat" w:cs="Times Armenian"/>
          <w:i/>
          <w:sz w:val="20"/>
          <w:szCs w:val="20"/>
          <w:lang w:val="af-ZA"/>
        </w:rPr>
        <w:t xml:space="preserve">N </w:t>
      </w:r>
      <w:r w:rsidR="00BD0B4B" w:rsidRPr="00BD0B4B">
        <w:rPr>
          <w:rFonts w:ascii="GHEA Grapalat" w:hAnsi="GHEA Grapalat" w:cs="Times Armenian"/>
          <w:i/>
          <w:sz w:val="20"/>
          <w:szCs w:val="20"/>
          <w:lang w:val="hy-AM"/>
        </w:rPr>
        <w:t>01</w:t>
      </w:r>
      <w:r w:rsidRPr="00BD0B4B">
        <w:rPr>
          <w:rFonts w:ascii="GHEA Grapalat" w:hAnsi="GHEA Grapalat" w:cs="Sylfaen"/>
          <w:i/>
          <w:sz w:val="20"/>
          <w:szCs w:val="20"/>
        </w:rPr>
        <w:t>որոշմամբ</w:t>
      </w:r>
    </w:p>
    <w:p w14:paraId="6307831C" w14:textId="77777777" w:rsidR="00096865" w:rsidRPr="00BD0B4B" w:rsidRDefault="00096865" w:rsidP="00EF3662">
      <w:pPr>
        <w:pStyle w:val="BodyText"/>
        <w:ind w:right="-7" w:firstLine="567"/>
        <w:jc w:val="center"/>
        <w:rPr>
          <w:rFonts w:ascii="GHEA Grapalat" w:hAnsi="GHEA Grapalat"/>
          <w:i/>
          <w:lang w:val="af-ZA"/>
        </w:rPr>
      </w:pPr>
    </w:p>
    <w:p w14:paraId="6769D111" w14:textId="77777777" w:rsidR="00600B75" w:rsidRDefault="00600B75" w:rsidP="00631C37">
      <w:pPr>
        <w:pStyle w:val="BodyText"/>
        <w:tabs>
          <w:tab w:val="left" w:pos="5968"/>
        </w:tabs>
        <w:ind w:right="-7" w:firstLine="567"/>
        <w:jc w:val="center"/>
        <w:rPr>
          <w:rFonts w:ascii="GHEA Grapalat" w:hAnsi="GHEA Grapalat"/>
          <w:b/>
          <w:sz w:val="32"/>
          <w:szCs w:val="32"/>
          <w:lang w:val="hy-AM"/>
        </w:rPr>
      </w:pPr>
    </w:p>
    <w:p w14:paraId="27F27598" w14:textId="78AF1EDC" w:rsidR="001F168E" w:rsidRPr="00600B75" w:rsidRDefault="001F168E" w:rsidP="00631C37">
      <w:pPr>
        <w:pStyle w:val="BodyText"/>
        <w:tabs>
          <w:tab w:val="left" w:pos="5968"/>
        </w:tabs>
        <w:ind w:right="-7" w:firstLine="567"/>
        <w:jc w:val="center"/>
        <w:rPr>
          <w:rFonts w:ascii="GHEA Grapalat" w:hAnsi="GHEA Grapalat" w:cs="Sylfaen"/>
          <w:b/>
          <w:color w:val="FF0000"/>
          <w:sz w:val="32"/>
          <w:szCs w:val="32"/>
          <w:lang w:val="hy-AM"/>
        </w:rPr>
      </w:pPr>
      <w:r w:rsidRPr="00600B75">
        <w:rPr>
          <w:rFonts w:ascii="GHEA Grapalat" w:hAnsi="GHEA Grapalat"/>
          <w:b/>
          <w:sz w:val="32"/>
          <w:szCs w:val="32"/>
          <w:lang w:val="hy-AM"/>
        </w:rPr>
        <w:t>«ՄԱՔՈՒՐ ՀՐԱԶԴԱՆ» ՀՈԱԿ</w:t>
      </w:r>
      <w:r w:rsidRPr="00600B75">
        <w:rPr>
          <w:rFonts w:ascii="GHEA Grapalat" w:hAnsi="GHEA Grapalat" w:cs="Sylfaen"/>
          <w:b/>
          <w:color w:val="FF0000"/>
          <w:sz w:val="32"/>
          <w:szCs w:val="32"/>
          <w:lang w:val="hy-AM"/>
        </w:rPr>
        <w:t xml:space="preserve"> </w:t>
      </w:r>
    </w:p>
    <w:p w14:paraId="461194DD" w14:textId="1B961386" w:rsidR="00096865" w:rsidRPr="00600B75" w:rsidRDefault="00096865" w:rsidP="00631C37">
      <w:pPr>
        <w:pStyle w:val="BodyText"/>
        <w:tabs>
          <w:tab w:val="left" w:pos="5968"/>
        </w:tabs>
        <w:ind w:right="-7" w:firstLine="567"/>
        <w:jc w:val="center"/>
        <w:rPr>
          <w:rFonts w:ascii="GHEA Grapalat" w:hAnsi="GHEA Grapalat" w:cs="Sylfaen"/>
          <w:b/>
          <w:sz w:val="32"/>
          <w:szCs w:val="32"/>
          <w:vertAlign w:val="superscript"/>
          <w:lang w:val="af-ZA"/>
        </w:rPr>
      </w:pPr>
      <w:r w:rsidRPr="00600B75">
        <w:rPr>
          <w:rFonts w:ascii="GHEA Grapalat" w:hAnsi="GHEA Grapalat" w:cs="Sylfaen"/>
          <w:b/>
          <w:sz w:val="32"/>
          <w:szCs w:val="32"/>
          <w:vertAlign w:val="superscript"/>
          <w:lang w:val="hy-AM"/>
        </w:rPr>
        <w:t>Հ</w:t>
      </w:r>
      <w:r w:rsidRPr="00600B75">
        <w:rPr>
          <w:rFonts w:ascii="GHEA Grapalat" w:hAnsi="GHEA Grapalat" w:cs="Times Armenian"/>
          <w:b/>
          <w:sz w:val="32"/>
          <w:szCs w:val="32"/>
          <w:vertAlign w:val="superscript"/>
          <w:lang w:val="af-ZA"/>
        </w:rPr>
        <w:t xml:space="preserve"> </w:t>
      </w:r>
      <w:r w:rsidRPr="00600B75">
        <w:rPr>
          <w:rFonts w:ascii="GHEA Grapalat" w:hAnsi="GHEA Grapalat" w:cs="Sylfaen"/>
          <w:b/>
          <w:sz w:val="32"/>
          <w:szCs w:val="32"/>
          <w:vertAlign w:val="superscript"/>
          <w:lang w:val="hy-AM"/>
        </w:rPr>
        <w:t>Ր</w:t>
      </w:r>
      <w:r w:rsidRPr="00600B75">
        <w:rPr>
          <w:rFonts w:ascii="GHEA Grapalat" w:hAnsi="GHEA Grapalat" w:cs="Times Armenian"/>
          <w:b/>
          <w:sz w:val="32"/>
          <w:szCs w:val="32"/>
          <w:vertAlign w:val="superscript"/>
          <w:lang w:val="af-ZA"/>
        </w:rPr>
        <w:t xml:space="preserve"> </w:t>
      </w:r>
      <w:r w:rsidRPr="00600B75">
        <w:rPr>
          <w:rFonts w:ascii="GHEA Grapalat" w:hAnsi="GHEA Grapalat" w:cs="Sylfaen"/>
          <w:b/>
          <w:sz w:val="32"/>
          <w:szCs w:val="32"/>
          <w:vertAlign w:val="superscript"/>
          <w:lang w:val="hy-AM"/>
        </w:rPr>
        <w:t>Ա</w:t>
      </w:r>
      <w:r w:rsidRPr="00600B75">
        <w:rPr>
          <w:rFonts w:ascii="GHEA Grapalat" w:hAnsi="GHEA Grapalat" w:cs="Times Armenian"/>
          <w:b/>
          <w:sz w:val="32"/>
          <w:szCs w:val="32"/>
          <w:vertAlign w:val="superscript"/>
          <w:lang w:val="af-ZA"/>
        </w:rPr>
        <w:t xml:space="preserve"> </w:t>
      </w:r>
      <w:r w:rsidRPr="00600B75">
        <w:rPr>
          <w:rFonts w:ascii="GHEA Grapalat" w:hAnsi="GHEA Grapalat" w:cs="Sylfaen"/>
          <w:b/>
          <w:sz w:val="32"/>
          <w:szCs w:val="32"/>
          <w:vertAlign w:val="superscript"/>
          <w:lang w:val="hy-AM"/>
        </w:rPr>
        <w:t>Վ</w:t>
      </w:r>
      <w:r w:rsidRPr="00600B75">
        <w:rPr>
          <w:rFonts w:ascii="GHEA Grapalat" w:hAnsi="GHEA Grapalat" w:cs="Times Armenian"/>
          <w:b/>
          <w:sz w:val="32"/>
          <w:szCs w:val="32"/>
          <w:vertAlign w:val="superscript"/>
          <w:lang w:val="af-ZA"/>
        </w:rPr>
        <w:t xml:space="preserve"> </w:t>
      </w:r>
      <w:r w:rsidRPr="00600B75">
        <w:rPr>
          <w:rFonts w:ascii="GHEA Grapalat" w:hAnsi="GHEA Grapalat" w:cs="Sylfaen"/>
          <w:b/>
          <w:sz w:val="32"/>
          <w:szCs w:val="32"/>
          <w:vertAlign w:val="superscript"/>
          <w:lang w:val="hy-AM"/>
        </w:rPr>
        <w:t>Ե</w:t>
      </w:r>
      <w:r w:rsidRPr="00600B75">
        <w:rPr>
          <w:rFonts w:ascii="GHEA Grapalat" w:hAnsi="GHEA Grapalat" w:cs="Times Armenian"/>
          <w:b/>
          <w:sz w:val="32"/>
          <w:szCs w:val="32"/>
          <w:vertAlign w:val="superscript"/>
          <w:lang w:val="af-ZA"/>
        </w:rPr>
        <w:t xml:space="preserve"> </w:t>
      </w:r>
      <w:r w:rsidRPr="00600B75">
        <w:rPr>
          <w:rFonts w:ascii="GHEA Grapalat" w:hAnsi="GHEA Grapalat" w:cs="Sylfaen"/>
          <w:b/>
          <w:sz w:val="32"/>
          <w:szCs w:val="32"/>
          <w:vertAlign w:val="superscript"/>
          <w:lang w:val="hy-AM"/>
        </w:rPr>
        <w:t>Ր</w:t>
      </w:r>
    </w:p>
    <w:p w14:paraId="366F7744" w14:textId="77777777" w:rsidR="00096865" w:rsidRPr="00AB188F" w:rsidRDefault="00096865" w:rsidP="00EF3662">
      <w:pPr>
        <w:pStyle w:val="BodyText"/>
        <w:ind w:right="-7" w:firstLine="567"/>
        <w:jc w:val="center"/>
        <w:rPr>
          <w:rFonts w:ascii="GHEA Grapalat" w:hAnsi="GHEA Grapalat" w:cs="Sylfaen"/>
          <w:b/>
          <w:sz w:val="32"/>
          <w:szCs w:val="32"/>
          <w:vertAlign w:val="superscript"/>
          <w:lang w:val="af-ZA"/>
        </w:rPr>
      </w:pPr>
    </w:p>
    <w:p w14:paraId="393CCD9E" w14:textId="7D9AC123" w:rsidR="001F168E" w:rsidRDefault="001F168E" w:rsidP="001F168E">
      <w:pPr>
        <w:pStyle w:val="BodyText"/>
        <w:tabs>
          <w:tab w:val="left" w:pos="5968"/>
        </w:tabs>
        <w:ind w:right="-7" w:firstLine="567"/>
        <w:jc w:val="center"/>
        <w:rPr>
          <w:rFonts w:ascii="GHEA Grapalat" w:hAnsi="GHEA Grapalat" w:cs="Sylfaen"/>
          <w:b/>
          <w:color w:val="FF0000"/>
          <w:sz w:val="18"/>
          <w:szCs w:val="18"/>
          <w:lang w:val="hy-AM"/>
        </w:rPr>
      </w:pPr>
      <w:r>
        <w:rPr>
          <w:rFonts w:ascii="GHEA Grapalat" w:hAnsi="GHEA Grapalat"/>
          <w:b/>
          <w:lang w:val="hy-AM"/>
        </w:rPr>
        <w:t>«ՄԱՔՈՒՐ ՀՐԱԶԴԱՆ» ՀՈԱԿ-Ի</w:t>
      </w:r>
      <w:r>
        <w:rPr>
          <w:rFonts w:ascii="GHEA Grapalat" w:hAnsi="GHEA Grapalat" w:cs="Sylfaen"/>
          <w:b/>
          <w:color w:val="FF0000"/>
          <w:sz w:val="18"/>
          <w:szCs w:val="18"/>
          <w:lang w:val="hy-AM"/>
        </w:rPr>
        <w:t xml:space="preserve"> </w:t>
      </w:r>
    </w:p>
    <w:p w14:paraId="6D3F35CE" w14:textId="43C653E3" w:rsidR="00096865" w:rsidRPr="00600B75" w:rsidRDefault="00E56408" w:rsidP="00EF3662">
      <w:pPr>
        <w:pStyle w:val="BodyText"/>
        <w:ind w:right="-7"/>
        <w:jc w:val="center"/>
        <w:rPr>
          <w:rFonts w:ascii="GHEA Grapalat" w:hAnsi="GHEA Grapalat"/>
          <w:b/>
          <w:lang w:val="af-ZA"/>
        </w:rPr>
      </w:pPr>
      <w:r w:rsidRPr="00600B75">
        <w:rPr>
          <w:rFonts w:ascii="GHEA Grapalat" w:hAnsi="GHEA Grapalat" w:cs="Sylfaen"/>
          <w:b/>
          <w:lang w:val="hy-AM"/>
        </w:rPr>
        <w:t>ԿԱՐԻՔՆԵՐԻ</w:t>
      </w:r>
      <w:r w:rsidRPr="00600B75">
        <w:rPr>
          <w:rFonts w:ascii="GHEA Grapalat" w:hAnsi="GHEA Grapalat" w:cs="Times Armenian"/>
          <w:b/>
          <w:lang w:val="af-ZA"/>
        </w:rPr>
        <w:t xml:space="preserve"> </w:t>
      </w:r>
      <w:r w:rsidRPr="00600B75">
        <w:rPr>
          <w:rFonts w:ascii="GHEA Grapalat" w:hAnsi="GHEA Grapalat" w:cs="Sylfaen"/>
          <w:b/>
          <w:lang w:val="hy-AM"/>
        </w:rPr>
        <w:t>ՀԱՄԱՐ</w:t>
      </w:r>
      <w:r w:rsidRPr="00600B75">
        <w:rPr>
          <w:rFonts w:ascii="GHEA Grapalat" w:hAnsi="GHEA Grapalat" w:cs="Times Armenian"/>
          <w:b/>
          <w:lang w:val="af-ZA"/>
        </w:rPr>
        <w:t xml:space="preserve">` </w:t>
      </w:r>
      <w:r w:rsidR="001F168E" w:rsidRPr="00600B75">
        <w:rPr>
          <w:rFonts w:ascii="GHEA Grapalat" w:hAnsi="GHEA Grapalat"/>
          <w:b/>
          <w:lang w:val="hy-AM"/>
        </w:rPr>
        <w:t>&lt;&lt;</w:t>
      </w:r>
      <w:r w:rsidR="001F168E" w:rsidRPr="00600B75">
        <w:rPr>
          <w:rFonts w:ascii="GHEA Grapalat" w:hAnsi="GHEA Grapalat" w:cs="Times Armenian"/>
          <w:b/>
          <w:lang w:val="hy-AM"/>
        </w:rPr>
        <w:t xml:space="preserve">ՀՀ ԿՈՏԱՅՔԻ ՄԱՐԶԻ ՀՐԱԶԴԱՆ ՀԱՄԱՅՆՔԻ ԿԵՆՏՐՈՆ ԹԱՂԱՄԱՍԻ ՓՈՔՐ ԲՈՒԼՎԱՐԱՅԻՆ ՓՈՂՈՑԻՆ ՀԱՐԱԿԻՑ ՀԱՏՎԱԾՆԵՐԻ ԲԱՐԵԿԱՐԳՄԱՆ&gt;&gt; </w:t>
      </w:r>
      <w:r w:rsidRPr="00600B75">
        <w:rPr>
          <w:rFonts w:ascii="GHEA Grapalat" w:hAnsi="GHEA Grapalat"/>
          <w:b/>
          <w:lang w:val="hy-AM"/>
        </w:rPr>
        <w:t>ԱՇԽԱՏԱՆՔՆԵՐԻ</w:t>
      </w:r>
      <w:r w:rsidRPr="00600B75">
        <w:rPr>
          <w:rFonts w:ascii="GHEA Grapalat" w:hAnsi="GHEA Grapalat"/>
          <w:b/>
          <w:lang w:val="af-ZA"/>
        </w:rPr>
        <w:t xml:space="preserve"> ԿԱՏԱՐՄԱՆ</w:t>
      </w:r>
      <w:r w:rsidRPr="00600B75">
        <w:rPr>
          <w:rFonts w:ascii="GHEA Grapalat" w:hAnsi="GHEA Grapalat"/>
          <w:b/>
          <w:i/>
          <w:lang w:val="af-ZA"/>
        </w:rPr>
        <w:t xml:space="preserve"> </w:t>
      </w:r>
      <w:r w:rsidRPr="00600B75">
        <w:rPr>
          <w:rFonts w:ascii="GHEA Grapalat" w:hAnsi="GHEA Grapalat" w:cs="Sylfaen"/>
          <w:b/>
          <w:lang w:val="hy-AM"/>
        </w:rPr>
        <w:t>ՁԵՌՔԲԵՐՄԱՆ</w:t>
      </w:r>
      <w:r w:rsidRPr="00600B75">
        <w:rPr>
          <w:rFonts w:ascii="GHEA Grapalat" w:hAnsi="GHEA Grapalat" w:cs="Times Armenian"/>
          <w:b/>
          <w:lang w:val="af-ZA"/>
        </w:rPr>
        <w:t xml:space="preserve"> </w:t>
      </w:r>
      <w:r w:rsidRPr="00600B75">
        <w:rPr>
          <w:rFonts w:ascii="GHEA Grapalat" w:hAnsi="GHEA Grapalat" w:cs="Sylfaen"/>
          <w:b/>
          <w:lang w:val="hy-AM"/>
        </w:rPr>
        <w:t>ՆՊԱՏԱԿՈՎ</w:t>
      </w:r>
      <w:r w:rsidRPr="00600B75">
        <w:rPr>
          <w:rFonts w:ascii="GHEA Grapalat" w:hAnsi="GHEA Grapalat" w:cs="Sylfaen"/>
          <w:b/>
          <w:lang w:val="af-ZA"/>
        </w:rPr>
        <w:t xml:space="preserve"> </w:t>
      </w:r>
      <w:r w:rsidRPr="00600B75">
        <w:rPr>
          <w:rFonts w:ascii="GHEA Grapalat" w:hAnsi="GHEA Grapalat" w:cs="Times Armenian"/>
          <w:b/>
          <w:lang w:val="af-ZA"/>
        </w:rPr>
        <w:t xml:space="preserve"> </w:t>
      </w:r>
      <w:r w:rsidRPr="00600B75">
        <w:rPr>
          <w:rFonts w:ascii="GHEA Grapalat" w:hAnsi="GHEA Grapalat" w:cs="Sylfaen"/>
          <w:b/>
          <w:lang w:val="hy-AM"/>
        </w:rPr>
        <w:t>ՀԱՅՏԱՐԱՐՎԱԾ</w:t>
      </w:r>
      <w:r w:rsidRPr="00600B75">
        <w:rPr>
          <w:rFonts w:ascii="GHEA Grapalat" w:hAnsi="GHEA Grapalat" w:cs="Times Armenian"/>
          <w:b/>
          <w:lang w:val="af-ZA"/>
        </w:rPr>
        <w:t xml:space="preserve"> </w:t>
      </w:r>
      <w:r w:rsidRPr="00600B75">
        <w:rPr>
          <w:rFonts w:ascii="GHEA Grapalat" w:hAnsi="GHEA Grapalat" w:cs="Times Armenian"/>
          <w:b/>
          <w:lang w:val="hy-AM"/>
        </w:rPr>
        <w:t>ԳՆԱՆԱՇՄԱՆ ՀԱՐՑՈՒՄ</w:t>
      </w:r>
    </w:p>
    <w:p w14:paraId="2D001254" w14:textId="77777777" w:rsidR="00096865" w:rsidRPr="00600B75" w:rsidRDefault="00096865" w:rsidP="00EF3662">
      <w:pPr>
        <w:pStyle w:val="BodyText"/>
        <w:ind w:right="-7"/>
        <w:jc w:val="center"/>
        <w:rPr>
          <w:rFonts w:ascii="GHEA Grapalat" w:hAnsi="GHEA Grapalat"/>
          <w:b/>
          <w:lang w:val="af-ZA"/>
        </w:rPr>
      </w:pPr>
    </w:p>
    <w:p w14:paraId="76CBE8F8" w14:textId="77777777" w:rsidR="00096865" w:rsidRPr="005E1F72" w:rsidRDefault="00096865" w:rsidP="00EF3662">
      <w:pPr>
        <w:pStyle w:val="BodyText"/>
        <w:ind w:right="-7" w:firstLine="567"/>
        <w:jc w:val="center"/>
        <w:rPr>
          <w:rFonts w:ascii="GHEA Grapalat" w:hAnsi="GHEA Grapalat"/>
          <w:lang w:val="af-ZA"/>
        </w:rPr>
      </w:pPr>
    </w:p>
    <w:p w14:paraId="07B564BD" w14:textId="77777777" w:rsidR="00096865" w:rsidRPr="005E1F72" w:rsidRDefault="00096865" w:rsidP="00EF3662">
      <w:pPr>
        <w:pStyle w:val="BodyText"/>
        <w:ind w:right="-7" w:firstLine="567"/>
        <w:jc w:val="center"/>
        <w:rPr>
          <w:rFonts w:ascii="GHEA Grapalat" w:hAnsi="GHEA Grapalat"/>
          <w:lang w:val="af-ZA"/>
        </w:rPr>
      </w:pPr>
    </w:p>
    <w:p w14:paraId="54E656D7" w14:textId="77777777" w:rsidR="00096865" w:rsidRPr="005E1F72" w:rsidRDefault="00096865" w:rsidP="00EF3662">
      <w:pPr>
        <w:pStyle w:val="BodyText"/>
        <w:ind w:right="-7" w:firstLine="567"/>
        <w:jc w:val="center"/>
        <w:rPr>
          <w:rFonts w:ascii="GHEA Grapalat" w:hAnsi="GHEA Grapalat"/>
          <w:lang w:val="af-ZA"/>
        </w:rPr>
      </w:pPr>
    </w:p>
    <w:p w14:paraId="239E4814" w14:textId="77777777" w:rsidR="00096865" w:rsidRPr="005E1F72" w:rsidRDefault="00096865" w:rsidP="00EF3662">
      <w:pPr>
        <w:pStyle w:val="BodyText"/>
        <w:ind w:right="-7" w:firstLine="567"/>
        <w:jc w:val="center"/>
        <w:rPr>
          <w:rFonts w:ascii="GHEA Grapalat" w:hAnsi="GHEA Grapalat"/>
          <w:lang w:val="af-ZA"/>
        </w:rPr>
      </w:pPr>
    </w:p>
    <w:p w14:paraId="0A3FF62B" w14:textId="77777777" w:rsidR="00096865" w:rsidRPr="005E1F72" w:rsidRDefault="00096865" w:rsidP="00EF3662">
      <w:pPr>
        <w:pStyle w:val="BodyText"/>
        <w:ind w:right="-7" w:firstLine="567"/>
        <w:jc w:val="center"/>
        <w:rPr>
          <w:rFonts w:ascii="GHEA Grapalat" w:hAnsi="GHEA Grapalat"/>
          <w:lang w:val="af-ZA"/>
        </w:rPr>
      </w:pPr>
    </w:p>
    <w:p w14:paraId="52D38D5C" w14:textId="77777777" w:rsidR="00096865" w:rsidRPr="005E1F72" w:rsidRDefault="00096865" w:rsidP="00EF3662">
      <w:pPr>
        <w:pStyle w:val="BodyText"/>
        <w:ind w:right="-7" w:firstLine="567"/>
        <w:jc w:val="center"/>
        <w:rPr>
          <w:rFonts w:ascii="GHEA Grapalat" w:hAnsi="GHEA Grapalat"/>
          <w:lang w:val="af-ZA"/>
        </w:rPr>
      </w:pPr>
    </w:p>
    <w:p w14:paraId="18E2F60A" w14:textId="77777777" w:rsidR="00096865" w:rsidRPr="005E1F72" w:rsidRDefault="00096865" w:rsidP="00EF3662">
      <w:pPr>
        <w:pStyle w:val="BodyText"/>
        <w:ind w:right="-7" w:firstLine="567"/>
        <w:jc w:val="center"/>
        <w:rPr>
          <w:rFonts w:ascii="GHEA Grapalat" w:hAnsi="GHEA Grapalat"/>
          <w:lang w:val="af-ZA"/>
        </w:rPr>
      </w:pPr>
    </w:p>
    <w:p w14:paraId="56059B86" w14:textId="77777777" w:rsidR="00096865" w:rsidRPr="005E1F72" w:rsidRDefault="00096865" w:rsidP="00EF3662">
      <w:pPr>
        <w:pStyle w:val="BodyText"/>
        <w:ind w:right="-7" w:firstLine="567"/>
        <w:jc w:val="center"/>
        <w:rPr>
          <w:rFonts w:ascii="GHEA Grapalat" w:hAnsi="GHEA Grapalat"/>
          <w:lang w:val="af-ZA"/>
        </w:rPr>
      </w:pPr>
    </w:p>
    <w:p w14:paraId="302C3EDE" w14:textId="77777777" w:rsidR="002B32D6" w:rsidRPr="005E1F72" w:rsidRDefault="002B32D6" w:rsidP="00EF3662">
      <w:pPr>
        <w:pStyle w:val="BodyText"/>
        <w:ind w:right="-7" w:firstLine="567"/>
        <w:jc w:val="center"/>
        <w:rPr>
          <w:rFonts w:ascii="GHEA Grapalat" w:hAnsi="GHEA Grapalat"/>
          <w:lang w:val="af-ZA"/>
        </w:rPr>
      </w:pPr>
    </w:p>
    <w:p w14:paraId="2C74A6A9" w14:textId="77777777" w:rsidR="00096865" w:rsidRPr="005E1F72" w:rsidRDefault="00096865" w:rsidP="00EF3662">
      <w:pPr>
        <w:pStyle w:val="BodyText"/>
        <w:ind w:right="-7" w:firstLine="567"/>
        <w:jc w:val="center"/>
        <w:rPr>
          <w:rFonts w:ascii="GHEA Grapalat" w:hAnsi="GHEA Grapalat"/>
          <w:lang w:val="af-ZA"/>
        </w:rPr>
      </w:pPr>
    </w:p>
    <w:p w14:paraId="122A7D56" w14:textId="77777777" w:rsidR="00CE0D95" w:rsidRPr="005E1F72" w:rsidRDefault="00CE0D95" w:rsidP="00EF3662">
      <w:pPr>
        <w:pStyle w:val="BodyText"/>
        <w:ind w:right="-7" w:firstLine="567"/>
        <w:jc w:val="center"/>
        <w:rPr>
          <w:rFonts w:ascii="GHEA Grapalat" w:hAnsi="GHEA Grapalat"/>
          <w:lang w:val="af-ZA"/>
        </w:rPr>
      </w:pPr>
    </w:p>
    <w:p w14:paraId="0316FADA" w14:textId="77777777" w:rsidR="00CE0D95" w:rsidRPr="005E1F72" w:rsidRDefault="00CE0D95" w:rsidP="00EF3662">
      <w:pPr>
        <w:pStyle w:val="BodyText"/>
        <w:ind w:right="-7" w:firstLine="567"/>
        <w:jc w:val="center"/>
        <w:rPr>
          <w:rFonts w:ascii="GHEA Grapalat" w:hAnsi="GHEA Grapalat"/>
          <w:lang w:val="af-ZA"/>
        </w:rPr>
      </w:pPr>
    </w:p>
    <w:p w14:paraId="23A22FEC" w14:textId="77777777" w:rsidR="00CE0D95" w:rsidRPr="005E1F72" w:rsidRDefault="00CE0D95" w:rsidP="00EF3662">
      <w:pPr>
        <w:pStyle w:val="BodyText"/>
        <w:ind w:right="-7" w:firstLine="567"/>
        <w:jc w:val="center"/>
        <w:rPr>
          <w:rFonts w:ascii="GHEA Grapalat" w:hAnsi="GHEA Grapalat"/>
          <w:lang w:val="af-ZA"/>
        </w:rPr>
      </w:pPr>
    </w:p>
    <w:p w14:paraId="20154974" w14:textId="77777777" w:rsidR="00096865" w:rsidRPr="005E1F72" w:rsidRDefault="00096865" w:rsidP="00EF3662">
      <w:pPr>
        <w:pStyle w:val="BodyText"/>
        <w:ind w:right="-7" w:firstLine="567"/>
        <w:jc w:val="center"/>
        <w:rPr>
          <w:rFonts w:ascii="GHEA Grapalat" w:hAnsi="GHEA Grapalat"/>
          <w:lang w:val="af-ZA"/>
        </w:rPr>
      </w:pPr>
    </w:p>
    <w:p w14:paraId="6BAFB404" w14:textId="77777777" w:rsidR="001A43A4" w:rsidRPr="005E1F72" w:rsidRDefault="006F0D3F" w:rsidP="00EF3662">
      <w:pPr>
        <w:ind w:firstLine="567"/>
        <w:jc w:val="both"/>
        <w:rPr>
          <w:rFonts w:ascii="GHEA Grapalat" w:hAnsi="GHEA Grapalat" w:cs="Sylfaen"/>
          <w:i/>
          <w:sz w:val="22"/>
          <w:szCs w:val="22"/>
          <w:lang w:val="af-ZA"/>
        </w:rPr>
      </w:pPr>
      <w:r w:rsidRPr="00466B13">
        <w:rPr>
          <w:rFonts w:ascii="GHEA Grapalat" w:hAnsi="GHEA Grapalat" w:cs="Sylfaen"/>
          <w:i/>
          <w:sz w:val="22"/>
          <w:szCs w:val="22"/>
          <w:lang w:val="af-ZA"/>
        </w:rPr>
        <w:br w:type="page"/>
      </w:r>
      <w:r w:rsidR="00096865" w:rsidRPr="005E1F72">
        <w:rPr>
          <w:rFonts w:ascii="GHEA Grapalat" w:hAnsi="GHEA Grapalat" w:cs="Sylfaen"/>
          <w:i/>
          <w:sz w:val="22"/>
          <w:szCs w:val="22"/>
        </w:rPr>
        <w:lastRenderedPageBreak/>
        <w:t>Հարգելի</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մասնակից</w:t>
      </w:r>
      <w:r w:rsidR="00677658" w:rsidRPr="005E1F72">
        <w:rPr>
          <w:rFonts w:ascii="GHEA Grapalat" w:hAnsi="GHEA Grapalat" w:cs="Sylfaen"/>
          <w:i/>
          <w:sz w:val="22"/>
          <w:szCs w:val="22"/>
          <w:lang w:val="af-ZA"/>
        </w:rPr>
        <w:t xml:space="preserve"> </w:t>
      </w:r>
      <w:r w:rsidR="00884204" w:rsidRPr="005E1F72">
        <w:rPr>
          <w:rFonts w:ascii="GHEA Grapalat" w:hAnsi="GHEA Grapalat" w:cs="Sylfaen"/>
          <w:i/>
          <w:sz w:val="22"/>
          <w:szCs w:val="22"/>
        </w:rPr>
        <w:t>ն</w:t>
      </w:r>
      <w:r w:rsidR="00096865" w:rsidRPr="005E1F72">
        <w:rPr>
          <w:rFonts w:ascii="GHEA Grapalat" w:hAnsi="GHEA Grapalat" w:cs="Sylfaen"/>
          <w:i/>
          <w:sz w:val="22"/>
          <w:szCs w:val="22"/>
        </w:rPr>
        <w:t>ախքան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հայտ</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կազմելը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և</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ներկայացնելը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խնդրում</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ենք</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մանրամասնորեն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ուսումնասիրել</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սույն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հրավերը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քանի</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որ</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հրավերին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չհամապատասխանող</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հայտերը</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ենթակա</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են</w:t>
      </w:r>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մերժման</w:t>
      </w:r>
      <w:r w:rsidR="0046586E" w:rsidRPr="005E1F72">
        <w:rPr>
          <w:rFonts w:ascii="GHEA Grapalat" w:hAnsi="GHEA Grapalat" w:cs="Sylfaen"/>
          <w:i/>
          <w:sz w:val="22"/>
          <w:szCs w:val="22"/>
          <w:lang w:val="af-ZA"/>
        </w:rPr>
        <w:t xml:space="preserve">: </w:t>
      </w:r>
    </w:p>
    <w:p w14:paraId="4E99E53A" w14:textId="77777777" w:rsidR="00F60C5F" w:rsidRPr="002A4619"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rPr>
        <w:t>Եթե</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Դուք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չեք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սակայն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ցանկություն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ունեք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մասնակցել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սույն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ընթացակարգին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ապա</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ներկայացնելու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անհրաժեշտ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ինքնագրանցվել</w:t>
      </w:r>
      <w:r w:rsidRPr="002A4619">
        <w:rPr>
          <w:rFonts w:ascii="GHEA Grapalat" w:hAnsi="GHEA Grapalat" w:cs="Sylfaen"/>
          <w:i/>
          <w:sz w:val="22"/>
          <w:szCs w:val="22"/>
          <w:lang w:val="af-ZA"/>
        </w:rPr>
        <w:t xml:space="preserve"> Armeps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hyperlink r:id="rId10" w:history="1">
        <w:r w:rsidRPr="002A4619">
          <w:rPr>
            <w:rFonts w:ascii="GHEA Grapalat" w:hAnsi="GHEA Grapalat" w:cs="Sylfaen"/>
            <w:i/>
            <w:sz w:val="22"/>
            <w:szCs w:val="22"/>
            <w:lang w:val="af-ZA"/>
          </w:rPr>
          <w:t>www.armeps.am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պայմանները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սահմանված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w:t>
      </w:r>
      <w:r w:rsidRPr="002A4619">
        <w:rPr>
          <w:rFonts w:ascii="GHEA Grapalat" w:hAnsi="GHEA Grapalat" w:cs="Sylfaen"/>
          <w:i/>
          <w:sz w:val="22"/>
          <w:szCs w:val="22"/>
          <w:lang w:val="af-ZA"/>
        </w:rPr>
        <w:t xml:space="preserve"> </w:t>
      </w:r>
      <w:hyperlink r:id="rId11" w:history="1">
        <w:r w:rsidRPr="002A4619">
          <w:rPr>
            <w:rFonts w:ascii="GHEA Grapalat" w:hAnsi="GHEA Grapalat" w:cs="Sylfaen"/>
            <w:i/>
            <w:sz w:val="22"/>
            <w:szCs w:val="22"/>
            <w:lang w:val="af-ZA"/>
          </w:rPr>
          <w:t>www.procurement.am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հասցեով</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գործող</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պաշտոնական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տեղեկագրի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Օրենսդրություն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բաժնի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ձեռնարկներ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ենթաբաժնում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տեղադրված</w:t>
      </w:r>
      <w:r w:rsidRPr="002A4619">
        <w:rPr>
          <w:rFonts w:ascii="GHEA Grapalat" w:hAnsi="GHEA Grapalat" w:cs="Sylfaen"/>
          <w:i/>
          <w:sz w:val="22"/>
          <w:szCs w:val="22"/>
          <w:lang w:val="af-ZA"/>
        </w:rPr>
        <w:t xml:space="preserve">  </w:t>
      </w:r>
      <w:hyperlink r:id="rId12" w:history="1">
        <w:r w:rsidRPr="002A4619">
          <w:rPr>
            <w:rFonts w:ascii="GHEA Grapalat" w:hAnsi="GHEA Grapalat" w:cs="Sylfaen"/>
            <w:i/>
            <w:sz w:val="22"/>
            <w:szCs w:val="22"/>
            <w:lang w:val="af-ZA"/>
          </w:rPr>
          <w:t xml:space="preserve">Armeps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օգտագործողի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Տնտեսական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օպերատորի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r w:rsidRPr="002A4619">
        <w:rPr>
          <w:rFonts w:ascii="GHEA Grapalat" w:hAnsi="GHEA Grapalat" w:cs="Sylfaen"/>
          <w:i/>
          <w:sz w:val="22"/>
          <w:szCs w:val="22"/>
          <w:lang w:val="af-ZA"/>
        </w:rPr>
        <w:t>:</w:t>
      </w:r>
    </w:p>
    <w:p w14:paraId="00FBD1F1" w14:textId="77777777" w:rsidR="00F60C5F" w:rsidRPr="002A4619"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rPr>
        <w:t>Ուղեցույցը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հասանելի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հետևյալ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հղումով՝</w:t>
      </w:r>
      <w:r w:rsidRPr="002A4619">
        <w:rPr>
          <w:rFonts w:ascii="GHEA Grapalat" w:hAnsi="GHEA Grapalat" w:cs="Sylfaen"/>
          <w:i/>
          <w:sz w:val="22"/>
          <w:szCs w:val="22"/>
          <w:lang w:val="af-ZA"/>
        </w:rPr>
        <w:t xml:space="preserve"> </w:t>
      </w:r>
      <w:hyperlink r:id="rId13"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57B1C54B" w14:textId="77777777" w:rsidR="00F60C5F" w:rsidRPr="002A4619" w:rsidRDefault="0046586E" w:rsidP="00EF3662">
      <w:pPr>
        <w:ind w:firstLine="567"/>
        <w:jc w:val="both"/>
        <w:rPr>
          <w:rFonts w:ascii="GHEA Grapalat" w:hAnsi="GHEA Grapalat" w:cs="Sylfaen"/>
          <w:i/>
          <w:sz w:val="22"/>
          <w:szCs w:val="22"/>
          <w:lang w:val="af-ZA"/>
        </w:rPr>
      </w:pPr>
      <w:r w:rsidRPr="005E1F72">
        <w:rPr>
          <w:rFonts w:ascii="GHEA Grapalat" w:hAnsi="GHEA Grapalat" w:cs="Sylfaen"/>
          <w:i/>
          <w:sz w:val="22"/>
          <w:szCs w:val="22"/>
        </w:rPr>
        <w:t>Միաժամանակ</w:t>
      </w:r>
      <w:r w:rsidR="00F60C5F">
        <w:rPr>
          <w:rFonts w:ascii="GHEA Grapalat" w:hAnsi="GHEA Grapalat" w:cs="Sylfaen"/>
          <w:i/>
          <w:sz w:val="22"/>
          <w:szCs w:val="22"/>
        </w:rPr>
        <w:t>՝</w:t>
      </w:r>
    </w:p>
    <w:p w14:paraId="59EAB7AC" w14:textId="77777777"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hyperlink r:id="rId14" w:history="1">
        <w:r w:rsidR="00F60C5F" w:rsidRPr="00A61D46">
          <w:rPr>
            <w:rFonts w:ascii="GHEA Grapalat" w:hAnsi="GHEA Grapalat" w:cs="Sylfaen"/>
            <w:i/>
            <w:sz w:val="22"/>
            <w:szCs w:val="22"/>
            <w:lang w:val="af-ZA"/>
          </w:rPr>
          <w:t>www.procurement.am</w:t>
        </w:r>
      </w:hyperlink>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5"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1C95163B"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6"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1E82999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134C277B" w14:textId="77777777" w:rsidR="0089384E" w:rsidRPr="003118E2" w:rsidRDefault="0089384E" w:rsidP="0089384E">
      <w:pPr>
        <w:ind w:firstLine="567"/>
        <w:rPr>
          <w:rFonts w:ascii="GHEA Grapalat" w:hAnsi="GHEA Grapalat"/>
          <w:b/>
          <w:sz w:val="20"/>
          <w:szCs w:val="22"/>
          <w:lang w:val="af-ZA"/>
        </w:rPr>
      </w:pPr>
      <w:bookmarkStart w:id="2" w:name="_Hlk9322052"/>
      <w:r w:rsidRPr="003E619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գրանցվելը</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ինչպես</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նաև</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ներկայացնելն</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անվճար</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2"/>
    </w:p>
    <w:p w14:paraId="6B934E6E"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0D34CD5F" w14:textId="77777777" w:rsidR="00096865" w:rsidRPr="005E1F72" w:rsidRDefault="00096865" w:rsidP="00EF3662">
      <w:pPr>
        <w:ind w:firstLine="567"/>
        <w:jc w:val="center"/>
        <w:rPr>
          <w:rFonts w:ascii="GHEA Grapalat" w:hAnsi="GHEA Grapalat"/>
          <w:b/>
          <w:sz w:val="20"/>
          <w:szCs w:val="22"/>
          <w:lang w:val="af-ZA"/>
        </w:rPr>
      </w:pPr>
    </w:p>
    <w:p w14:paraId="3DB76F48" w14:textId="77777777" w:rsidR="00160AE4" w:rsidRPr="005E1F72" w:rsidRDefault="00160AE4" w:rsidP="00EF3662">
      <w:pPr>
        <w:ind w:firstLine="567"/>
        <w:jc w:val="center"/>
        <w:rPr>
          <w:rFonts w:ascii="GHEA Grapalat" w:hAnsi="GHEA Grapalat" w:cs="Sylfaen"/>
          <w:b/>
          <w:sz w:val="22"/>
          <w:szCs w:val="22"/>
          <w:lang w:val="af-ZA"/>
        </w:rPr>
      </w:pPr>
    </w:p>
    <w:p w14:paraId="4134F8B8" w14:textId="77777777" w:rsidR="00160AE4" w:rsidRPr="00F40F49" w:rsidRDefault="00160AE4" w:rsidP="00EF3662">
      <w:pPr>
        <w:ind w:firstLine="567"/>
        <w:jc w:val="center"/>
        <w:rPr>
          <w:rFonts w:ascii="GHEA Grapalat" w:hAnsi="GHEA Grapalat"/>
          <w:b/>
          <w:lang w:val="af-ZA"/>
        </w:rPr>
      </w:pPr>
      <w:r w:rsidRPr="00F40F49">
        <w:rPr>
          <w:rFonts w:ascii="GHEA Grapalat" w:hAnsi="GHEA Grapalat" w:cs="Sylfaen"/>
          <w:b/>
        </w:rPr>
        <w:t>ԲՈՎԱՆԴԱԿՈւԹՅՈւՆ</w:t>
      </w:r>
    </w:p>
    <w:p w14:paraId="28368356" w14:textId="77777777" w:rsidR="00160AE4" w:rsidRPr="00F40F49" w:rsidRDefault="00160AE4" w:rsidP="00EF3662">
      <w:pPr>
        <w:ind w:firstLine="567"/>
        <w:jc w:val="center"/>
        <w:rPr>
          <w:rFonts w:ascii="GHEA Grapalat" w:hAnsi="GHEA Grapalat"/>
          <w:i/>
          <w:lang w:val="af-ZA"/>
        </w:rPr>
      </w:pPr>
    </w:p>
    <w:p w14:paraId="4931E0F2" w14:textId="77777777" w:rsidR="00600B75" w:rsidRDefault="00600B75" w:rsidP="00600B75">
      <w:pPr>
        <w:pStyle w:val="BodyText"/>
        <w:tabs>
          <w:tab w:val="left" w:pos="5968"/>
        </w:tabs>
        <w:ind w:right="-7" w:firstLine="567"/>
        <w:jc w:val="center"/>
        <w:rPr>
          <w:rFonts w:ascii="GHEA Grapalat" w:hAnsi="GHEA Grapalat" w:cs="Sylfaen"/>
          <w:b/>
          <w:color w:val="FF0000"/>
          <w:sz w:val="18"/>
          <w:szCs w:val="18"/>
          <w:lang w:val="hy-AM"/>
        </w:rPr>
      </w:pPr>
      <w:r>
        <w:rPr>
          <w:rFonts w:ascii="GHEA Grapalat" w:hAnsi="GHEA Grapalat"/>
          <w:b/>
          <w:lang w:val="hy-AM"/>
        </w:rPr>
        <w:t>«ՄԱՔՈՒՐ ՀՐԱԶԴԱՆ» ՀՈԱԿ-Ի</w:t>
      </w:r>
      <w:r>
        <w:rPr>
          <w:rFonts w:ascii="GHEA Grapalat" w:hAnsi="GHEA Grapalat" w:cs="Sylfaen"/>
          <w:b/>
          <w:color w:val="FF0000"/>
          <w:sz w:val="18"/>
          <w:szCs w:val="18"/>
          <w:lang w:val="hy-AM"/>
        </w:rPr>
        <w:t xml:space="preserve"> </w:t>
      </w:r>
    </w:p>
    <w:p w14:paraId="198F92D0" w14:textId="3062F829" w:rsidR="00600B75" w:rsidRPr="00600B75" w:rsidRDefault="00600B75" w:rsidP="00600B75">
      <w:pPr>
        <w:pStyle w:val="BodyText"/>
        <w:ind w:right="-7"/>
        <w:jc w:val="center"/>
        <w:rPr>
          <w:rFonts w:ascii="GHEA Grapalat" w:hAnsi="GHEA Grapalat"/>
          <w:b/>
          <w:lang w:val="af-ZA"/>
        </w:rPr>
      </w:pPr>
      <w:r w:rsidRPr="00600B75">
        <w:rPr>
          <w:rFonts w:ascii="GHEA Grapalat" w:hAnsi="GHEA Grapalat" w:cs="Sylfaen"/>
          <w:b/>
          <w:lang w:val="hy-AM"/>
        </w:rPr>
        <w:t>ԿԱՐԻՔՆԵՐԻ</w:t>
      </w:r>
      <w:r w:rsidRPr="00600B75">
        <w:rPr>
          <w:rFonts w:ascii="GHEA Grapalat" w:hAnsi="GHEA Grapalat" w:cs="Times Armenian"/>
          <w:b/>
          <w:lang w:val="af-ZA"/>
        </w:rPr>
        <w:t xml:space="preserve"> </w:t>
      </w:r>
      <w:r w:rsidRPr="00600B75">
        <w:rPr>
          <w:rFonts w:ascii="GHEA Grapalat" w:hAnsi="GHEA Grapalat" w:cs="Sylfaen"/>
          <w:b/>
          <w:lang w:val="hy-AM"/>
        </w:rPr>
        <w:t>ՀԱՄԱՐ</w:t>
      </w:r>
      <w:r w:rsidRPr="00600B75">
        <w:rPr>
          <w:rFonts w:ascii="GHEA Grapalat" w:hAnsi="GHEA Grapalat" w:cs="Times Armenian"/>
          <w:b/>
          <w:lang w:val="af-ZA"/>
        </w:rPr>
        <w:t xml:space="preserve">` </w:t>
      </w:r>
      <w:r w:rsidRPr="00600B75">
        <w:rPr>
          <w:rFonts w:ascii="GHEA Grapalat" w:hAnsi="GHEA Grapalat"/>
          <w:b/>
          <w:lang w:val="hy-AM"/>
        </w:rPr>
        <w:t>&lt;&lt;</w:t>
      </w:r>
      <w:r w:rsidRPr="00600B75">
        <w:rPr>
          <w:rFonts w:ascii="GHEA Grapalat" w:hAnsi="GHEA Grapalat" w:cs="Times Armenian"/>
          <w:b/>
          <w:lang w:val="hy-AM"/>
        </w:rPr>
        <w:t xml:space="preserve">ՀՀ ԿՈՏԱՅՔԻ ՄԱՐԶԻ ՀՐԱԶԴԱՆ ՀԱՄԱՅՆՔԻ ԿԵՆՏՐՈՆ ԹԱՂԱՄԱՍԻ ՓՈՔՐ ԲՈՒԼՎԱՐԱՅԻՆ ՓՈՂՈՑԻՆ ՀԱՐԱԿԻՑ ՀԱՏՎԱԾՆԵՐԻ ԲԱՐԵԿԱՐԳՄԱՆ&gt;&gt; </w:t>
      </w:r>
      <w:r w:rsidRPr="00600B75">
        <w:rPr>
          <w:rFonts w:ascii="GHEA Grapalat" w:hAnsi="GHEA Grapalat"/>
          <w:b/>
          <w:lang w:val="hy-AM"/>
        </w:rPr>
        <w:t>ԱՇԽԱՏԱՆՔՆԵՐ</w:t>
      </w:r>
      <w:r>
        <w:rPr>
          <w:rFonts w:ascii="GHEA Grapalat" w:hAnsi="GHEA Grapalat"/>
          <w:b/>
          <w:lang w:val="hy-AM"/>
        </w:rPr>
        <w:t>Ի</w:t>
      </w:r>
      <w:r w:rsidRPr="00600B75">
        <w:rPr>
          <w:rFonts w:ascii="GHEA Grapalat" w:hAnsi="GHEA Grapalat"/>
          <w:b/>
          <w:lang w:val="af-ZA"/>
        </w:rPr>
        <w:t xml:space="preserve"> ԿԱՏԱՐՄԱՆ</w:t>
      </w:r>
      <w:r w:rsidRPr="00600B75">
        <w:rPr>
          <w:rFonts w:ascii="GHEA Grapalat" w:hAnsi="GHEA Grapalat"/>
          <w:b/>
          <w:i/>
          <w:lang w:val="af-ZA"/>
        </w:rPr>
        <w:t xml:space="preserve"> </w:t>
      </w:r>
      <w:r w:rsidRPr="00600B75">
        <w:rPr>
          <w:rFonts w:ascii="GHEA Grapalat" w:hAnsi="GHEA Grapalat" w:cs="Sylfaen"/>
          <w:b/>
          <w:lang w:val="hy-AM"/>
        </w:rPr>
        <w:t>ՁԵՌՔԲԵՐՄԱՆ</w:t>
      </w:r>
      <w:r w:rsidRPr="00600B75">
        <w:rPr>
          <w:rFonts w:ascii="GHEA Grapalat" w:hAnsi="GHEA Grapalat" w:cs="Times Armenian"/>
          <w:b/>
          <w:lang w:val="af-ZA"/>
        </w:rPr>
        <w:t xml:space="preserve"> </w:t>
      </w:r>
      <w:r w:rsidRPr="00600B75">
        <w:rPr>
          <w:rFonts w:ascii="GHEA Grapalat" w:hAnsi="GHEA Grapalat" w:cs="Sylfaen"/>
          <w:b/>
          <w:lang w:val="hy-AM"/>
        </w:rPr>
        <w:t>ՆՊԱՏԱԿՈՎ</w:t>
      </w:r>
      <w:r w:rsidRPr="00600B75">
        <w:rPr>
          <w:rFonts w:ascii="GHEA Grapalat" w:hAnsi="GHEA Grapalat" w:cs="Sylfaen"/>
          <w:b/>
          <w:lang w:val="af-ZA"/>
        </w:rPr>
        <w:t xml:space="preserve"> </w:t>
      </w:r>
      <w:r w:rsidRPr="00600B75">
        <w:rPr>
          <w:rFonts w:ascii="GHEA Grapalat" w:hAnsi="GHEA Grapalat" w:cs="Times Armenian"/>
          <w:b/>
          <w:lang w:val="af-ZA"/>
        </w:rPr>
        <w:t xml:space="preserve"> </w:t>
      </w:r>
      <w:r w:rsidRPr="00600B75">
        <w:rPr>
          <w:rFonts w:ascii="GHEA Grapalat" w:hAnsi="GHEA Grapalat" w:cs="Sylfaen"/>
          <w:b/>
          <w:lang w:val="hy-AM"/>
        </w:rPr>
        <w:t>ՀԱՅՏԱՐԱՐՎԱԾ</w:t>
      </w:r>
      <w:r w:rsidRPr="00600B75">
        <w:rPr>
          <w:rFonts w:ascii="GHEA Grapalat" w:hAnsi="GHEA Grapalat" w:cs="Times Armenian"/>
          <w:b/>
          <w:lang w:val="af-ZA"/>
        </w:rPr>
        <w:t xml:space="preserve"> </w:t>
      </w:r>
      <w:r w:rsidRPr="00600B75">
        <w:rPr>
          <w:rFonts w:ascii="GHEA Grapalat" w:hAnsi="GHEA Grapalat" w:cs="Times Armenian"/>
          <w:b/>
          <w:lang w:val="hy-AM"/>
        </w:rPr>
        <w:t>ԳՆԱՆԱՇՄԱՆ ՀԱՐՑՄ</w:t>
      </w:r>
      <w:r>
        <w:rPr>
          <w:rFonts w:ascii="GHEA Grapalat" w:hAnsi="GHEA Grapalat" w:cs="Times Armenian"/>
          <w:b/>
          <w:lang w:val="hy-AM"/>
        </w:rPr>
        <w:t>ԱՆ</w:t>
      </w:r>
    </w:p>
    <w:p w14:paraId="0BC5E75F" w14:textId="0CFB630F" w:rsidR="00096865" w:rsidRPr="00F40F49" w:rsidRDefault="00160AE4" w:rsidP="005E1C2B">
      <w:pPr>
        <w:ind w:firstLine="567"/>
        <w:jc w:val="center"/>
        <w:rPr>
          <w:rFonts w:ascii="GHEA Grapalat" w:hAnsi="GHEA Grapalat"/>
          <w:b/>
          <w:lang w:val="af-ZA"/>
        </w:rPr>
      </w:pPr>
      <w:r w:rsidRPr="00F40F49">
        <w:rPr>
          <w:rFonts w:ascii="GHEA Grapalat" w:hAnsi="GHEA Grapalat"/>
          <w:b/>
          <w:lang w:val="af-ZA"/>
        </w:rPr>
        <w:t>ՀՐԱՎԵՐԻ</w:t>
      </w:r>
    </w:p>
    <w:p w14:paraId="4249E5ED" w14:textId="77777777" w:rsidR="00C67E80" w:rsidRPr="005E1F72" w:rsidRDefault="00C67E80" w:rsidP="00055787">
      <w:pPr>
        <w:ind w:firstLine="567"/>
        <w:jc w:val="center"/>
        <w:rPr>
          <w:rFonts w:ascii="GHEA Grapalat" w:hAnsi="GHEA Grapalat" w:cs="Sylfaen"/>
          <w:b/>
          <w:sz w:val="20"/>
          <w:szCs w:val="22"/>
          <w:lang w:val="af-ZA"/>
        </w:rPr>
      </w:pPr>
    </w:p>
    <w:p w14:paraId="28069AB4" w14:textId="77777777" w:rsidR="009F5D9B" w:rsidRPr="005E1F72" w:rsidRDefault="009F5D9B" w:rsidP="00EF3662">
      <w:pPr>
        <w:ind w:firstLine="567"/>
        <w:jc w:val="center"/>
        <w:rPr>
          <w:rFonts w:ascii="GHEA Grapalat" w:hAnsi="GHEA Grapalat" w:cs="Sylfaen"/>
          <w:b/>
          <w:sz w:val="20"/>
          <w:szCs w:val="22"/>
          <w:lang w:val="af-ZA"/>
        </w:rPr>
      </w:pPr>
    </w:p>
    <w:p w14:paraId="2069AA8F" w14:textId="77777777" w:rsidR="00096865" w:rsidRPr="005E1F72" w:rsidRDefault="00096865" w:rsidP="00EF3662">
      <w:pPr>
        <w:ind w:firstLine="567"/>
        <w:jc w:val="center"/>
        <w:rPr>
          <w:rFonts w:ascii="GHEA Grapalat" w:hAnsi="GHEA Grapalat"/>
          <w:sz w:val="20"/>
          <w:lang w:val="af-ZA"/>
        </w:rPr>
      </w:pPr>
      <w:proofErr w:type="gramStart"/>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roofErr w:type="gramEnd"/>
      <w:r w:rsidRPr="005E1F72">
        <w:rPr>
          <w:rFonts w:ascii="GHEA Grapalat" w:hAnsi="GHEA Grapalat" w:cs="Times Armenian"/>
          <w:b/>
          <w:sz w:val="20"/>
          <w:szCs w:val="22"/>
          <w:lang w:val="af-ZA"/>
        </w:rPr>
        <w:t>.</w:t>
      </w:r>
    </w:p>
    <w:p w14:paraId="10C0E826" w14:textId="77777777" w:rsidR="00096865" w:rsidRPr="005E1F72" w:rsidRDefault="00096865" w:rsidP="00EF3662">
      <w:pPr>
        <w:ind w:firstLine="567"/>
        <w:jc w:val="both"/>
        <w:rPr>
          <w:rFonts w:ascii="GHEA Grapalat" w:hAnsi="GHEA Grapalat"/>
          <w:sz w:val="20"/>
          <w:lang w:val="af-ZA"/>
        </w:rPr>
      </w:pPr>
    </w:p>
    <w:p w14:paraId="5396B61F"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Sylfaen"/>
          <w:sz w:val="20"/>
        </w:rPr>
        <w:t>առարկայի</w:t>
      </w:r>
      <w:r w:rsidRPr="00972668">
        <w:rPr>
          <w:rFonts w:ascii="GHEA Grapalat" w:hAnsi="GHEA Grapalat"/>
          <w:sz w:val="20"/>
          <w:lang w:val="af-ZA"/>
        </w:rPr>
        <w:t xml:space="preserve"> </w:t>
      </w:r>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r w:rsidRPr="00972668">
        <w:rPr>
          <w:rFonts w:ascii="GHEA Grapalat" w:hAnsi="GHEA Grapalat" w:cs="Times Armenian"/>
          <w:sz w:val="20"/>
          <w:lang w:val="af-ZA"/>
        </w:rPr>
        <w:tab/>
        <w:t xml:space="preserve"> </w:t>
      </w:r>
    </w:p>
    <w:p w14:paraId="57D5A59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մասնակցության</w:t>
      </w:r>
      <w:r w:rsidRPr="00972668">
        <w:rPr>
          <w:rFonts w:ascii="GHEA Grapalat" w:hAnsi="GHEA Grapalat" w:cs="Times Armenian"/>
          <w:sz w:val="20"/>
          <w:lang w:val="af-ZA"/>
        </w:rPr>
        <w:t xml:space="preserve"> </w:t>
      </w:r>
      <w:r w:rsidRPr="00972668">
        <w:rPr>
          <w:rFonts w:ascii="GHEA Grapalat" w:hAnsi="GHEA Grapalat" w:cs="Sylfaen"/>
          <w:sz w:val="20"/>
        </w:rPr>
        <w:t>իրավունքի</w:t>
      </w:r>
      <w:r w:rsidRPr="00972668">
        <w:rPr>
          <w:rFonts w:ascii="GHEA Grapalat" w:hAnsi="GHEA Grapalat" w:cs="Times Armenian"/>
          <w:sz w:val="20"/>
          <w:lang w:val="af-ZA"/>
        </w:rPr>
        <w:t xml:space="preserve"> </w:t>
      </w:r>
      <w:r w:rsidRPr="00972668">
        <w:rPr>
          <w:rFonts w:ascii="GHEA Grapalat" w:hAnsi="GHEA Grapalat" w:cs="Sylfaen"/>
          <w:sz w:val="20"/>
        </w:rPr>
        <w:t>պահանջները</w:t>
      </w:r>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r w:rsidR="000206DA">
        <w:rPr>
          <w:rFonts w:ascii="GHEA Grapalat" w:hAnsi="GHEA Grapalat" w:cs="Sylfaen"/>
          <w:sz w:val="20"/>
        </w:rPr>
        <w:t>դրանց</w:t>
      </w:r>
      <w:r w:rsidR="000206DA" w:rsidRPr="00E2073B">
        <w:rPr>
          <w:rFonts w:ascii="GHEA Grapalat" w:hAnsi="GHEA Grapalat" w:cs="Sylfaen"/>
          <w:sz w:val="20"/>
          <w:lang w:val="af-ZA"/>
        </w:rPr>
        <w:t xml:space="preserve"> </w:t>
      </w:r>
      <w:r w:rsidR="000206DA">
        <w:rPr>
          <w:rFonts w:ascii="GHEA Grapalat" w:hAnsi="GHEA Grapalat" w:cs="Sylfaen"/>
          <w:sz w:val="20"/>
        </w:rPr>
        <w:t>գնահատման</w:t>
      </w:r>
      <w:r w:rsidR="000206DA" w:rsidRPr="00E2073B">
        <w:rPr>
          <w:rFonts w:ascii="GHEA Grapalat" w:hAnsi="GHEA Grapalat" w:cs="Sylfaen"/>
          <w:sz w:val="20"/>
          <w:lang w:val="af-ZA"/>
        </w:rPr>
        <w:t xml:space="preserve"> </w:t>
      </w:r>
      <w:r w:rsidR="000206DA">
        <w:rPr>
          <w:rFonts w:ascii="GHEA Grapalat" w:hAnsi="GHEA Grapalat" w:cs="Sylfaen"/>
          <w:sz w:val="20"/>
        </w:rPr>
        <w:t>կարգը</w:t>
      </w:r>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r w:rsidRPr="00972668">
        <w:rPr>
          <w:rFonts w:ascii="GHEA Grapalat" w:hAnsi="GHEA Grapalat" w:cs="Sylfaen"/>
          <w:sz w:val="20"/>
        </w:rPr>
        <w:t>որակավորման</w:t>
      </w:r>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3A3D918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r w:rsidRPr="00972668">
        <w:rPr>
          <w:rFonts w:ascii="GHEA Grapalat" w:hAnsi="GHEA Grapalat" w:cs="Sylfaen"/>
          <w:sz w:val="20"/>
        </w:rPr>
        <w:t>Հրավերի</w:t>
      </w:r>
      <w:r w:rsidRPr="00972668">
        <w:rPr>
          <w:rFonts w:ascii="GHEA Grapalat" w:hAnsi="GHEA Grapalat" w:cs="Times Armenian"/>
          <w:sz w:val="20"/>
          <w:lang w:val="af-ZA"/>
        </w:rPr>
        <w:t xml:space="preserve"> </w:t>
      </w:r>
      <w:r w:rsidRPr="00972668">
        <w:rPr>
          <w:rFonts w:ascii="GHEA Grapalat" w:hAnsi="GHEA Grapalat" w:cs="Sylfaen"/>
          <w:sz w:val="20"/>
        </w:rPr>
        <w:t>պարզաբանումը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հրավերում</w:t>
      </w:r>
      <w:r w:rsidRPr="00972668">
        <w:rPr>
          <w:rFonts w:ascii="GHEA Grapalat" w:hAnsi="GHEA Grapalat" w:cs="Times Armenian"/>
          <w:sz w:val="20"/>
          <w:lang w:val="af-ZA"/>
        </w:rPr>
        <w:t xml:space="preserve"> </w:t>
      </w:r>
      <w:r w:rsidRPr="00972668">
        <w:rPr>
          <w:rFonts w:ascii="GHEA Grapalat" w:hAnsi="GHEA Grapalat" w:cs="Sylfaen"/>
          <w:sz w:val="20"/>
        </w:rPr>
        <w:t>փոփոխություն</w:t>
      </w:r>
      <w:r w:rsidRPr="00972668">
        <w:rPr>
          <w:rFonts w:ascii="GHEA Grapalat" w:hAnsi="GHEA Grapalat" w:cs="Times Armenian"/>
          <w:sz w:val="20"/>
          <w:lang w:val="af-ZA"/>
        </w:rPr>
        <w:t xml:space="preserve"> </w:t>
      </w:r>
      <w:r w:rsidRPr="00972668">
        <w:rPr>
          <w:rFonts w:ascii="GHEA Grapalat" w:hAnsi="GHEA Grapalat" w:cs="Sylfaen"/>
          <w:sz w:val="20"/>
        </w:rPr>
        <w:t>կատարելու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6703D5EE"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r w:rsidRPr="00972668">
        <w:rPr>
          <w:rFonts w:ascii="GHEA Grapalat" w:hAnsi="GHEA Grapalat" w:cs="Sylfaen"/>
          <w:sz w:val="20"/>
        </w:rPr>
        <w:t>Հայտը</w:t>
      </w:r>
      <w:r w:rsidRPr="00972668">
        <w:rPr>
          <w:rFonts w:ascii="GHEA Grapalat" w:hAnsi="GHEA Grapalat" w:cs="Times Armenian"/>
          <w:sz w:val="20"/>
          <w:lang w:val="af-ZA"/>
        </w:rPr>
        <w:t xml:space="preserve"> </w:t>
      </w:r>
      <w:r w:rsidRPr="00972668">
        <w:rPr>
          <w:rFonts w:ascii="GHEA Grapalat" w:hAnsi="GHEA Grapalat" w:cs="Sylfaen"/>
          <w:sz w:val="20"/>
        </w:rPr>
        <w:t>ներկայացնելու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
    <w:p w14:paraId="19330406"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r w:rsidRPr="00972668">
        <w:rPr>
          <w:rFonts w:ascii="GHEA Grapalat" w:hAnsi="GHEA Grapalat" w:cs="Sylfaen"/>
          <w:sz w:val="20"/>
        </w:rPr>
        <w:t>Հայտի</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նային</w:t>
      </w:r>
      <w:r w:rsidRPr="00972668">
        <w:rPr>
          <w:rFonts w:ascii="GHEA Grapalat" w:hAnsi="GHEA Grapalat" w:cs="Times Armenian"/>
          <w:sz w:val="20"/>
          <w:lang w:val="af-ZA"/>
        </w:rPr>
        <w:t xml:space="preserve"> </w:t>
      </w:r>
      <w:r w:rsidRPr="00972668">
        <w:rPr>
          <w:rFonts w:ascii="GHEA Grapalat" w:hAnsi="GHEA Grapalat" w:cs="Sylfaen"/>
          <w:sz w:val="20"/>
        </w:rPr>
        <w:t>առաջարկը</w:t>
      </w:r>
      <w:r w:rsidR="00096865" w:rsidRPr="00972668">
        <w:rPr>
          <w:rFonts w:ascii="GHEA Grapalat" w:hAnsi="GHEA Grapalat" w:cs="Times Armenian"/>
          <w:sz w:val="20"/>
          <w:lang w:val="af-ZA"/>
        </w:rPr>
        <w:tab/>
        <w:t xml:space="preserve"> </w:t>
      </w:r>
    </w:p>
    <w:p w14:paraId="552E179F"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r w:rsidR="00096865" w:rsidRPr="00972668">
        <w:rPr>
          <w:rFonts w:ascii="GHEA Grapalat" w:hAnsi="GHEA Grapalat" w:cs="Sylfaen"/>
          <w:sz w:val="20"/>
        </w:rPr>
        <w:t>Հայտի</w:t>
      </w:r>
      <w:r w:rsidR="00096865" w:rsidRPr="00972668">
        <w:rPr>
          <w:rFonts w:ascii="GHEA Grapalat" w:hAnsi="GHEA Grapalat" w:cs="Times Armenian"/>
          <w:sz w:val="20"/>
          <w:lang w:val="af-ZA"/>
        </w:rPr>
        <w:t xml:space="preserve"> </w:t>
      </w:r>
      <w:r w:rsidR="00096865" w:rsidRPr="00972668">
        <w:rPr>
          <w:rFonts w:ascii="GHEA Grapalat" w:hAnsi="GHEA Grapalat" w:cs="Times Armenian"/>
          <w:sz w:val="20"/>
        </w:rPr>
        <w:t>գ</w:t>
      </w:r>
      <w:r w:rsidR="00096865" w:rsidRPr="00972668">
        <w:rPr>
          <w:rFonts w:ascii="GHEA Grapalat" w:hAnsi="GHEA Grapalat" w:cs="Sylfaen"/>
          <w:sz w:val="20"/>
        </w:rPr>
        <w:t>ործողության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ժամկետը</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հայտերում</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փոփոխություն</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կատարելու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դրանք</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հետ</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վերցնելու</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r w:rsidR="00096865" w:rsidRPr="00972668">
        <w:rPr>
          <w:rFonts w:ascii="GHEA Grapalat" w:hAnsi="GHEA Grapalat" w:cs="Times Armenian"/>
          <w:sz w:val="20"/>
          <w:lang w:val="af-ZA"/>
        </w:rPr>
        <w:tab/>
        <w:t xml:space="preserve"> </w:t>
      </w:r>
    </w:p>
    <w:p w14:paraId="644D0680" w14:textId="54889346" w:rsidR="00096865" w:rsidRPr="002F5DEA" w:rsidRDefault="00087A30" w:rsidP="00EF3662">
      <w:pPr>
        <w:ind w:firstLine="1134"/>
        <w:jc w:val="both"/>
        <w:rPr>
          <w:rFonts w:ascii="GHEA Grapalat" w:hAnsi="GHEA Grapalat"/>
          <w:b/>
          <w:sz w:val="20"/>
          <w:lang w:val="af-ZA"/>
        </w:rPr>
      </w:pPr>
      <w:r w:rsidRPr="002F5DEA">
        <w:rPr>
          <w:rFonts w:ascii="GHEA Grapalat" w:hAnsi="GHEA Grapalat"/>
          <w:sz w:val="20"/>
          <w:lang w:val="af-ZA"/>
        </w:rPr>
        <w:t>7</w:t>
      </w:r>
      <w:r w:rsidR="00096865" w:rsidRPr="002F5DEA">
        <w:rPr>
          <w:rFonts w:ascii="GHEA Grapalat" w:hAnsi="GHEA Grapalat"/>
          <w:sz w:val="20"/>
          <w:lang w:val="af-ZA"/>
        </w:rPr>
        <w:t xml:space="preserve">. </w:t>
      </w:r>
      <w:r w:rsidR="00096865" w:rsidRPr="002F5DEA">
        <w:rPr>
          <w:rFonts w:ascii="GHEA Grapalat" w:hAnsi="GHEA Grapalat" w:cs="Sylfaen"/>
          <w:sz w:val="20"/>
        </w:rPr>
        <w:t>Հայտի</w:t>
      </w:r>
      <w:r w:rsidR="00096865" w:rsidRPr="002F5DEA">
        <w:rPr>
          <w:rFonts w:ascii="GHEA Grapalat" w:hAnsi="GHEA Grapalat" w:cs="Times Armenian"/>
          <w:sz w:val="20"/>
          <w:lang w:val="af-ZA"/>
        </w:rPr>
        <w:t xml:space="preserve"> </w:t>
      </w:r>
      <w:r w:rsidR="00096865" w:rsidRPr="002F5DEA">
        <w:rPr>
          <w:rFonts w:ascii="GHEA Grapalat" w:hAnsi="GHEA Grapalat" w:cs="Sylfaen"/>
          <w:sz w:val="20"/>
        </w:rPr>
        <w:t>ապահովումը</w:t>
      </w:r>
      <w:r w:rsidR="002F5DEA">
        <w:rPr>
          <w:rFonts w:ascii="GHEA Grapalat" w:hAnsi="GHEA Grapalat"/>
          <w:sz w:val="20"/>
          <w:lang w:val="hy-AM"/>
        </w:rPr>
        <w:t xml:space="preserve"> </w:t>
      </w:r>
      <w:r w:rsidR="002F5DEA" w:rsidRPr="002F5DEA">
        <w:rPr>
          <w:rFonts w:ascii="GHEA Grapalat" w:hAnsi="GHEA Grapalat"/>
          <w:b/>
          <w:sz w:val="20"/>
          <w:lang w:val="hy-AM"/>
        </w:rPr>
        <w:t>/չի պահանջվում/</w:t>
      </w:r>
      <w:r w:rsidR="00096865" w:rsidRPr="002F5DEA">
        <w:rPr>
          <w:rFonts w:ascii="GHEA Grapalat" w:hAnsi="GHEA Grapalat"/>
          <w:b/>
          <w:sz w:val="20"/>
          <w:lang w:val="af-ZA"/>
        </w:rPr>
        <w:tab/>
        <w:t xml:space="preserve"> </w:t>
      </w:r>
    </w:p>
    <w:p w14:paraId="79FF513C"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r w:rsidR="00AF7BE8" w:rsidRPr="00972668">
        <w:rPr>
          <w:rFonts w:ascii="GHEA Grapalat" w:hAnsi="GHEA Grapalat" w:cs="Sylfaen"/>
          <w:sz w:val="20"/>
        </w:rPr>
        <w:t>այտերի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բացումը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գնահատումը</w:t>
      </w:r>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արդյունքների</w:t>
      </w:r>
      <w:r w:rsidR="00AF7BE8" w:rsidRPr="00972668">
        <w:rPr>
          <w:rFonts w:ascii="GHEA Grapalat" w:hAnsi="GHEA Grapalat" w:cs="Sylfaen"/>
          <w:sz w:val="20"/>
          <w:lang w:val="af-ZA"/>
        </w:rPr>
        <w:t xml:space="preserve"> </w:t>
      </w:r>
      <w:r w:rsidR="00AF7BE8" w:rsidRPr="00972668">
        <w:rPr>
          <w:rFonts w:ascii="GHEA Grapalat" w:hAnsi="GHEA Grapalat" w:cs="Sylfaen"/>
          <w:sz w:val="20"/>
        </w:rPr>
        <w:t>ամփոփումը</w:t>
      </w:r>
      <w:r w:rsidR="00096865" w:rsidRPr="00972668">
        <w:rPr>
          <w:rFonts w:ascii="GHEA Grapalat" w:hAnsi="GHEA Grapalat" w:cs="Sylfaen"/>
          <w:sz w:val="20"/>
          <w:lang w:val="af-ZA"/>
        </w:rPr>
        <w:tab/>
      </w:r>
    </w:p>
    <w:p w14:paraId="52DC6AD9"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կնքումը</w:t>
      </w:r>
      <w:r w:rsidR="00096865" w:rsidRPr="00972668">
        <w:rPr>
          <w:rFonts w:ascii="GHEA Grapalat" w:hAnsi="GHEA Grapalat" w:cs="Times Armenian"/>
          <w:sz w:val="20"/>
          <w:lang w:val="af-ZA"/>
        </w:rPr>
        <w:tab/>
      </w:r>
    </w:p>
    <w:p w14:paraId="6CFBF101"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r w:rsidR="00096865" w:rsidRPr="00972668">
        <w:rPr>
          <w:rFonts w:ascii="GHEA Grapalat" w:hAnsi="GHEA Grapalat" w:cs="Times Armenian"/>
          <w:sz w:val="20"/>
          <w:lang w:val="af-ZA"/>
        </w:rPr>
        <w:tab/>
        <w:t xml:space="preserve"> </w:t>
      </w:r>
    </w:p>
    <w:p w14:paraId="18599BF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 xml:space="preserve"> </w:t>
      </w:r>
      <w:r w:rsidRPr="00972668">
        <w:rPr>
          <w:rFonts w:ascii="GHEA Grapalat" w:hAnsi="GHEA Grapalat" w:cs="Sylfaen"/>
          <w:sz w:val="20"/>
        </w:rPr>
        <w:t>չկայացած</w:t>
      </w:r>
      <w:r w:rsidRPr="00972668">
        <w:rPr>
          <w:rFonts w:ascii="GHEA Grapalat" w:hAnsi="GHEA Grapalat" w:cs="Times Armenian"/>
          <w:sz w:val="20"/>
          <w:lang w:val="af-ZA"/>
        </w:rPr>
        <w:t xml:space="preserve"> </w:t>
      </w:r>
      <w:r w:rsidRPr="00972668">
        <w:rPr>
          <w:rFonts w:ascii="GHEA Grapalat" w:hAnsi="GHEA Grapalat" w:cs="Sylfaen"/>
          <w:sz w:val="20"/>
        </w:rPr>
        <w:t>հայտարարելը</w:t>
      </w:r>
      <w:r w:rsidRPr="00972668">
        <w:rPr>
          <w:rFonts w:ascii="GHEA Grapalat" w:hAnsi="GHEA Grapalat" w:cs="Times Armenian"/>
          <w:sz w:val="20"/>
          <w:lang w:val="af-ZA"/>
        </w:rPr>
        <w:tab/>
        <w:t xml:space="preserve"> </w:t>
      </w:r>
    </w:p>
    <w:p w14:paraId="40C11C1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ործընթացի</w:t>
      </w:r>
      <w:r w:rsidRPr="00972668">
        <w:rPr>
          <w:rFonts w:ascii="GHEA Grapalat" w:hAnsi="GHEA Grapalat" w:cs="Times Armenian"/>
          <w:sz w:val="20"/>
          <w:lang w:val="af-ZA"/>
        </w:rPr>
        <w:t xml:space="preserve"> </w:t>
      </w:r>
      <w:r w:rsidRPr="00972668">
        <w:rPr>
          <w:rFonts w:ascii="GHEA Grapalat" w:hAnsi="GHEA Grapalat" w:cs="Sylfaen"/>
          <w:sz w:val="20"/>
        </w:rPr>
        <w:t>հետ</w:t>
      </w:r>
      <w:r w:rsidRPr="00972668">
        <w:rPr>
          <w:rFonts w:ascii="GHEA Grapalat" w:hAnsi="GHEA Grapalat" w:cs="Times Armenian"/>
          <w:sz w:val="20"/>
          <w:lang w:val="af-ZA"/>
        </w:rPr>
        <w:t xml:space="preserve"> </w:t>
      </w:r>
      <w:r w:rsidRPr="00972668">
        <w:rPr>
          <w:rFonts w:ascii="GHEA Grapalat" w:hAnsi="GHEA Grapalat" w:cs="Sylfaen"/>
          <w:sz w:val="20"/>
        </w:rPr>
        <w:t>կապված</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ործողությունները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կամ</w:t>
      </w:r>
      <w:r w:rsidRPr="00972668">
        <w:rPr>
          <w:rFonts w:ascii="GHEA Grapalat" w:hAnsi="GHEA Grapalat" w:cs="Times Armenian"/>
          <w:sz w:val="20"/>
          <w:lang w:val="af-ZA"/>
        </w:rPr>
        <w:t xml:space="preserve">) </w:t>
      </w:r>
      <w:r w:rsidRPr="00972668">
        <w:rPr>
          <w:rFonts w:ascii="GHEA Grapalat" w:hAnsi="GHEA Grapalat" w:cs="Sylfaen"/>
          <w:sz w:val="20"/>
        </w:rPr>
        <w:t>ընդունված</w:t>
      </w:r>
      <w:r w:rsidRPr="00972668">
        <w:rPr>
          <w:rFonts w:ascii="GHEA Grapalat" w:hAnsi="GHEA Grapalat" w:cs="Times Armenian"/>
          <w:sz w:val="20"/>
          <w:lang w:val="af-ZA"/>
        </w:rPr>
        <w:t xml:space="preserve"> </w:t>
      </w:r>
      <w:r w:rsidRPr="00972668">
        <w:rPr>
          <w:rFonts w:ascii="GHEA Grapalat" w:hAnsi="GHEA Grapalat" w:cs="Sylfaen"/>
          <w:sz w:val="20"/>
        </w:rPr>
        <w:t>որոշումները</w:t>
      </w:r>
      <w:r w:rsidRPr="00972668">
        <w:rPr>
          <w:rFonts w:ascii="GHEA Grapalat" w:hAnsi="GHEA Grapalat" w:cs="Times Armenian"/>
          <w:sz w:val="20"/>
          <w:lang w:val="af-ZA"/>
        </w:rPr>
        <w:t xml:space="preserve"> </w:t>
      </w:r>
      <w:r w:rsidRPr="00972668">
        <w:rPr>
          <w:rFonts w:ascii="GHEA Grapalat" w:hAnsi="GHEA Grapalat" w:cs="Sylfaen"/>
          <w:sz w:val="20"/>
        </w:rPr>
        <w:t>բողոքարկելու</w:t>
      </w:r>
      <w:r w:rsidRPr="00972668">
        <w:rPr>
          <w:rFonts w:ascii="GHEA Grapalat" w:hAnsi="GHEA Grapalat" w:cs="Times Armenian"/>
          <w:sz w:val="20"/>
          <w:lang w:val="af-ZA"/>
        </w:rPr>
        <w:t xml:space="preserve">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իրավունքը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4B5F4B2A" w14:textId="77777777" w:rsidR="00096865" w:rsidRPr="00972668" w:rsidRDefault="00096865" w:rsidP="00EF3662">
      <w:pPr>
        <w:ind w:firstLine="567"/>
        <w:jc w:val="both"/>
        <w:rPr>
          <w:rFonts w:ascii="GHEA Grapalat" w:hAnsi="GHEA Grapalat"/>
          <w:sz w:val="20"/>
          <w:lang w:val="af-ZA"/>
        </w:rPr>
      </w:pPr>
    </w:p>
    <w:p w14:paraId="21D35590" w14:textId="77777777" w:rsidR="00096865" w:rsidRPr="00972668" w:rsidRDefault="00096865" w:rsidP="00EF3662">
      <w:pPr>
        <w:ind w:firstLine="567"/>
        <w:jc w:val="both"/>
        <w:rPr>
          <w:rFonts w:ascii="GHEA Grapalat" w:hAnsi="GHEA Grapalat"/>
          <w:sz w:val="20"/>
          <w:lang w:val="af-ZA"/>
        </w:rPr>
      </w:pPr>
    </w:p>
    <w:p w14:paraId="43863DD8" w14:textId="32D7C886" w:rsidR="00096865" w:rsidRPr="00972668" w:rsidRDefault="00096865" w:rsidP="00EF3662">
      <w:pPr>
        <w:ind w:firstLine="567"/>
        <w:jc w:val="center"/>
        <w:rPr>
          <w:rFonts w:ascii="GHEA Grapalat" w:hAnsi="GHEA Grapalat"/>
          <w:b/>
          <w:sz w:val="20"/>
          <w:lang w:val="af-ZA"/>
        </w:rPr>
      </w:pPr>
      <w:proofErr w:type="gramStart"/>
      <w:r w:rsidRPr="00972668">
        <w:rPr>
          <w:rFonts w:ascii="GHEA Grapalat" w:hAnsi="GHEA Grapalat" w:cs="Sylfaen"/>
          <w:b/>
          <w:sz w:val="20"/>
        </w:rPr>
        <w:t>ՄԱՍ</w:t>
      </w:r>
      <w:r w:rsidRPr="00972668">
        <w:rPr>
          <w:rFonts w:ascii="GHEA Grapalat" w:hAnsi="GHEA Grapalat" w:cs="Times Armenian"/>
          <w:b/>
          <w:sz w:val="20"/>
          <w:lang w:val="af-ZA"/>
        </w:rPr>
        <w:t xml:space="preserve">  II</w:t>
      </w:r>
      <w:proofErr w:type="gramEnd"/>
      <w:r w:rsidRPr="00972668">
        <w:rPr>
          <w:rFonts w:ascii="GHEA Grapalat" w:hAnsi="GHEA Grapalat" w:cs="Times Armenian"/>
          <w:b/>
          <w:sz w:val="20"/>
          <w:lang w:val="af-ZA"/>
        </w:rPr>
        <w:t xml:space="preserve">.  </w:t>
      </w:r>
      <w:r w:rsidR="00F469F2">
        <w:rPr>
          <w:rFonts w:ascii="GHEA Grapalat" w:hAnsi="GHEA Grapalat" w:cs="Times Armenian"/>
          <w:b/>
          <w:sz w:val="20"/>
          <w:lang w:val="hy-AM"/>
        </w:rPr>
        <w:t xml:space="preserve">ԳՆԱՆՇՄԱՆ ՀԱՐՑՄԱՆ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0FFF5AB8" w14:textId="77777777" w:rsidR="00096865" w:rsidRPr="00972668" w:rsidRDefault="00096865" w:rsidP="00EF3662">
      <w:pPr>
        <w:ind w:firstLine="567"/>
        <w:jc w:val="both"/>
        <w:rPr>
          <w:rFonts w:ascii="GHEA Grapalat" w:hAnsi="GHEA Grapalat"/>
          <w:sz w:val="20"/>
          <w:lang w:val="af-ZA"/>
        </w:rPr>
      </w:pPr>
    </w:p>
    <w:p w14:paraId="5247F0C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gramStart"/>
      <w:r w:rsidRPr="00972668">
        <w:rPr>
          <w:rFonts w:ascii="GHEA Grapalat" w:hAnsi="GHEA Grapalat" w:cs="Sylfaen"/>
          <w:sz w:val="20"/>
        </w:rPr>
        <w:t>Ընդհանուր</w:t>
      </w:r>
      <w:r w:rsidRPr="00972668">
        <w:rPr>
          <w:rFonts w:ascii="GHEA Grapalat" w:hAnsi="GHEA Grapalat" w:cs="Times Armenian"/>
          <w:sz w:val="20"/>
          <w:lang w:val="af-ZA"/>
        </w:rPr>
        <w:t xml:space="preserve">  </w:t>
      </w:r>
      <w:r w:rsidRPr="00972668">
        <w:rPr>
          <w:rFonts w:ascii="GHEA Grapalat" w:hAnsi="GHEA Grapalat" w:cs="Sylfaen"/>
          <w:sz w:val="20"/>
        </w:rPr>
        <w:t>դրույթներ</w:t>
      </w:r>
      <w:proofErr w:type="gramEnd"/>
      <w:r w:rsidRPr="00972668">
        <w:rPr>
          <w:rFonts w:ascii="GHEA Grapalat" w:hAnsi="GHEA Grapalat" w:cs="Times Armenian"/>
          <w:sz w:val="20"/>
          <w:lang w:val="af-ZA"/>
        </w:rPr>
        <w:tab/>
      </w:r>
    </w:p>
    <w:p w14:paraId="2CEBE08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r w:rsidRPr="00972668">
        <w:rPr>
          <w:rFonts w:ascii="GHEA Grapalat" w:hAnsi="GHEA Grapalat" w:cs="Times Armenian"/>
          <w:sz w:val="20"/>
          <w:lang w:val="af-ZA"/>
        </w:rPr>
        <w:t xml:space="preserve"> </w:t>
      </w:r>
      <w:r w:rsidRPr="00972668">
        <w:rPr>
          <w:rFonts w:ascii="GHEA Grapalat" w:hAnsi="GHEA Grapalat" w:cs="Sylfaen"/>
          <w:sz w:val="20"/>
        </w:rPr>
        <w:t>հայտը</w:t>
      </w:r>
      <w:r w:rsidRPr="00972668">
        <w:rPr>
          <w:rFonts w:ascii="GHEA Grapalat" w:hAnsi="GHEA Grapalat" w:cs="Times Armenian"/>
          <w:sz w:val="20"/>
          <w:lang w:val="af-ZA"/>
        </w:rPr>
        <w:tab/>
      </w:r>
    </w:p>
    <w:p w14:paraId="7011484C" w14:textId="77777777" w:rsidR="00037DDE" w:rsidRPr="005E1F72" w:rsidRDefault="006F0D3F" w:rsidP="00EF366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r w:rsidR="00096865" w:rsidRPr="00334B2F">
        <w:rPr>
          <w:rFonts w:ascii="GHEA Grapalat" w:hAnsi="GHEA Grapalat" w:cs="Sylfaen"/>
          <w:sz w:val="20"/>
        </w:rPr>
        <w:t>Հավելվածներ</w:t>
      </w:r>
      <w:r w:rsidR="00BE01AE" w:rsidRPr="00334B2F">
        <w:rPr>
          <w:rFonts w:ascii="GHEA Grapalat" w:hAnsi="GHEA Grapalat" w:cs="Times Armenian"/>
          <w:sz w:val="20"/>
          <w:lang w:val="af-ZA"/>
        </w:rPr>
        <w:t xml:space="preserve"> 1-</w:t>
      </w:r>
      <w:r w:rsidR="004D557A" w:rsidRPr="00334B2F">
        <w:rPr>
          <w:rFonts w:ascii="GHEA Grapalat" w:hAnsi="GHEA Grapalat" w:cs="Times Armenian"/>
          <w:sz w:val="20"/>
          <w:lang w:val="af-ZA"/>
        </w:rPr>
        <w:t>7</w:t>
      </w:r>
      <w:r w:rsidR="00096865" w:rsidRPr="005E1F72">
        <w:rPr>
          <w:rFonts w:ascii="GHEA Grapalat" w:hAnsi="GHEA Grapalat" w:cs="Times Armenian"/>
          <w:sz w:val="20"/>
          <w:lang w:val="af-ZA"/>
        </w:rPr>
        <w:tab/>
      </w:r>
    </w:p>
    <w:p w14:paraId="620F80B8" w14:textId="77777777" w:rsidR="00037DDE" w:rsidRPr="005E1F72" w:rsidRDefault="00037DDE" w:rsidP="00EF3662">
      <w:pPr>
        <w:ind w:firstLine="1134"/>
        <w:jc w:val="both"/>
        <w:rPr>
          <w:rFonts w:ascii="GHEA Grapalat" w:hAnsi="GHEA Grapalat" w:cs="Times Armenian"/>
          <w:sz w:val="20"/>
          <w:lang w:val="af-ZA"/>
        </w:rPr>
      </w:pPr>
    </w:p>
    <w:p w14:paraId="07CA0F74" w14:textId="77777777" w:rsidR="00037DDE" w:rsidRPr="005E1F72" w:rsidRDefault="00037DDE" w:rsidP="00EF3662">
      <w:pPr>
        <w:ind w:firstLine="1134"/>
        <w:jc w:val="both"/>
        <w:rPr>
          <w:rFonts w:ascii="GHEA Grapalat" w:hAnsi="GHEA Grapalat" w:cs="Times Armenian"/>
          <w:sz w:val="20"/>
          <w:lang w:val="af-ZA"/>
        </w:rPr>
      </w:pPr>
    </w:p>
    <w:p w14:paraId="6DBF8B3D" w14:textId="77777777" w:rsidR="00037DDE" w:rsidRPr="005E1F72" w:rsidRDefault="00037DDE" w:rsidP="00EF3662">
      <w:pPr>
        <w:ind w:firstLine="1134"/>
        <w:jc w:val="both"/>
        <w:rPr>
          <w:rFonts w:ascii="GHEA Grapalat" w:hAnsi="GHEA Grapalat" w:cs="Times Armenian"/>
          <w:sz w:val="20"/>
          <w:lang w:val="af-ZA"/>
        </w:rPr>
      </w:pPr>
    </w:p>
    <w:p w14:paraId="684D828B" w14:textId="77777777" w:rsidR="00037DDE" w:rsidRPr="005E1F72" w:rsidRDefault="00037DDE" w:rsidP="00EF3662">
      <w:pPr>
        <w:ind w:firstLine="1134"/>
        <w:jc w:val="both"/>
        <w:rPr>
          <w:rFonts w:ascii="GHEA Grapalat" w:hAnsi="GHEA Grapalat" w:cs="Times Armenian"/>
          <w:sz w:val="20"/>
          <w:lang w:val="af-ZA"/>
        </w:rPr>
      </w:pPr>
    </w:p>
    <w:p w14:paraId="0095F12E" w14:textId="77777777" w:rsidR="00A55E59" w:rsidRPr="005E1F72" w:rsidRDefault="00A55E59" w:rsidP="00EF3662">
      <w:pPr>
        <w:ind w:firstLine="1134"/>
        <w:jc w:val="both"/>
        <w:rPr>
          <w:rFonts w:ascii="GHEA Grapalat" w:hAnsi="GHEA Grapalat" w:cs="Times Armenian"/>
          <w:sz w:val="20"/>
          <w:lang w:val="af-ZA"/>
        </w:rPr>
      </w:pPr>
    </w:p>
    <w:p w14:paraId="13522DA8" w14:textId="77777777" w:rsidR="00096865" w:rsidRPr="005E1F72" w:rsidRDefault="007F3495" w:rsidP="00EF3662">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00994A77" w:rsidRPr="005E1F72">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52AE457F" w14:textId="59FD6D42" w:rsidR="00096865" w:rsidRPr="005E1F72" w:rsidRDefault="00096865" w:rsidP="00EF3662">
      <w:pPr>
        <w:jc w:val="both"/>
        <w:rPr>
          <w:rFonts w:ascii="GHEA Grapalat" w:hAnsi="GHEA Grapalat"/>
          <w:sz w:val="20"/>
          <w:lang w:val="af-ZA"/>
        </w:rPr>
      </w:pPr>
      <w:r w:rsidRPr="005E1F72">
        <w:rPr>
          <w:rFonts w:ascii="GHEA Grapalat" w:hAnsi="GHEA Grapalat"/>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տրամադրվում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լրումն</w:t>
      </w:r>
      <w:r w:rsidRPr="005E1F72">
        <w:rPr>
          <w:rFonts w:ascii="GHEA Grapalat" w:hAnsi="GHEA Grapalat"/>
          <w:sz w:val="20"/>
          <w:lang w:val="af-ZA"/>
        </w:rPr>
        <w:t xml:space="preserve"> </w:t>
      </w:r>
      <w:r w:rsidR="001267F0" w:rsidRPr="001267F0">
        <w:rPr>
          <w:rFonts w:ascii="GHEA Grapalat" w:hAnsi="GHEA Grapalat"/>
          <w:b/>
          <w:sz w:val="20"/>
          <w:szCs w:val="20"/>
          <w:lang w:val="hy-AM"/>
        </w:rPr>
        <w:t>«ԿՄՀՔ–</w:t>
      </w:r>
      <w:r w:rsidR="000A4BF4">
        <w:rPr>
          <w:rFonts w:ascii="GHEA Grapalat" w:hAnsi="GHEA Grapalat"/>
          <w:b/>
          <w:sz w:val="20"/>
          <w:szCs w:val="20"/>
          <w:lang w:val="hy-AM"/>
        </w:rPr>
        <w:t>ԳՀ</w:t>
      </w:r>
      <w:r w:rsidR="001267F0" w:rsidRPr="001267F0">
        <w:rPr>
          <w:rFonts w:ascii="GHEA Grapalat" w:hAnsi="GHEA Grapalat"/>
          <w:b/>
          <w:sz w:val="20"/>
          <w:szCs w:val="20"/>
          <w:lang w:val="hy-AM"/>
        </w:rPr>
        <w:t>ԱՇՁԲ–22/</w:t>
      </w:r>
      <w:r w:rsidR="00600B75">
        <w:rPr>
          <w:rFonts w:ascii="GHEA Grapalat" w:hAnsi="GHEA Grapalat"/>
          <w:b/>
          <w:sz w:val="20"/>
          <w:szCs w:val="20"/>
          <w:lang w:val="hy-AM"/>
        </w:rPr>
        <w:t>48</w:t>
      </w:r>
      <w:r w:rsidR="001267F0" w:rsidRPr="001267F0">
        <w:rPr>
          <w:rFonts w:ascii="GHEA Grapalat" w:hAnsi="GHEA Grapalat"/>
          <w:b/>
          <w:sz w:val="20"/>
          <w:szCs w:val="20"/>
          <w:lang w:val="hy-AM"/>
        </w:rPr>
        <w:t>»</w:t>
      </w:r>
      <w:r w:rsidR="001267F0" w:rsidRPr="00BD0B4B">
        <w:rPr>
          <w:rFonts w:ascii="GHEA Grapalat" w:hAnsi="GHEA Grapalat"/>
          <w:b/>
          <w:i/>
          <w:lang w:val="af-ZA"/>
        </w:rPr>
        <w:t xml:space="preserve"> </w:t>
      </w:r>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r w:rsidRPr="005E1F72">
        <w:rPr>
          <w:rFonts w:ascii="GHEA Grapalat" w:hAnsi="GHEA Grapalat"/>
          <w:sz w:val="20"/>
          <w:lang w:val="af-ZA"/>
        </w:rPr>
        <w:t xml:space="preserve"> </w:t>
      </w:r>
      <w:r w:rsidRPr="005E1F72">
        <w:rPr>
          <w:rFonts w:ascii="GHEA Grapalat" w:hAnsi="GHEA Grapalat" w:cs="Sylfaen"/>
          <w:sz w:val="20"/>
        </w:rPr>
        <w:t>անցկացվող</w:t>
      </w:r>
      <w:r w:rsidRPr="005E1F72">
        <w:rPr>
          <w:rFonts w:ascii="GHEA Grapalat" w:hAnsi="GHEA Grapalat" w:cs="Times Armenian"/>
          <w:sz w:val="20"/>
          <w:lang w:val="af-ZA"/>
        </w:rPr>
        <w:t xml:space="preserve"> </w:t>
      </w:r>
      <w:r w:rsidR="00A769EF">
        <w:rPr>
          <w:rFonts w:ascii="GHEA Grapalat" w:hAnsi="GHEA Grapalat" w:cs="Sylfaen"/>
          <w:sz w:val="20"/>
          <w:lang w:val="hy-AM"/>
        </w:rPr>
        <w:t>գնանշման հարցման</w:t>
      </w:r>
      <w:r w:rsidRPr="005E1F72">
        <w:rPr>
          <w:rFonts w:ascii="GHEA Grapalat" w:hAnsi="GHEA Grapalat" w:cs="Times Armenian"/>
          <w:sz w:val="20"/>
          <w:lang w:val="af-ZA"/>
        </w:rPr>
        <w:t xml:space="preserve"> (</w:t>
      </w:r>
      <w:r w:rsidRPr="005E1F72">
        <w:rPr>
          <w:rFonts w:ascii="GHEA Grapalat" w:hAnsi="GHEA Grapalat" w:cs="Sylfaen"/>
          <w:sz w:val="20"/>
        </w:rPr>
        <w:t>այսուհետև</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Sylfaen"/>
          <w:sz w:val="20"/>
        </w:rPr>
        <w:t>հայտարարության</w:t>
      </w:r>
      <w:r w:rsidR="004D5671" w:rsidRPr="005E1F72">
        <w:rPr>
          <w:rFonts w:ascii="GHEA Grapalat" w:hAnsi="GHEA Grapalat" w:cs="Times Armenian"/>
          <w:sz w:val="20"/>
          <w:lang w:val="af-ZA"/>
        </w:rPr>
        <w:t>։</w:t>
      </w:r>
    </w:p>
    <w:p w14:paraId="02ACF8B6" w14:textId="416897B9" w:rsidR="00096865" w:rsidRPr="005E1F72" w:rsidRDefault="00096865" w:rsidP="00EF3662">
      <w:pPr>
        <w:ind w:firstLine="567"/>
        <w:jc w:val="both"/>
        <w:rPr>
          <w:rFonts w:ascii="GHEA Grapalat" w:hAnsi="GHEA Grapalat"/>
          <w:sz w:val="20"/>
          <w:lang w:val="af-ZA"/>
        </w:rPr>
      </w:pPr>
      <w:proofErr w:type="gramStart"/>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կազմվել</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օրենսդրության</w:t>
      </w:r>
      <w:r w:rsidRPr="005E1F72">
        <w:rPr>
          <w:rFonts w:ascii="GHEA Grapalat" w:hAnsi="GHEA Grapalat" w:cs="Times Armenian"/>
          <w:sz w:val="20"/>
          <w:lang w:val="af-ZA"/>
        </w:rPr>
        <w:t xml:space="preserve">, </w:t>
      </w:r>
      <w:r w:rsidRPr="005E1F72">
        <w:rPr>
          <w:rFonts w:ascii="GHEA Grapalat" w:hAnsi="GHEA Grapalat" w:cs="Sylfaen"/>
          <w:sz w:val="20"/>
        </w:rPr>
        <w:t>այդ</w:t>
      </w:r>
      <w:r w:rsidRPr="005E1F72">
        <w:rPr>
          <w:rFonts w:ascii="GHEA Grapalat" w:hAnsi="GHEA Grapalat" w:cs="Times Armenian"/>
          <w:sz w:val="20"/>
          <w:lang w:val="af-ZA"/>
        </w:rPr>
        <w:t xml:space="preserve"> </w:t>
      </w:r>
      <w:r w:rsidRPr="005E1F72">
        <w:rPr>
          <w:rFonts w:ascii="GHEA Grapalat" w:hAnsi="GHEA Grapalat" w:cs="Sylfaen"/>
          <w:sz w:val="20"/>
        </w:rPr>
        <w:t>թվում</w:t>
      </w:r>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օրենքի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Օրենք</w:t>
      </w:r>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կառավարության</w:t>
      </w:r>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proofErr w:type="gramEnd"/>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r w:rsidRPr="005E1F72">
        <w:rPr>
          <w:rFonts w:ascii="GHEA Grapalat" w:hAnsi="GHEA Grapalat" w:cs="Sylfaen"/>
          <w:sz w:val="20"/>
        </w:rPr>
        <w:t>որոշմամբ</w:t>
      </w:r>
      <w:r w:rsidRPr="005E1F72">
        <w:rPr>
          <w:rFonts w:ascii="GHEA Grapalat" w:hAnsi="GHEA Grapalat" w:cs="Times Armenian"/>
          <w:sz w:val="20"/>
          <w:lang w:val="af-ZA"/>
        </w:rPr>
        <w:t xml:space="preserve"> </w:t>
      </w:r>
      <w:r w:rsidRPr="005E1F72">
        <w:rPr>
          <w:rFonts w:ascii="GHEA Grapalat" w:hAnsi="GHEA Grapalat" w:cs="Sylfaen"/>
          <w:sz w:val="20"/>
        </w:rPr>
        <w:t>հաստատված</w:t>
      </w:r>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w:t>
      </w:r>
      <w:r w:rsidRPr="005E1F72">
        <w:rPr>
          <w:rFonts w:ascii="GHEA Grapalat" w:hAnsi="GHEA Grapalat" w:cs="Times Armenian"/>
          <w:sz w:val="20"/>
          <w:lang w:val="af-ZA"/>
        </w:rPr>
        <w:t xml:space="preserve"> </w:t>
      </w:r>
      <w:r w:rsidRPr="005E1F72">
        <w:rPr>
          <w:rFonts w:ascii="GHEA Grapalat" w:hAnsi="GHEA Grapalat" w:cs="Sylfaen"/>
          <w:sz w:val="20"/>
        </w:rPr>
        <w:t>կազմակերպման</w:t>
      </w:r>
      <w:r w:rsidR="003C53D4"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կառավարության</w:t>
      </w:r>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թվականի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rPr>
        <w:t>ապրիլ</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որոշմամբ</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հաստատված</w:t>
      </w:r>
      <w:r w:rsidR="00F40D4D" w:rsidRPr="005E1F72">
        <w:rPr>
          <w:rFonts w:ascii="GHEA Grapalat" w:hAnsi="GHEA Grapalat" w:cs="Times Armenian"/>
          <w:sz w:val="20"/>
          <w:lang w:val="af-ZA"/>
        </w:rPr>
        <w:t xml:space="preserve"> «</w:t>
      </w:r>
      <w:r w:rsidR="004E144F" w:rsidRPr="005E1F72">
        <w:rPr>
          <w:rFonts w:ascii="GHEA Grapalat" w:hAnsi="GHEA Grapalat" w:cs="Times Armenian"/>
          <w:sz w:val="20"/>
          <w:lang w:val="af-ZA"/>
        </w:rPr>
        <w:t>Է</w:t>
      </w:r>
      <w:r w:rsidR="00F40D4D" w:rsidRPr="005E1F72">
        <w:rPr>
          <w:rFonts w:ascii="GHEA Grapalat" w:hAnsi="GHEA Grapalat" w:cs="Times Armenian"/>
          <w:sz w:val="20"/>
        </w:rPr>
        <w:t>լեկտրոնային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ձևով</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գնումների</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կատարման</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կարգի</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այլ</w:t>
      </w:r>
      <w:r w:rsidRPr="005E1F72">
        <w:rPr>
          <w:rFonts w:ascii="GHEA Grapalat" w:hAnsi="GHEA Grapalat" w:cs="Times Armenian"/>
          <w:sz w:val="20"/>
          <w:lang w:val="af-ZA"/>
        </w:rPr>
        <w:t xml:space="preserve"> </w:t>
      </w:r>
      <w:r w:rsidRPr="005E1F72">
        <w:rPr>
          <w:rFonts w:ascii="GHEA Grapalat" w:hAnsi="GHEA Grapalat" w:cs="Sylfaen"/>
          <w:sz w:val="20"/>
        </w:rPr>
        <w:t>իրավական</w:t>
      </w:r>
      <w:r w:rsidRPr="005E1F72">
        <w:rPr>
          <w:rFonts w:ascii="GHEA Grapalat" w:hAnsi="GHEA Grapalat" w:cs="Times Armenian"/>
          <w:sz w:val="20"/>
          <w:lang w:val="af-ZA"/>
        </w:rPr>
        <w:t xml:space="preserve"> </w:t>
      </w:r>
      <w:r w:rsidRPr="005E1F72">
        <w:rPr>
          <w:rFonts w:ascii="GHEA Grapalat" w:hAnsi="GHEA Grapalat" w:cs="Sylfaen"/>
          <w:sz w:val="20"/>
        </w:rPr>
        <w:t>ակտերի</w:t>
      </w:r>
      <w:r w:rsidRPr="005E1F72">
        <w:rPr>
          <w:rFonts w:ascii="GHEA Grapalat" w:hAnsi="GHEA Grapalat" w:cs="Times Armenian"/>
          <w:sz w:val="20"/>
          <w:lang w:val="af-ZA"/>
        </w:rPr>
        <w:t xml:space="preserve"> </w:t>
      </w:r>
      <w:r w:rsidRPr="005E1F72">
        <w:rPr>
          <w:rFonts w:ascii="GHEA Grapalat" w:hAnsi="GHEA Grapalat" w:cs="Sylfaen"/>
          <w:sz w:val="20"/>
        </w:rPr>
        <w:t>պահանջներին</w:t>
      </w:r>
      <w:r w:rsidRPr="005E1F72">
        <w:rPr>
          <w:rFonts w:ascii="GHEA Grapalat" w:hAnsi="GHEA Grapalat" w:cs="Times Armenian"/>
          <w:sz w:val="20"/>
          <w:lang w:val="af-ZA"/>
        </w:rPr>
        <w:t xml:space="preserve"> </w:t>
      </w:r>
      <w:r w:rsidRPr="005E1F72">
        <w:rPr>
          <w:rFonts w:ascii="GHEA Grapalat" w:hAnsi="GHEA Grapalat" w:cs="Sylfaen"/>
          <w:sz w:val="20"/>
        </w:rPr>
        <w:t>համապատասխան</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նպատակ</w:t>
      </w:r>
      <w:r w:rsidRPr="005E1F72">
        <w:rPr>
          <w:rFonts w:ascii="GHEA Grapalat" w:hAnsi="GHEA Grapalat" w:cs="Times Armenian"/>
          <w:sz w:val="20"/>
          <w:lang w:val="af-ZA"/>
        </w:rPr>
        <w:t xml:space="preserve"> </w:t>
      </w:r>
      <w:r w:rsidRPr="005E1F72">
        <w:rPr>
          <w:rFonts w:ascii="GHEA Grapalat" w:hAnsi="GHEA Grapalat" w:cs="Sylfaen"/>
          <w:sz w:val="20"/>
        </w:rPr>
        <w:t>ունի</w:t>
      </w:r>
      <w:r w:rsidRPr="005E1F72">
        <w:rPr>
          <w:rFonts w:ascii="GHEA Grapalat" w:hAnsi="GHEA Grapalat" w:cs="Times Armenian"/>
          <w:sz w:val="20"/>
          <w:lang w:val="af-ZA"/>
        </w:rPr>
        <w:t xml:space="preserve"> </w:t>
      </w:r>
      <w:r w:rsidR="001267F0">
        <w:rPr>
          <w:rFonts w:ascii="GHEA Grapalat" w:hAnsi="GHEA Grapalat"/>
          <w:sz w:val="20"/>
          <w:lang w:val="hy-AM"/>
        </w:rPr>
        <w:t>Հրազդանի համայնքապետարանի</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r w:rsidR="00A00E74" w:rsidRPr="005E1F72">
        <w:rPr>
          <w:rFonts w:ascii="GHEA Grapalat" w:hAnsi="GHEA Grapalat" w:cs="Sylfaen"/>
          <w:sz w:val="20"/>
        </w:rPr>
        <w:t>այսուհետ</w:t>
      </w:r>
      <w:r w:rsidR="00A00E74" w:rsidRPr="005E1F72">
        <w:rPr>
          <w:rFonts w:ascii="GHEA Grapalat" w:hAnsi="GHEA Grapalat" w:cs="Times Armenian"/>
          <w:sz w:val="20"/>
          <w:lang w:val="af-ZA"/>
        </w:rPr>
        <w:t xml:space="preserve">` </w:t>
      </w:r>
      <w:r w:rsidR="00A00E74" w:rsidRPr="005E1F72">
        <w:rPr>
          <w:rFonts w:ascii="GHEA Grapalat" w:hAnsi="GHEA Grapalat" w:cs="Sylfaen"/>
          <w:sz w:val="20"/>
        </w:rPr>
        <w:t>պատվիրատու</w:t>
      </w:r>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կողմից</w:t>
      </w:r>
      <w:r w:rsidRPr="005E1F72">
        <w:rPr>
          <w:rFonts w:ascii="GHEA Grapalat" w:hAnsi="GHEA Grapalat" w:cs="Times Armenian"/>
          <w:sz w:val="20"/>
          <w:lang w:val="af-ZA"/>
        </w:rPr>
        <w:t xml:space="preserve"> </w:t>
      </w:r>
      <w:r w:rsidRPr="005E1F72">
        <w:rPr>
          <w:rFonts w:ascii="GHEA Grapalat" w:hAnsi="GHEA Grapalat" w:cs="Sylfaen"/>
          <w:sz w:val="20"/>
        </w:rPr>
        <w:t>հայտարարված</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r w:rsidR="000604CF" w:rsidRPr="005E1F72">
        <w:rPr>
          <w:rFonts w:ascii="GHEA Grapalat" w:hAnsi="GHEA Grapalat" w:cs="Sylfaen"/>
          <w:sz w:val="20"/>
          <w:lang w:val="af-ZA"/>
        </w:rPr>
        <w:t xml:space="preserve"> </w:t>
      </w:r>
      <w:r w:rsidRPr="005E1F72">
        <w:rPr>
          <w:rFonts w:ascii="GHEA Grapalat" w:hAnsi="GHEA Grapalat" w:cs="Sylfaen"/>
          <w:sz w:val="20"/>
        </w:rPr>
        <w:t>մասնակցելու</w:t>
      </w:r>
      <w:r w:rsidRPr="005E1F72">
        <w:rPr>
          <w:rFonts w:ascii="GHEA Grapalat" w:hAnsi="GHEA Grapalat" w:cs="Times Armenian"/>
          <w:sz w:val="20"/>
          <w:lang w:val="af-ZA"/>
        </w:rPr>
        <w:t xml:space="preserve"> </w:t>
      </w:r>
      <w:r w:rsidRPr="005E1F72">
        <w:rPr>
          <w:rFonts w:ascii="GHEA Grapalat" w:hAnsi="GHEA Grapalat" w:cs="Sylfaen"/>
          <w:sz w:val="20"/>
        </w:rPr>
        <w:t>մտադրություն</w:t>
      </w:r>
      <w:r w:rsidRPr="005E1F72">
        <w:rPr>
          <w:rFonts w:ascii="GHEA Grapalat" w:hAnsi="GHEA Grapalat" w:cs="Times Armenian"/>
          <w:sz w:val="20"/>
          <w:lang w:val="af-ZA"/>
        </w:rPr>
        <w:t xml:space="preserve"> </w:t>
      </w:r>
      <w:r w:rsidRPr="005E1F72">
        <w:rPr>
          <w:rFonts w:ascii="GHEA Grapalat" w:hAnsi="GHEA Grapalat" w:cs="Sylfaen"/>
          <w:sz w:val="20"/>
        </w:rPr>
        <w:t>ունեցող</w:t>
      </w:r>
      <w:r w:rsidRPr="005E1F72">
        <w:rPr>
          <w:rFonts w:ascii="GHEA Grapalat" w:hAnsi="GHEA Grapalat" w:cs="Times Armenian"/>
          <w:sz w:val="20"/>
          <w:lang w:val="af-ZA"/>
        </w:rPr>
        <w:t xml:space="preserve"> </w:t>
      </w:r>
      <w:r w:rsidRPr="005E1F72">
        <w:rPr>
          <w:rFonts w:ascii="GHEA Grapalat" w:hAnsi="GHEA Grapalat" w:cs="Sylfaen"/>
          <w:sz w:val="20"/>
        </w:rPr>
        <w:t>անձանց</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003D0075" w:rsidRPr="005E1F72">
        <w:rPr>
          <w:rFonts w:ascii="GHEA Grapalat" w:hAnsi="GHEA Grapalat" w:cs="Sylfaen"/>
          <w:sz w:val="20"/>
        </w:rPr>
        <w:t>մ</w:t>
      </w:r>
      <w:r w:rsidRPr="005E1F72">
        <w:rPr>
          <w:rFonts w:ascii="GHEA Grapalat" w:hAnsi="GHEA Grapalat" w:cs="Sylfaen"/>
          <w:sz w:val="20"/>
        </w:rPr>
        <w:t>ասնակից</w:t>
      </w:r>
      <w:r w:rsidRPr="005E1F72">
        <w:rPr>
          <w:rFonts w:ascii="GHEA Grapalat" w:hAnsi="GHEA Grapalat" w:cs="Times Armenian"/>
          <w:sz w:val="20"/>
          <w:lang w:val="af-ZA"/>
        </w:rPr>
        <w:t xml:space="preserve">) </w:t>
      </w:r>
      <w:r w:rsidRPr="005E1F72">
        <w:rPr>
          <w:rFonts w:ascii="GHEA Grapalat" w:hAnsi="GHEA Grapalat" w:cs="Sylfaen"/>
          <w:sz w:val="20"/>
        </w:rPr>
        <w:t>տեղեկացնելու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պայմանների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նման</w:t>
      </w:r>
      <w:r w:rsidRPr="005E1F72">
        <w:rPr>
          <w:rFonts w:ascii="GHEA Grapalat" w:hAnsi="GHEA Grapalat" w:cs="Times Armenian"/>
          <w:sz w:val="20"/>
          <w:lang w:val="af-ZA"/>
        </w:rPr>
        <w:t xml:space="preserve"> </w:t>
      </w:r>
      <w:r w:rsidRPr="005E1F72">
        <w:rPr>
          <w:rFonts w:ascii="GHEA Grapalat" w:hAnsi="GHEA Grapalat" w:cs="Sylfaen"/>
          <w:sz w:val="20"/>
        </w:rPr>
        <w:t>առարկայի</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անցկացման</w:t>
      </w:r>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r w:rsidRPr="005E1F72">
        <w:rPr>
          <w:rFonts w:ascii="GHEA Grapalat" w:hAnsi="GHEA Grapalat" w:cs="Sylfaen"/>
          <w:sz w:val="20"/>
        </w:rPr>
        <w:t>որոշելու</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նրա</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r w:rsidRPr="005E1F72">
        <w:rPr>
          <w:rFonts w:ascii="GHEA Grapalat" w:hAnsi="GHEA Grapalat" w:cs="Times Armenian"/>
          <w:sz w:val="20"/>
          <w:lang w:val="af-ZA"/>
        </w:rPr>
        <w:t xml:space="preserve"> </w:t>
      </w:r>
      <w:r w:rsidRPr="005E1F72">
        <w:rPr>
          <w:rFonts w:ascii="GHEA Grapalat" w:hAnsi="GHEA Grapalat" w:cs="Sylfaen"/>
          <w:sz w:val="20"/>
        </w:rPr>
        <w:t>կնքելու</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Times Armenian"/>
          <w:sz w:val="20"/>
          <w:lang w:val="af-ZA"/>
        </w:rPr>
        <w:t xml:space="preserve">, </w:t>
      </w:r>
      <w:r w:rsidRPr="005E1F72">
        <w:rPr>
          <w:rFonts w:ascii="GHEA Grapalat" w:hAnsi="GHEA Grapalat" w:cs="Sylfaen"/>
          <w:sz w:val="20"/>
        </w:rPr>
        <w:t>ինչպես</w:t>
      </w:r>
      <w:r w:rsidRPr="005E1F72">
        <w:rPr>
          <w:rFonts w:ascii="GHEA Grapalat" w:hAnsi="GHEA Grapalat" w:cs="Times Armenian"/>
          <w:sz w:val="20"/>
          <w:lang w:val="af-ZA"/>
        </w:rPr>
        <w:t xml:space="preserve"> </w:t>
      </w:r>
      <w:r w:rsidRPr="005E1F72">
        <w:rPr>
          <w:rFonts w:ascii="GHEA Grapalat" w:hAnsi="GHEA Grapalat" w:cs="Sylfaen"/>
          <w:sz w:val="20"/>
        </w:rPr>
        <w:t>նաև</w:t>
      </w:r>
      <w:r w:rsidRPr="005E1F72">
        <w:rPr>
          <w:rFonts w:ascii="GHEA Grapalat" w:hAnsi="GHEA Grapalat" w:cs="Times Armenian"/>
          <w:sz w:val="20"/>
          <w:lang w:val="af-ZA"/>
        </w:rPr>
        <w:t xml:space="preserve"> </w:t>
      </w:r>
      <w:r w:rsidRPr="005E1F72">
        <w:rPr>
          <w:rFonts w:ascii="GHEA Grapalat" w:hAnsi="GHEA Grapalat" w:cs="Sylfaen"/>
          <w:sz w:val="20"/>
        </w:rPr>
        <w:t>օժանդակելու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հայտը</w:t>
      </w:r>
      <w:r w:rsidRPr="005E1F72">
        <w:rPr>
          <w:rFonts w:ascii="GHEA Grapalat" w:hAnsi="GHEA Grapalat" w:cs="Times Armenian"/>
          <w:sz w:val="20"/>
          <w:lang w:val="af-ZA"/>
        </w:rPr>
        <w:t xml:space="preserve"> </w:t>
      </w:r>
      <w:r w:rsidRPr="005E1F72">
        <w:rPr>
          <w:rFonts w:ascii="GHEA Grapalat" w:hAnsi="GHEA Grapalat" w:cs="Sylfaen"/>
          <w:sz w:val="20"/>
        </w:rPr>
        <w:t>պատրաստելիս</w:t>
      </w:r>
      <w:r w:rsidR="004D5671" w:rsidRPr="005E1F72">
        <w:rPr>
          <w:rFonts w:ascii="GHEA Grapalat" w:hAnsi="GHEA Grapalat" w:cs="Times Armenian"/>
          <w:sz w:val="20"/>
          <w:lang w:val="af-ZA"/>
        </w:rPr>
        <w:t>։</w:t>
      </w:r>
    </w:p>
    <w:p w14:paraId="40CE1890"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cs="Sylfaen"/>
          <w:sz w:val="20"/>
        </w:rPr>
        <w:t>Հայտեր</w:t>
      </w:r>
      <w:r w:rsidRPr="005E1F72">
        <w:rPr>
          <w:rFonts w:ascii="GHEA Grapalat" w:hAnsi="GHEA Grapalat" w:cs="Times Armenian"/>
          <w:sz w:val="20"/>
          <w:lang w:val="af-ZA"/>
        </w:rPr>
        <w:t xml:space="preserve"> </w:t>
      </w:r>
      <w:r w:rsidRPr="005E1F72">
        <w:rPr>
          <w:rFonts w:ascii="GHEA Grapalat" w:hAnsi="GHEA Grapalat" w:cs="Sylfaen"/>
          <w:sz w:val="20"/>
        </w:rPr>
        <w:t>կարող</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ներկայացնել</w:t>
      </w:r>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r w:rsidR="00753E6E" w:rsidRPr="005E1F72">
        <w:rPr>
          <w:rFonts w:ascii="GHEA Grapalat" w:hAnsi="GHEA Grapalat" w:cs="Sylfaen"/>
          <w:sz w:val="20"/>
        </w:rPr>
        <w:t>գրանցված</w:t>
      </w:r>
      <w:r w:rsidR="00753E6E" w:rsidRPr="005E1F72">
        <w:rPr>
          <w:rFonts w:ascii="GHEA Grapalat" w:hAnsi="GHEA Grapalat" w:cs="Sylfaen"/>
          <w:sz w:val="20"/>
          <w:lang w:val="af-ZA"/>
        </w:rPr>
        <w:t xml:space="preserve"> </w:t>
      </w:r>
      <w:r w:rsidRPr="005E1F72">
        <w:rPr>
          <w:rFonts w:ascii="GHEA Grapalat" w:hAnsi="GHEA Grapalat" w:cs="Sylfaen"/>
          <w:sz w:val="20"/>
        </w:rPr>
        <w:t>բոլոր</w:t>
      </w:r>
      <w:r w:rsidR="00B2681D" w:rsidRPr="005E1F72">
        <w:rPr>
          <w:rFonts w:ascii="GHEA Grapalat" w:hAnsi="GHEA Grapalat" w:cs="Sylfaen"/>
          <w:sz w:val="20"/>
          <w:lang w:val="af-ZA"/>
        </w:rPr>
        <w:t xml:space="preserve"> </w:t>
      </w:r>
      <w:r w:rsidRPr="005E1F72">
        <w:rPr>
          <w:rFonts w:ascii="GHEA Grapalat" w:hAnsi="GHEA Grapalat" w:cs="Sylfaen"/>
          <w:sz w:val="20"/>
        </w:rPr>
        <w:t>անձիք</w:t>
      </w:r>
      <w:r w:rsidRPr="005E1F72">
        <w:rPr>
          <w:rFonts w:ascii="GHEA Grapalat" w:hAnsi="GHEA Grapalat" w:cs="Times Armenian"/>
          <w:sz w:val="20"/>
          <w:lang w:val="af-ZA"/>
        </w:rPr>
        <w:t xml:space="preserve">, </w:t>
      </w:r>
      <w:r w:rsidRPr="005E1F72">
        <w:rPr>
          <w:rFonts w:ascii="GHEA Grapalat" w:hAnsi="GHEA Grapalat" w:cs="Sylfaen"/>
          <w:sz w:val="20"/>
        </w:rPr>
        <w:t>անկախ</w:t>
      </w:r>
      <w:r w:rsidRPr="005E1F72">
        <w:rPr>
          <w:rFonts w:ascii="GHEA Grapalat" w:hAnsi="GHEA Grapalat" w:cs="Times Armenian"/>
          <w:sz w:val="20"/>
          <w:lang w:val="af-ZA"/>
        </w:rPr>
        <w:t xml:space="preserve"> </w:t>
      </w:r>
      <w:r w:rsidRPr="005E1F72">
        <w:rPr>
          <w:rFonts w:ascii="GHEA Grapalat" w:hAnsi="GHEA Grapalat" w:cs="Sylfaen"/>
          <w:sz w:val="20"/>
        </w:rPr>
        <w:t>նրանց</w:t>
      </w:r>
      <w:r w:rsidRPr="005E1F72">
        <w:rPr>
          <w:rFonts w:ascii="GHEA Grapalat" w:hAnsi="GHEA Grapalat" w:cs="Times Armenian"/>
          <w:sz w:val="20"/>
          <w:lang w:val="af-ZA"/>
        </w:rPr>
        <w:t xml:space="preserve">` </w:t>
      </w:r>
      <w:r w:rsidRPr="005E1F72">
        <w:rPr>
          <w:rFonts w:ascii="GHEA Grapalat" w:hAnsi="GHEA Grapalat" w:cs="Sylfaen"/>
          <w:sz w:val="20"/>
        </w:rPr>
        <w:t>օտարերկրյա</w:t>
      </w:r>
      <w:r w:rsidRPr="005E1F72">
        <w:rPr>
          <w:rFonts w:ascii="GHEA Grapalat" w:hAnsi="GHEA Grapalat" w:cs="Times Armenian"/>
          <w:sz w:val="20"/>
          <w:lang w:val="af-ZA"/>
        </w:rPr>
        <w:t xml:space="preserve"> </w:t>
      </w:r>
      <w:r w:rsidRPr="005E1F72">
        <w:rPr>
          <w:rFonts w:ascii="GHEA Grapalat" w:hAnsi="GHEA Grapalat" w:cs="Sylfaen"/>
          <w:sz w:val="20"/>
        </w:rPr>
        <w:t>ֆիզիկական</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կազմակերպություն</w:t>
      </w:r>
      <w:r w:rsidRPr="005E1F72">
        <w:rPr>
          <w:rFonts w:ascii="GHEA Grapalat" w:hAnsi="GHEA Grapalat" w:cs="Times Armenian"/>
          <w:sz w:val="20"/>
          <w:lang w:val="af-ZA"/>
        </w:rPr>
        <w:t xml:space="preserve">, </w:t>
      </w:r>
      <w:r w:rsidRPr="005E1F72">
        <w:rPr>
          <w:rFonts w:ascii="GHEA Grapalat" w:hAnsi="GHEA Grapalat" w:cs="Sylfaen"/>
          <w:sz w:val="20"/>
        </w:rPr>
        <w:t>քաղաքացիություն</w:t>
      </w:r>
      <w:r w:rsidRPr="005E1F72">
        <w:rPr>
          <w:rFonts w:ascii="GHEA Grapalat" w:hAnsi="GHEA Grapalat" w:cs="Times Armenian"/>
          <w:sz w:val="20"/>
          <w:lang w:val="af-ZA"/>
        </w:rPr>
        <w:t xml:space="preserve"> </w:t>
      </w:r>
      <w:r w:rsidRPr="005E1F72">
        <w:rPr>
          <w:rFonts w:ascii="GHEA Grapalat" w:hAnsi="GHEA Grapalat" w:cs="Sylfaen"/>
          <w:sz w:val="20"/>
        </w:rPr>
        <w:t>չունեցող</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լինելու</w:t>
      </w:r>
      <w:r w:rsidRPr="005E1F72">
        <w:rPr>
          <w:rFonts w:ascii="GHEA Grapalat" w:hAnsi="GHEA Grapalat" w:cs="Times Armenian"/>
          <w:sz w:val="20"/>
          <w:lang w:val="af-ZA"/>
        </w:rPr>
        <w:t xml:space="preserve"> </w:t>
      </w:r>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r w:rsidR="004D5671" w:rsidRPr="005E1F72">
        <w:rPr>
          <w:rFonts w:ascii="GHEA Grapalat" w:hAnsi="GHEA Grapalat" w:cs="Times Armenian"/>
          <w:sz w:val="20"/>
          <w:lang w:val="af-ZA"/>
        </w:rPr>
        <w:t>։</w:t>
      </w:r>
    </w:p>
    <w:p w14:paraId="3D9119DE" w14:textId="77777777" w:rsidR="00926875" w:rsidRPr="005E1F72" w:rsidRDefault="0092687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r w:rsidRPr="005E1F72">
        <w:rPr>
          <w:rFonts w:ascii="GHEA Grapalat" w:hAnsi="GHEA Grapalat" w:cs="Sylfaen"/>
          <w:szCs w:val="24"/>
          <w:lang w:val="en-US"/>
        </w:rPr>
        <w:t>հասցեով</w:t>
      </w:r>
      <w:r w:rsidRPr="005E1F72">
        <w:rPr>
          <w:rFonts w:ascii="GHEA Grapalat" w:hAnsi="GHEA Grapalat" w:cs="Sylfaen"/>
          <w:szCs w:val="24"/>
        </w:rPr>
        <w:t xml:space="preserve"> </w:t>
      </w:r>
      <w:r w:rsidRPr="005E1F72">
        <w:rPr>
          <w:rFonts w:ascii="GHEA Grapalat" w:hAnsi="GHEA Grapalat" w:cs="Sylfaen"/>
          <w:szCs w:val="24"/>
          <w:lang w:val="en-US"/>
        </w:rPr>
        <w:t>գործող</w:t>
      </w:r>
      <w:r w:rsidRPr="005E1F72">
        <w:rPr>
          <w:rFonts w:ascii="GHEA Grapalat" w:hAnsi="GHEA Grapalat" w:cs="Sylfaen"/>
          <w:szCs w:val="24"/>
        </w:rPr>
        <w:t xml:space="preserve"> </w:t>
      </w:r>
      <w:r w:rsidRPr="005E1F72">
        <w:rPr>
          <w:rFonts w:ascii="GHEA Grapalat" w:hAnsi="GHEA Grapalat" w:cs="Sylfaen"/>
          <w:szCs w:val="24"/>
          <w:lang w:val="en-US"/>
        </w:rPr>
        <w:t>ինտերնետային</w:t>
      </w:r>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en-US"/>
        </w:rPr>
        <w:t>Նշված</w:t>
      </w:r>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r w:rsidRPr="005E1F72">
        <w:rPr>
          <w:rFonts w:ascii="GHEA Grapalat" w:hAnsi="GHEA Grapalat" w:cs="Sylfaen"/>
          <w:szCs w:val="24"/>
          <w:lang w:val="en-US"/>
        </w:rPr>
        <w:t>մասնակից</w:t>
      </w:r>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029A240E" w14:textId="77777777" w:rsidR="00096865" w:rsidRPr="005E1F72" w:rsidRDefault="00096865" w:rsidP="00EF3662">
      <w:pPr>
        <w:ind w:firstLine="567"/>
        <w:jc w:val="both"/>
        <w:rPr>
          <w:rFonts w:ascii="GHEA Grapalat" w:hAnsi="GHEA Grapalat" w:cs="Times Armenian"/>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հարաբերությունների</w:t>
      </w:r>
      <w:r w:rsidRPr="005E1F72">
        <w:rPr>
          <w:rFonts w:ascii="GHEA Grapalat" w:hAnsi="GHEA Grapalat" w:cs="Times Armenian"/>
          <w:sz w:val="20"/>
          <w:lang w:val="af-ZA"/>
        </w:rPr>
        <w:t xml:space="preserve"> </w:t>
      </w:r>
      <w:r w:rsidRPr="005E1F72">
        <w:rPr>
          <w:rFonts w:ascii="GHEA Grapalat" w:hAnsi="GHEA Grapalat" w:cs="Sylfaen"/>
          <w:sz w:val="20"/>
        </w:rPr>
        <w:t>նկատմամբ</w:t>
      </w:r>
      <w:r w:rsidRPr="005E1F72">
        <w:rPr>
          <w:rFonts w:ascii="GHEA Grapalat" w:hAnsi="GHEA Grapalat" w:cs="Times Armenian"/>
          <w:sz w:val="20"/>
          <w:lang w:val="af-ZA"/>
        </w:rPr>
        <w:t xml:space="preserve"> </w:t>
      </w:r>
      <w:r w:rsidRPr="005E1F72">
        <w:rPr>
          <w:rFonts w:ascii="GHEA Grapalat" w:hAnsi="GHEA Grapalat" w:cs="Sylfaen"/>
          <w:sz w:val="20"/>
        </w:rPr>
        <w:t>կիրառվում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իրավունքը</w:t>
      </w:r>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վեճերը</w:t>
      </w:r>
      <w:r w:rsidRPr="005E1F72">
        <w:rPr>
          <w:rFonts w:ascii="GHEA Grapalat" w:hAnsi="GHEA Grapalat" w:cs="Times Armenian"/>
          <w:sz w:val="20"/>
          <w:lang w:val="af-ZA"/>
        </w:rPr>
        <w:t xml:space="preserve"> </w:t>
      </w:r>
      <w:r w:rsidRPr="005E1F72">
        <w:rPr>
          <w:rFonts w:ascii="GHEA Grapalat" w:hAnsi="GHEA Grapalat" w:cs="Sylfaen"/>
          <w:sz w:val="20"/>
        </w:rPr>
        <w:t>ենթակա</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քննության</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դատարաններում</w:t>
      </w:r>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6E65EEB8" w14:textId="38F1EB1B" w:rsidR="003E1421" w:rsidRPr="001267F0" w:rsidRDefault="00A81DD5" w:rsidP="00EF366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r w:rsidR="001267F0" w:rsidRPr="001267F0">
        <w:rPr>
          <w:rFonts w:ascii="GHEA Grapalat" w:hAnsi="GHEA Grapalat"/>
          <w:b/>
        </w:rPr>
        <w:t>baghdasaryan_1978@mail.ru</w:t>
      </w:r>
    </w:p>
    <w:p w14:paraId="57840D8B" w14:textId="77777777" w:rsidR="00096865" w:rsidRPr="001267F0" w:rsidRDefault="00F5653D" w:rsidP="00EF3662">
      <w:pPr>
        <w:jc w:val="center"/>
        <w:rPr>
          <w:rFonts w:ascii="GHEA Grapalat" w:hAnsi="GHEA Grapalat"/>
          <w:b/>
          <w:sz w:val="18"/>
          <w:szCs w:val="18"/>
          <w:lang w:val="af-ZA"/>
        </w:rPr>
      </w:pPr>
      <w:r w:rsidRPr="001267F0">
        <w:rPr>
          <w:rFonts w:ascii="GHEA Grapalat" w:hAnsi="GHEA Grapalat"/>
          <w:sz w:val="16"/>
          <w:szCs w:val="16"/>
          <w:lang w:val="af-ZA"/>
        </w:rPr>
        <w:br w:type="page"/>
      </w:r>
      <w:proofErr w:type="gramStart"/>
      <w:r w:rsidR="00096865" w:rsidRPr="001267F0">
        <w:rPr>
          <w:rFonts w:ascii="GHEA Grapalat" w:hAnsi="GHEA Grapalat" w:cs="Sylfaen"/>
          <w:b/>
          <w:sz w:val="18"/>
          <w:szCs w:val="18"/>
        </w:rPr>
        <w:lastRenderedPageBreak/>
        <w:t>ՄԱՍ</w:t>
      </w:r>
      <w:r w:rsidR="00096865" w:rsidRPr="001267F0">
        <w:rPr>
          <w:rFonts w:ascii="GHEA Grapalat" w:hAnsi="GHEA Grapalat" w:cs="Times Armenian"/>
          <w:b/>
          <w:sz w:val="18"/>
          <w:szCs w:val="18"/>
          <w:lang w:val="af-ZA"/>
        </w:rPr>
        <w:t xml:space="preserve">  I</w:t>
      </w:r>
      <w:proofErr w:type="gramEnd"/>
    </w:p>
    <w:p w14:paraId="00087247"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F14CD08" w14:textId="77777777" w:rsidR="00096865" w:rsidRPr="005E1F72" w:rsidRDefault="002B32D6" w:rsidP="00EF3662">
      <w:pPr>
        <w:numPr>
          <w:ilvl w:val="0"/>
          <w:numId w:val="3"/>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3C0A9170" w14:textId="77777777" w:rsidR="002B32D6" w:rsidRPr="002F673B" w:rsidRDefault="002B32D6" w:rsidP="00EF3662">
      <w:pPr>
        <w:ind w:left="360"/>
        <w:jc w:val="center"/>
        <w:rPr>
          <w:rFonts w:ascii="GHEA Grapalat" w:hAnsi="GHEA Grapalat" w:cs="Sylfaen"/>
          <w:b/>
          <w:sz w:val="20"/>
          <w:szCs w:val="20"/>
        </w:rPr>
      </w:pPr>
    </w:p>
    <w:p w14:paraId="7C7A3B84" w14:textId="4E6AB2E9" w:rsidR="00096865" w:rsidRPr="002F673B" w:rsidRDefault="00845AA5" w:rsidP="003501C0">
      <w:pPr>
        <w:pStyle w:val="BodyText"/>
        <w:ind w:right="-7"/>
        <w:rPr>
          <w:rFonts w:ascii="GHEA Grapalat" w:hAnsi="GHEA Grapalat"/>
          <w:i/>
          <w:sz w:val="20"/>
          <w:szCs w:val="20"/>
          <w:lang w:val="af-ZA"/>
        </w:rPr>
      </w:pPr>
      <w:r w:rsidRPr="002F673B">
        <w:rPr>
          <w:rFonts w:ascii="GHEA Grapalat" w:hAnsi="GHEA Grapalat" w:cs="Sylfaen"/>
          <w:sz w:val="20"/>
          <w:szCs w:val="20"/>
        </w:rPr>
        <w:t xml:space="preserve">1.1 </w:t>
      </w:r>
      <w:r w:rsidR="00096865" w:rsidRPr="002F673B">
        <w:rPr>
          <w:rFonts w:ascii="GHEA Grapalat" w:hAnsi="GHEA Grapalat" w:cs="Sylfaen"/>
          <w:sz w:val="20"/>
          <w:szCs w:val="20"/>
        </w:rPr>
        <w:t>Գնման</w:t>
      </w:r>
      <w:r w:rsidR="00096865" w:rsidRPr="002F673B">
        <w:rPr>
          <w:rFonts w:ascii="GHEA Grapalat" w:hAnsi="GHEA Grapalat" w:cs="Sylfaen"/>
          <w:sz w:val="20"/>
          <w:szCs w:val="20"/>
          <w:lang w:val="af-ZA"/>
        </w:rPr>
        <w:t xml:space="preserve"> </w:t>
      </w:r>
      <w:r w:rsidR="00096865" w:rsidRPr="002F673B">
        <w:rPr>
          <w:rFonts w:ascii="GHEA Grapalat" w:hAnsi="GHEA Grapalat" w:cs="Sylfaen"/>
          <w:sz w:val="20"/>
          <w:szCs w:val="20"/>
        </w:rPr>
        <w:t>առարկա</w:t>
      </w:r>
      <w:r w:rsidR="00096865" w:rsidRPr="002F673B">
        <w:rPr>
          <w:rFonts w:ascii="GHEA Grapalat" w:hAnsi="GHEA Grapalat" w:cs="Sylfaen"/>
          <w:sz w:val="20"/>
          <w:szCs w:val="20"/>
          <w:lang w:val="af-ZA"/>
        </w:rPr>
        <w:t xml:space="preserve"> </w:t>
      </w:r>
      <w:r w:rsidR="00096865" w:rsidRPr="002F673B">
        <w:rPr>
          <w:rFonts w:ascii="GHEA Grapalat" w:hAnsi="GHEA Grapalat" w:cs="Sylfaen"/>
          <w:sz w:val="20"/>
          <w:szCs w:val="20"/>
        </w:rPr>
        <w:t>է</w:t>
      </w:r>
      <w:r w:rsidR="00096865" w:rsidRPr="002F673B">
        <w:rPr>
          <w:rFonts w:ascii="GHEA Grapalat" w:hAnsi="GHEA Grapalat" w:cs="Sylfaen"/>
          <w:sz w:val="20"/>
          <w:szCs w:val="20"/>
          <w:lang w:val="af-ZA"/>
        </w:rPr>
        <w:t xml:space="preserve"> </w:t>
      </w:r>
      <w:proofErr w:type="gramStart"/>
      <w:r w:rsidR="00096865" w:rsidRPr="002F673B">
        <w:rPr>
          <w:rFonts w:ascii="GHEA Grapalat" w:hAnsi="GHEA Grapalat" w:cs="Sylfaen"/>
          <w:sz w:val="20"/>
          <w:szCs w:val="20"/>
        </w:rPr>
        <w:t>հանդիսանում</w:t>
      </w:r>
      <w:r w:rsidR="00096865" w:rsidRPr="002F673B">
        <w:rPr>
          <w:rFonts w:ascii="GHEA Grapalat" w:hAnsi="GHEA Grapalat" w:cs="Sylfaen"/>
          <w:sz w:val="20"/>
          <w:szCs w:val="20"/>
          <w:lang w:val="af-ZA"/>
        </w:rPr>
        <w:t xml:space="preserve">  </w:t>
      </w:r>
      <w:r w:rsidR="001267F0" w:rsidRPr="002F673B">
        <w:rPr>
          <w:rFonts w:ascii="GHEA Grapalat" w:hAnsi="GHEA Grapalat" w:cs="Sylfaen"/>
          <w:sz w:val="20"/>
          <w:szCs w:val="20"/>
          <w:lang w:val="hy-AM"/>
        </w:rPr>
        <w:t>Հրազդանի</w:t>
      </w:r>
      <w:proofErr w:type="gramEnd"/>
      <w:r w:rsidR="001267F0" w:rsidRPr="002F673B">
        <w:rPr>
          <w:rFonts w:ascii="GHEA Grapalat" w:hAnsi="GHEA Grapalat" w:cs="Sylfaen"/>
          <w:sz w:val="20"/>
          <w:szCs w:val="20"/>
          <w:lang w:val="hy-AM"/>
        </w:rPr>
        <w:t xml:space="preserve"> համայնքապետարանի</w:t>
      </w:r>
      <w:r w:rsidR="00096865" w:rsidRPr="002F673B">
        <w:rPr>
          <w:rFonts w:ascii="GHEA Grapalat" w:hAnsi="GHEA Grapalat"/>
          <w:sz w:val="20"/>
          <w:szCs w:val="20"/>
          <w:lang w:val="af-ZA"/>
        </w:rPr>
        <w:t xml:space="preserve"> </w:t>
      </w:r>
      <w:r w:rsidR="00096865" w:rsidRPr="002F673B">
        <w:rPr>
          <w:rFonts w:ascii="GHEA Grapalat" w:hAnsi="GHEA Grapalat" w:cs="Sylfaen"/>
          <w:sz w:val="20"/>
          <w:szCs w:val="20"/>
        </w:rPr>
        <w:t>կարիքների</w:t>
      </w:r>
      <w:r w:rsidR="00096865" w:rsidRPr="002F673B">
        <w:rPr>
          <w:rFonts w:ascii="GHEA Grapalat" w:hAnsi="GHEA Grapalat" w:cs="Times Armenian"/>
          <w:sz w:val="20"/>
          <w:szCs w:val="20"/>
          <w:lang w:val="af-ZA"/>
        </w:rPr>
        <w:t xml:space="preserve"> </w:t>
      </w:r>
      <w:r w:rsidR="00096865" w:rsidRPr="002F673B">
        <w:rPr>
          <w:rFonts w:ascii="GHEA Grapalat" w:hAnsi="GHEA Grapalat" w:cs="Sylfaen"/>
          <w:sz w:val="20"/>
          <w:szCs w:val="20"/>
        </w:rPr>
        <w:t>համար</w:t>
      </w:r>
      <w:r w:rsidR="00096865" w:rsidRPr="002F673B">
        <w:rPr>
          <w:rFonts w:ascii="GHEA Grapalat" w:hAnsi="GHEA Grapalat" w:cs="Times Armenian"/>
          <w:sz w:val="20"/>
          <w:szCs w:val="20"/>
          <w:lang w:val="af-ZA"/>
        </w:rPr>
        <w:t>`</w:t>
      </w:r>
      <w:r w:rsidR="00600B75">
        <w:rPr>
          <w:rFonts w:ascii="GHEA Grapalat" w:hAnsi="GHEA Grapalat" w:cs="Times Armenian"/>
          <w:sz w:val="20"/>
          <w:szCs w:val="20"/>
          <w:lang w:val="hy-AM"/>
        </w:rPr>
        <w:t xml:space="preserve"> </w:t>
      </w:r>
      <w:r w:rsidR="00600B75" w:rsidRPr="00AD3580">
        <w:rPr>
          <w:rFonts w:ascii="GHEA Grapalat" w:hAnsi="GHEA Grapalat"/>
          <w:b/>
          <w:sz w:val="18"/>
          <w:szCs w:val="18"/>
          <w:lang w:val="hy-AM"/>
        </w:rPr>
        <w:t>&lt;&lt;</w:t>
      </w:r>
      <w:r w:rsidR="00600B75" w:rsidRPr="00AD3580">
        <w:rPr>
          <w:rFonts w:ascii="GHEA Grapalat" w:hAnsi="GHEA Grapalat" w:cs="Times Armenian"/>
          <w:b/>
          <w:sz w:val="18"/>
          <w:szCs w:val="18"/>
          <w:lang w:val="hy-AM"/>
        </w:rPr>
        <w:t xml:space="preserve">ՀՀ Կոտայքի մարզի Հրազդան համայնքի Կենտրոն թաղամասի փոքր բուլվարային փողոցին հարակից հատվածների բարեկարգման&gt;&gt; </w:t>
      </w:r>
      <w:r w:rsidR="00600B75" w:rsidRPr="00AD3580">
        <w:rPr>
          <w:rFonts w:ascii="GHEA Grapalat" w:hAnsi="GHEA Grapalat"/>
          <w:b/>
          <w:sz w:val="18"/>
          <w:szCs w:val="18"/>
          <w:lang w:val="hy-AM"/>
        </w:rPr>
        <w:t>աշխատանքներ</w:t>
      </w:r>
      <w:r w:rsidR="00600B75">
        <w:rPr>
          <w:rFonts w:ascii="GHEA Grapalat" w:hAnsi="GHEA Grapalat"/>
          <w:b/>
          <w:sz w:val="18"/>
          <w:szCs w:val="18"/>
          <w:lang w:val="hy-AM"/>
        </w:rPr>
        <w:t>ի</w:t>
      </w:r>
      <w:r w:rsidR="00096865" w:rsidRPr="002F673B">
        <w:rPr>
          <w:rFonts w:ascii="GHEA Grapalat" w:hAnsi="GHEA Grapalat"/>
          <w:sz w:val="20"/>
          <w:szCs w:val="20"/>
          <w:lang w:val="af-ZA"/>
        </w:rPr>
        <w:t xml:space="preserve"> </w:t>
      </w:r>
      <w:r w:rsidR="00096865" w:rsidRPr="002F673B">
        <w:rPr>
          <w:rFonts w:ascii="GHEA Grapalat" w:hAnsi="GHEA Grapalat"/>
          <w:sz w:val="20"/>
          <w:szCs w:val="20"/>
        </w:rPr>
        <w:t>ձեռքբերումը</w:t>
      </w:r>
      <w:r w:rsidR="00816505" w:rsidRPr="002F673B">
        <w:rPr>
          <w:rFonts w:ascii="GHEA Grapalat" w:hAnsi="GHEA Grapalat"/>
          <w:sz w:val="20"/>
          <w:szCs w:val="20"/>
          <w:lang w:val="af-ZA"/>
        </w:rPr>
        <w:t xml:space="preserve"> (</w:t>
      </w:r>
      <w:r w:rsidR="00816505" w:rsidRPr="002F673B">
        <w:rPr>
          <w:rFonts w:ascii="GHEA Grapalat" w:hAnsi="GHEA Grapalat"/>
          <w:sz w:val="20"/>
          <w:szCs w:val="20"/>
        </w:rPr>
        <w:t>այսուհետ</w:t>
      </w:r>
      <w:r w:rsidR="00816505" w:rsidRPr="002F673B">
        <w:rPr>
          <w:rFonts w:ascii="GHEA Grapalat" w:hAnsi="GHEA Grapalat"/>
          <w:sz w:val="20"/>
          <w:szCs w:val="20"/>
          <w:lang w:val="af-ZA"/>
        </w:rPr>
        <w:t xml:space="preserve">` </w:t>
      </w:r>
      <w:r w:rsidR="00816505" w:rsidRPr="002F673B">
        <w:rPr>
          <w:rFonts w:ascii="GHEA Grapalat" w:hAnsi="GHEA Grapalat"/>
          <w:sz w:val="20"/>
          <w:szCs w:val="20"/>
        </w:rPr>
        <w:t>նաև</w:t>
      </w:r>
      <w:r w:rsidR="00816505" w:rsidRPr="002F673B">
        <w:rPr>
          <w:rFonts w:ascii="GHEA Grapalat" w:hAnsi="GHEA Grapalat"/>
          <w:sz w:val="20"/>
          <w:szCs w:val="20"/>
          <w:lang w:val="af-ZA"/>
        </w:rPr>
        <w:t xml:space="preserve"> </w:t>
      </w:r>
      <w:r w:rsidR="00816505" w:rsidRPr="002F673B">
        <w:rPr>
          <w:rFonts w:ascii="GHEA Grapalat" w:hAnsi="GHEA Grapalat"/>
          <w:sz w:val="20"/>
          <w:szCs w:val="20"/>
        </w:rPr>
        <w:t>ա</w:t>
      </w:r>
      <w:r w:rsidR="003812AE" w:rsidRPr="002F673B">
        <w:rPr>
          <w:rFonts w:ascii="GHEA Grapalat" w:hAnsi="GHEA Grapalat"/>
          <w:sz w:val="20"/>
          <w:szCs w:val="20"/>
        </w:rPr>
        <w:t>շխատանք</w:t>
      </w:r>
      <w:r w:rsidR="00816505" w:rsidRPr="002F673B">
        <w:rPr>
          <w:rFonts w:ascii="GHEA Grapalat" w:hAnsi="GHEA Grapalat"/>
          <w:sz w:val="20"/>
          <w:szCs w:val="20"/>
          <w:lang w:val="af-ZA"/>
        </w:rPr>
        <w:t>)</w:t>
      </w:r>
      <w:r w:rsidR="00C43524" w:rsidRPr="002F673B">
        <w:rPr>
          <w:rFonts w:ascii="GHEA Grapalat" w:hAnsi="GHEA Grapalat"/>
          <w:sz w:val="20"/>
          <w:szCs w:val="20"/>
          <w:lang w:val="af-ZA"/>
        </w:rPr>
        <w:t>,</w:t>
      </w:r>
      <w:r w:rsidR="00096865" w:rsidRPr="002F673B">
        <w:rPr>
          <w:rFonts w:ascii="GHEA Grapalat" w:hAnsi="GHEA Grapalat"/>
          <w:sz w:val="20"/>
          <w:szCs w:val="20"/>
          <w:lang w:val="af-ZA"/>
        </w:rPr>
        <w:t xml:space="preserve"> </w:t>
      </w:r>
      <w:r w:rsidR="00096865" w:rsidRPr="002F673B">
        <w:rPr>
          <w:rFonts w:ascii="GHEA Grapalat" w:hAnsi="GHEA Grapalat"/>
          <w:sz w:val="20"/>
          <w:szCs w:val="20"/>
        </w:rPr>
        <w:t>որ</w:t>
      </w:r>
      <w:r w:rsidR="008122F5" w:rsidRPr="002F673B">
        <w:rPr>
          <w:rFonts w:ascii="GHEA Grapalat" w:hAnsi="GHEA Grapalat"/>
          <w:sz w:val="20"/>
          <w:szCs w:val="20"/>
          <w:lang w:val="hy-AM"/>
        </w:rPr>
        <w:t>ը</w:t>
      </w:r>
      <w:r w:rsidR="00096865" w:rsidRPr="002F673B">
        <w:rPr>
          <w:rFonts w:ascii="GHEA Grapalat" w:hAnsi="GHEA Grapalat"/>
          <w:sz w:val="20"/>
          <w:szCs w:val="20"/>
          <w:lang w:val="af-ZA"/>
        </w:rPr>
        <w:t xml:space="preserve"> </w:t>
      </w:r>
      <w:r w:rsidR="00096865" w:rsidRPr="002F673B">
        <w:rPr>
          <w:rFonts w:ascii="GHEA Grapalat" w:hAnsi="GHEA Grapalat"/>
          <w:sz w:val="20"/>
          <w:szCs w:val="20"/>
        </w:rPr>
        <w:t>խմբավորված</w:t>
      </w:r>
      <w:r w:rsidR="00096865" w:rsidRPr="002F673B">
        <w:rPr>
          <w:rFonts w:ascii="GHEA Grapalat" w:hAnsi="GHEA Grapalat"/>
          <w:sz w:val="20"/>
          <w:szCs w:val="20"/>
          <w:lang w:val="af-ZA"/>
        </w:rPr>
        <w:t xml:space="preserve">  </w:t>
      </w:r>
      <w:r w:rsidR="008122F5" w:rsidRPr="002F673B">
        <w:rPr>
          <w:rFonts w:ascii="GHEA Grapalat" w:hAnsi="GHEA Grapalat"/>
          <w:sz w:val="20"/>
          <w:szCs w:val="20"/>
          <w:lang w:val="hy-AM"/>
        </w:rPr>
        <w:t>է</w:t>
      </w:r>
      <w:r w:rsidR="00096865" w:rsidRPr="002F673B">
        <w:rPr>
          <w:rFonts w:ascii="GHEA Grapalat" w:hAnsi="GHEA Grapalat"/>
          <w:sz w:val="20"/>
          <w:szCs w:val="20"/>
          <w:lang w:val="af-ZA"/>
        </w:rPr>
        <w:t xml:space="preserve"> </w:t>
      </w:r>
      <w:r w:rsidR="00E20748" w:rsidRPr="003501C0">
        <w:rPr>
          <w:rFonts w:ascii="GHEA Grapalat" w:hAnsi="GHEA Grapalat"/>
          <w:b/>
          <w:sz w:val="20"/>
          <w:szCs w:val="20"/>
          <w:lang w:val="hy-AM"/>
        </w:rPr>
        <w:t>1</w:t>
      </w:r>
      <w:r w:rsidR="00096865" w:rsidRPr="002F673B">
        <w:rPr>
          <w:rFonts w:ascii="GHEA Grapalat" w:hAnsi="GHEA Grapalat" w:cs="Sylfaen"/>
          <w:sz w:val="20"/>
          <w:szCs w:val="20"/>
        </w:rPr>
        <w:t>չափաբաժ</w:t>
      </w:r>
      <w:r w:rsidR="00E20748" w:rsidRPr="002F673B">
        <w:rPr>
          <w:rFonts w:ascii="GHEA Grapalat" w:hAnsi="GHEA Grapalat" w:cs="Sylfaen"/>
          <w:sz w:val="20"/>
          <w:szCs w:val="20"/>
          <w:lang w:val="hy-AM"/>
        </w:rPr>
        <w:t>ն</w:t>
      </w:r>
      <w:r w:rsidR="00753E6E" w:rsidRPr="002F673B">
        <w:rPr>
          <w:rFonts w:ascii="GHEA Grapalat" w:hAnsi="GHEA Grapalat" w:cs="Sylfaen"/>
          <w:sz w:val="20"/>
          <w:szCs w:val="20"/>
        </w:rPr>
        <w:t>ում</w:t>
      </w:r>
      <w:r w:rsidR="00096865" w:rsidRPr="002F673B">
        <w:rPr>
          <w:rFonts w:ascii="GHEA Grapalat" w:hAnsi="GHEA Grapalat" w:cs="Times Armenian"/>
          <w:sz w:val="20"/>
          <w:szCs w:val="2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0812F9" w:rsidRPr="00417B96" w14:paraId="42627B0B" w14:textId="77777777" w:rsidTr="00640568">
        <w:trPr>
          <w:trHeight w:val="420"/>
        </w:trPr>
        <w:tc>
          <w:tcPr>
            <w:tcW w:w="3402" w:type="dxa"/>
            <w:gridSpan w:val="2"/>
            <w:vAlign w:val="center"/>
          </w:tcPr>
          <w:p w14:paraId="784A423E" w14:textId="114D8A78" w:rsidR="000812F9" w:rsidRPr="008122F5" w:rsidRDefault="000812F9" w:rsidP="00273411">
            <w:pPr>
              <w:pStyle w:val="BodyTextIndent2"/>
              <w:spacing w:line="240" w:lineRule="auto"/>
              <w:ind w:firstLine="0"/>
              <w:jc w:val="center"/>
              <w:rPr>
                <w:rFonts w:ascii="GHEA Grapalat" w:hAnsi="GHEA Grapalat"/>
                <w:b/>
                <w:bCs/>
                <w:i/>
                <w:iCs/>
                <w:sz w:val="16"/>
                <w:szCs w:val="16"/>
              </w:rPr>
            </w:pPr>
            <w:r w:rsidRPr="008122F5">
              <w:rPr>
                <w:rFonts w:ascii="GHEA Grapalat" w:hAnsi="GHEA Grapalat"/>
                <w:b/>
                <w:bCs/>
                <w:i/>
                <w:iCs/>
                <w:sz w:val="16"/>
                <w:szCs w:val="16"/>
              </w:rPr>
              <w:t xml:space="preserve">Չափաբաժինների </w:t>
            </w:r>
          </w:p>
        </w:tc>
        <w:tc>
          <w:tcPr>
            <w:tcW w:w="6948" w:type="dxa"/>
            <w:vMerge w:val="restart"/>
            <w:vAlign w:val="center"/>
          </w:tcPr>
          <w:p w14:paraId="53DC3823" w14:textId="77777777" w:rsidR="000812F9" w:rsidRPr="008122F5" w:rsidRDefault="000812F9" w:rsidP="00EF3662">
            <w:pPr>
              <w:pStyle w:val="BodyTextIndent2"/>
              <w:spacing w:line="240" w:lineRule="auto"/>
              <w:ind w:firstLine="0"/>
              <w:jc w:val="center"/>
              <w:rPr>
                <w:rFonts w:ascii="GHEA Grapalat" w:hAnsi="GHEA Grapalat"/>
                <w:b/>
                <w:bCs/>
                <w:i/>
                <w:iCs/>
                <w:sz w:val="18"/>
                <w:szCs w:val="18"/>
              </w:rPr>
            </w:pPr>
            <w:r w:rsidRPr="008122F5">
              <w:rPr>
                <w:rFonts w:ascii="GHEA Grapalat" w:hAnsi="GHEA Grapalat"/>
                <w:b/>
                <w:bCs/>
                <w:i/>
                <w:iCs/>
                <w:sz w:val="18"/>
                <w:szCs w:val="18"/>
              </w:rPr>
              <w:t>Չափաբաժնի անվանումը</w:t>
            </w:r>
          </w:p>
        </w:tc>
      </w:tr>
      <w:tr w:rsidR="000812F9" w:rsidRPr="00417B96" w14:paraId="41293A86" w14:textId="77777777" w:rsidTr="00640568">
        <w:trPr>
          <w:trHeight w:val="202"/>
        </w:trPr>
        <w:tc>
          <w:tcPr>
            <w:tcW w:w="1701" w:type="dxa"/>
            <w:vAlign w:val="center"/>
          </w:tcPr>
          <w:p w14:paraId="0C764753" w14:textId="6B4BFC73" w:rsidR="000812F9" w:rsidRPr="008122F5" w:rsidRDefault="00273411" w:rsidP="00EF3662">
            <w:pPr>
              <w:pStyle w:val="BodyTextIndent2"/>
              <w:spacing w:line="240" w:lineRule="auto"/>
              <w:jc w:val="center"/>
              <w:rPr>
                <w:rFonts w:ascii="GHEA Grapalat" w:hAnsi="GHEA Grapalat"/>
                <w:b/>
                <w:bCs/>
                <w:i/>
                <w:iCs/>
                <w:sz w:val="16"/>
                <w:szCs w:val="16"/>
              </w:rPr>
            </w:pPr>
            <w:r w:rsidRPr="008122F5">
              <w:rPr>
                <w:rFonts w:ascii="GHEA Grapalat" w:hAnsi="GHEA Grapalat"/>
                <w:b/>
                <w:bCs/>
                <w:i/>
                <w:iCs/>
                <w:sz w:val="16"/>
                <w:szCs w:val="16"/>
              </w:rPr>
              <w:t>համարները</w:t>
            </w:r>
          </w:p>
        </w:tc>
        <w:tc>
          <w:tcPr>
            <w:tcW w:w="1701" w:type="dxa"/>
            <w:vAlign w:val="center"/>
          </w:tcPr>
          <w:p w14:paraId="2DBBD8EB" w14:textId="39FB4B80" w:rsidR="000812F9" w:rsidRPr="008122F5" w:rsidRDefault="00273411" w:rsidP="00EF3662">
            <w:pPr>
              <w:pStyle w:val="BodyTextIndent2"/>
              <w:spacing w:line="240" w:lineRule="auto"/>
              <w:jc w:val="center"/>
              <w:rPr>
                <w:rFonts w:ascii="GHEA Grapalat" w:hAnsi="GHEA Grapalat"/>
                <w:b/>
                <w:bCs/>
                <w:i/>
                <w:iCs/>
                <w:sz w:val="16"/>
                <w:szCs w:val="16"/>
              </w:rPr>
            </w:pPr>
            <w:r w:rsidRPr="008122F5">
              <w:rPr>
                <w:rFonts w:ascii="GHEA Grapalat" w:hAnsi="GHEA Grapalat"/>
                <w:b/>
                <w:bCs/>
                <w:i/>
                <w:iCs/>
                <w:sz w:val="16"/>
                <w:szCs w:val="16"/>
                <w:lang w:val="hy-AM"/>
              </w:rPr>
              <w:t>գնման</w:t>
            </w:r>
            <w:r w:rsidRPr="008122F5">
              <w:rPr>
                <w:rFonts w:ascii="GHEA Grapalat" w:hAnsi="GHEA Grapalat"/>
                <w:b/>
                <w:bCs/>
                <w:i/>
                <w:iCs/>
                <w:sz w:val="16"/>
                <w:szCs w:val="16"/>
                <w:lang w:val="en-US"/>
              </w:rPr>
              <w:t xml:space="preserve"> </w:t>
            </w:r>
            <w:r w:rsidRPr="008122F5">
              <w:rPr>
                <w:rFonts w:ascii="GHEA Grapalat" w:hAnsi="GHEA Grapalat"/>
                <w:b/>
                <w:bCs/>
                <w:i/>
                <w:iCs/>
                <w:sz w:val="16"/>
                <w:szCs w:val="16"/>
                <w:lang w:val="hy-AM"/>
              </w:rPr>
              <w:t xml:space="preserve"> գինը</w:t>
            </w:r>
          </w:p>
        </w:tc>
        <w:tc>
          <w:tcPr>
            <w:tcW w:w="6948" w:type="dxa"/>
            <w:vMerge/>
            <w:vAlign w:val="center"/>
          </w:tcPr>
          <w:p w14:paraId="309AE3FD" w14:textId="2907DD27" w:rsidR="000812F9" w:rsidRPr="00417B96" w:rsidRDefault="000812F9" w:rsidP="00EF3662">
            <w:pPr>
              <w:pStyle w:val="BodyTextIndent2"/>
              <w:spacing w:line="240" w:lineRule="auto"/>
              <w:ind w:firstLine="0"/>
              <w:jc w:val="center"/>
              <w:rPr>
                <w:rFonts w:ascii="GHEA Grapalat" w:hAnsi="GHEA Grapalat"/>
                <w:b/>
                <w:bCs/>
                <w:i/>
                <w:iCs/>
              </w:rPr>
            </w:pPr>
          </w:p>
        </w:tc>
      </w:tr>
      <w:tr w:rsidR="000812F9" w:rsidRPr="001F168E" w14:paraId="44CE3AC3" w14:textId="77777777" w:rsidTr="00640568">
        <w:tc>
          <w:tcPr>
            <w:tcW w:w="1701" w:type="dxa"/>
            <w:vAlign w:val="center"/>
          </w:tcPr>
          <w:p w14:paraId="57173727" w14:textId="77777777" w:rsidR="000812F9" w:rsidRPr="008122F5" w:rsidRDefault="000812F9" w:rsidP="00EF3662">
            <w:pPr>
              <w:pStyle w:val="BodyTextIndent2"/>
              <w:spacing w:line="240" w:lineRule="auto"/>
              <w:ind w:firstLine="0"/>
              <w:jc w:val="center"/>
              <w:rPr>
                <w:rFonts w:ascii="GHEA Grapalat" w:hAnsi="GHEA Grapalat"/>
                <w:b/>
                <w:sz w:val="16"/>
                <w:szCs w:val="16"/>
              </w:rPr>
            </w:pPr>
            <w:bookmarkStart w:id="3" w:name="_GoBack" w:colFirst="2" w:colLast="2"/>
            <w:r w:rsidRPr="008122F5">
              <w:rPr>
                <w:rFonts w:ascii="GHEA Grapalat" w:hAnsi="GHEA Grapalat"/>
                <w:b/>
                <w:sz w:val="16"/>
                <w:szCs w:val="16"/>
              </w:rPr>
              <w:t>1</w:t>
            </w:r>
          </w:p>
        </w:tc>
        <w:tc>
          <w:tcPr>
            <w:tcW w:w="1701" w:type="dxa"/>
            <w:vAlign w:val="center"/>
          </w:tcPr>
          <w:p w14:paraId="1D48A52A" w14:textId="3DA441BD" w:rsidR="000812F9" w:rsidRPr="008122F5" w:rsidRDefault="00600B75" w:rsidP="000812F9">
            <w:pPr>
              <w:pStyle w:val="BodyTextIndent2"/>
              <w:spacing w:line="240" w:lineRule="auto"/>
              <w:ind w:firstLine="0"/>
              <w:jc w:val="center"/>
              <w:rPr>
                <w:rFonts w:ascii="GHEA Grapalat" w:hAnsi="GHEA Grapalat"/>
                <w:b/>
                <w:i/>
                <w:sz w:val="16"/>
                <w:szCs w:val="16"/>
                <w:lang w:val="hy-AM"/>
              </w:rPr>
            </w:pPr>
            <w:r>
              <w:rPr>
                <w:rFonts w:ascii="GHEA Grapalat" w:hAnsi="GHEA Grapalat"/>
                <w:b/>
                <w:i/>
                <w:sz w:val="16"/>
                <w:szCs w:val="16"/>
                <w:lang w:val="hy-AM"/>
              </w:rPr>
              <w:t>7 138 600</w:t>
            </w:r>
          </w:p>
        </w:tc>
        <w:tc>
          <w:tcPr>
            <w:tcW w:w="6948" w:type="dxa"/>
            <w:vAlign w:val="center"/>
          </w:tcPr>
          <w:p w14:paraId="30ABAB0F" w14:textId="3D89C1E3" w:rsidR="000812F9" w:rsidRPr="00931F56" w:rsidRDefault="00600B75" w:rsidP="006E6A24">
            <w:pPr>
              <w:pStyle w:val="BodyTextIndent2"/>
              <w:spacing w:line="240" w:lineRule="auto"/>
              <w:ind w:firstLine="0"/>
              <w:jc w:val="left"/>
              <w:rPr>
                <w:rFonts w:ascii="GHEA Grapalat" w:hAnsi="GHEA Grapalat"/>
                <w:i/>
                <w:sz w:val="18"/>
                <w:szCs w:val="18"/>
                <w:u w:val="single"/>
                <w:vertAlign w:val="subscript"/>
              </w:rPr>
            </w:pPr>
            <w:r w:rsidRPr="00AD3580">
              <w:rPr>
                <w:rFonts w:ascii="GHEA Grapalat" w:hAnsi="GHEA Grapalat"/>
                <w:b/>
                <w:sz w:val="18"/>
                <w:szCs w:val="18"/>
                <w:lang w:val="hy-AM"/>
              </w:rPr>
              <w:t>&lt;&lt;</w:t>
            </w:r>
            <w:r w:rsidRPr="00AD3580">
              <w:rPr>
                <w:rFonts w:ascii="GHEA Grapalat" w:hAnsi="GHEA Grapalat" w:cs="Times Armenian"/>
                <w:b/>
                <w:sz w:val="18"/>
                <w:szCs w:val="18"/>
                <w:lang w:val="hy-AM"/>
              </w:rPr>
              <w:t xml:space="preserve">ՀՀ Կոտայքի մարզի Հրազդան համայնքի Կենտրոն թաղամասի փոքր բուլվարային փողոցին հարակից հատվածների բարեկարգման&gt;&gt; </w:t>
            </w:r>
            <w:r w:rsidRPr="00AD3580">
              <w:rPr>
                <w:rFonts w:ascii="GHEA Grapalat" w:hAnsi="GHEA Grapalat"/>
                <w:b/>
                <w:sz w:val="18"/>
                <w:szCs w:val="18"/>
                <w:lang w:val="hy-AM"/>
              </w:rPr>
              <w:t>աշխատանքներ</w:t>
            </w:r>
          </w:p>
        </w:tc>
      </w:tr>
      <w:bookmarkEnd w:id="3"/>
    </w:tbl>
    <w:p w14:paraId="4E3EEBF0" w14:textId="77777777" w:rsidR="00B051BE" w:rsidRPr="00417B96" w:rsidRDefault="00B051BE" w:rsidP="00EF3662">
      <w:pPr>
        <w:pStyle w:val="BodyTextIndent2"/>
        <w:spacing w:line="240" w:lineRule="auto"/>
        <w:ind w:firstLine="567"/>
        <w:rPr>
          <w:rFonts w:ascii="GHEA Grapalat" w:hAnsi="GHEA Grapalat"/>
        </w:rPr>
      </w:pPr>
    </w:p>
    <w:p w14:paraId="5EEE3A4A" w14:textId="77777777" w:rsidR="00417B96" w:rsidRDefault="00816505" w:rsidP="00EF3662">
      <w:pPr>
        <w:pStyle w:val="BodyTextIndent2"/>
        <w:spacing w:line="240" w:lineRule="auto"/>
        <w:ind w:firstLine="567"/>
        <w:rPr>
          <w:rFonts w:ascii="GHEA Grapalat" w:hAnsi="GHEA Grapalat"/>
        </w:rPr>
      </w:pPr>
      <w:r w:rsidRPr="00417B96">
        <w:rPr>
          <w:rFonts w:ascii="GHEA Grapalat" w:hAnsi="GHEA Grapalat"/>
        </w:rPr>
        <w:t>Ա</w:t>
      </w:r>
      <w:r w:rsidR="00AA18C8" w:rsidRPr="00417B96">
        <w:rPr>
          <w:rFonts w:ascii="GHEA Grapalat" w:hAnsi="GHEA Grapalat"/>
        </w:rPr>
        <w:t xml:space="preserve">շխատանքի </w:t>
      </w:r>
      <w:r w:rsidR="00096865" w:rsidRPr="00417B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17B96">
        <w:rPr>
          <w:rFonts w:ascii="GHEA Grapalat" w:hAnsi="GHEA Grapalat"/>
        </w:rPr>
        <w:t xml:space="preserve">կնքվելիք </w:t>
      </w:r>
      <w:r w:rsidR="00096865" w:rsidRPr="00417B96">
        <w:rPr>
          <w:rFonts w:ascii="GHEA Grapalat" w:hAnsi="GHEA Grapalat"/>
        </w:rPr>
        <w:t xml:space="preserve">պայմանագրի անբաժանելի մասը, որի նախագիծը ներկայացված է սույն հրավերի N </w:t>
      </w:r>
      <w:r w:rsidR="00177245" w:rsidRPr="00417B96">
        <w:rPr>
          <w:rFonts w:ascii="GHEA Grapalat" w:hAnsi="GHEA Grapalat"/>
        </w:rPr>
        <w:t>6</w:t>
      </w:r>
      <w:r w:rsidR="00096865" w:rsidRPr="00417B96">
        <w:rPr>
          <w:rFonts w:ascii="GHEA Grapalat" w:hAnsi="GHEA Grapalat"/>
        </w:rPr>
        <w:t xml:space="preserve"> հավելվածում</w:t>
      </w:r>
      <w:r w:rsidR="004D5671" w:rsidRPr="00417B96">
        <w:rPr>
          <w:rFonts w:ascii="GHEA Grapalat" w:hAnsi="GHEA Grapalat"/>
        </w:rPr>
        <w:t>։</w:t>
      </w:r>
    </w:p>
    <w:p w14:paraId="743F1C7F" w14:textId="77777777" w:rsidR="0085236E" w:rsidRPr="005E1F72" w:rsidRDefault="00845AA5" w:rsidP="00EF3662">
      <w:pPr>
        <w:pStyle w:val="BodyTextIndent2"/>
        <w:spacing w:line="240" w:lineRule="auto"/>
        <w:ind w:firstLine="567"/>
        <w:rPr>
          <w:rFonts w:ascii="GHEA Grapalat" w:hAnsi="GHEA Grapalat"/>
        </w:rPr>
      </w:pPr>
      <w:r w:rsidRPr="005E1F72">
        <w:rPr>
          <w:rFonts w:ascii="GHEA Grapalat" w:hAnsi="GHEA Grapalat"/>
        </w:rPr>
        <w:t>1.2 Սույն ընթացակարգի շրջանակում</w:t>
      </w:r>
      <w:r w:rsidR="0085236E" w:rsidRPr="005E1F72">
        <w:rPr>
          <w:rFonts w:ascii="GHEA Grapalat" w:hAnsi="GHEA Grapalat"/>
        </w:rPr>
        <w:t>,</w:t>
      </w:r>
      <w:r w:rsidRPr="005E1F72">
        <w:rPr>
          <w:rFonts w:ascii="GHEA Grapalat" w:hAnsi="GHEA Grapalat"/>
        </w:rPr>
        <w:t xml:space="preserve"> </w:t>
      </w:r>
      <w:r w:rsidR="0085236E" w:rsidRPr="005E1F72">
        <w:rPr>
          <w:rFonts w:ascii="GHEA Grapalat" w:hAnsi="GHEA Grapalat"/>
        </w:rPr>
        <w:t>ընտրված մասնակցի առաջարկության հիման վրա, կհատկացվի կանխավճար` ներքոհիշյալ չափով և ժամկետներում`</w:t>
      </w:r>
    </w:p>
    <w:p w14:paraId="34351864" w14:textId="77777777" w:rsidR="006C08B6" w:rsidRPr="005E1F72" w:rsidRDefault="006C08B6" w:rsidP="00EF3662">
      <w:pPr>
        <w:pStyle w:val="BodyTextIndent2"/>
        <w:spacing w:line="240" w:lineRule="auto"/>
        <w:ind w:firstLine="567"/>
        <w:rPr>
          <w:rFonts w:ascii="GHEA Grapalat" w:hAnsi="GHEA Grapalat"/>
        </w:rPr>
      </w:pPr>
    </w:p>
    <w:p w14:paraId="53BF8FB0" w14:textId="77777777" w:rsidR="00096865" w:rsidRPr="005E1F72" w:rsidRDefault="00096865" w:rsidP="00EF3662">
      <w:pPr>
        <w:ind w:firstLine="567"/>
        <w:rPr>
          <w:rFonts w:ascii="GHEA Grapalat" w:hAnsi="GHEA Grapalat" w:cs="Sylfaen"/>
          <w:i/>
          <w:sz w:val="20"/>
          <w:lang w:val="es-ES"/>
        </w:rPr>
      </w:pPr>
    </w:p>
    <w:p w14:paraId="76F83AEF" w14:textId="77777777" w:rsidR="00845AA5" w:rsidRPr="005E1F72" w:rsidRDefault="00845AA5" w:rsidP="00EF3662">
      <w:pPr>
        <w:ind w:firstLine="567"/>
        <w:rPr>
          <w:rFonts w:ascii="GHEA Grapalat" w:hAnsi="GHEA Grapalat" w:cs="Sylfaen"/>
          <w:i/>
          <w:sz w:val="20"/>
          <w:lang w:val="es-ES"/>
        </w:rPr>
      </w:pPr>
    </w:p>
    <w:p w14:paraId="2BF9E786"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D33CD88" w14:textId="77777777" w:rsidR="00096865" w:rsidRPr="005E1F72" w:rsidRDefault="00096865" w:rsidP="00EF3662">
      <w:pPr>
        <w:ind w:firstLine="567"/>
        <w:jc w:val="both"/>
        <w:rPr>
          <w:rFonts w:ascii="GHEA Grapalat" w:hAnsi="GHEA Grapalat"/>
          <w:szCs w:val="22"/>
          <w:lang w:val="es-ES"/>
        </w:rPr>
      </w:pPr>
    </w:p>
    <w:p w14:paraId="3760A9AE" w14:textId="77777777" w:rsidR="00753E6E" w:rsidRPr="00640568" w:rsidRDefault="00096865" w:rsidP="00EF3662">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00753E6E" w:rsidRPr="00640568">
        <w:rPr>
          <w:rFonts w:ascii="GHEA Grapalat" w:hAnsi="GHEA Grapalat" w:cs="Sylfaen"/>
          <w:sz w:val="20"/>
          <w:lang w:val="ru-RU"/>
        </w:rPr>
        <w:t>Սույն</w:t>
      </w:r>
      <w:r w:rsidR="00753E6E" w:rsidRPr="00640568">
        <w:rPr>
          <w:rFonts w:ascii="GHEA Grapalat" w:hAnsi="GHEA Grapalat" w:cs="Arial Armenian"/>
          <w:sz w:val="20"/>
          <w:lang w:val="es-ES"/>
        </w:rPr>
        <w:t xml:space="preserve"> </w:t>
      </w:r>
      <w:r w:rsidR="00EB487B" w:rsidRPr="00640568">
        <w:rPr>
          <w:rFonts w:ascii="GHEA Grapalat" w:hAnsi="GHEA Grapalat" w:cs="Arial Armenian"/>
          <w:sz w:val="20"/>
          <w:lang w:val="es-ES"/>
        </w:rPr>
        <w:t xml:space="preserve"> </w:t>
      </w:r>
      <w:r w:rsidR="006F49AA" w:rsidRPr="00640568">
        <w:rPr>
          <w:rFonts w:ascii="GHEA Grapalat" w:hAnsi="GHEA Grapalat" w:cs="Arial Armenian"/>
          <w:sz w:val="20"/>
          <w:lang w:val="es-ES"/>
        </w:rPr>
        <w:t xml:space="preserve">ընթացակարգին </w:t>
      </w:r>
      <w:r w:rsidR="00753E6E" w:rsidRPr="00640568">
        <w:rPr>
          <w:rFonts w:ascii="GHEA Grapalat" w:hAnsi="GHEA Grapalat" w:cs="Sylfaen"/>
          <w:sz w:val="20"/>
          <w:lang w:val="ru-RU"/>
        </w:rPr>
        <w:t>մասնակցելու</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իրավունք</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չունեն</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անձինք</w:t>
      </w:r>
      <w:r w:rsidR="00753E6E" w:rsidRPr="00640568">
        <w:rPr>
          <w:rFonts w:ascii="GHEA Grapalat" w:hAnsi="GHEA Grapalat" w:cs="Sylfaen"/>
          <w:sz w:val="20"/>
          <w:lang w:val="es-ES"/>
        </w:rPr>
        <w:t>.</w:t>
      </w:r>
    </w:p>
    <w:p w14:paraId="125A58CC" w14:textId="77777777" w:rsidR="00753E6E" w:rsidRPr="00640568" w:rsidRDefault="00753E6E" w:rsidP="00417B96">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դատական</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ճանաչվել</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սնանկ</w:t>
      </w:r>
      <w:r w:rsidRPr="00640568">
        <w:rPr>
          <w:rFonts w:ascii="GHEA Grapalat" w:hAnsi="GHEA Grapalat"/>
          <w:sz w:val="20"/>
          <w:szCs w:val="20"/>
          <w:lang w:val="es-ES"/>
        </w:rPr>
        <w:t xml:space="preserve">. </w:t>
      </w:r>
    </w:p>
    <w:p w14:paraId="2AC6CC3E" w14:textId="6E534B49" w:rsidR="00753E6E" w:rsidRPr="00640568" w:rsidRDefault="00753E6E" w:rsidP="00417B96">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որոնց</w:t>
      </w:r>
      <w:r w:rsidRPr="00640568">
        <w:rPr>
          <w:rFonts w:ascii="GHEA Grapalat" w:hAnsi="GHEA Grapalat"/>
          <w:sz w:val="20"/>
          <w:szCs w:val="20"/>
          <w:lang w:val="es-ES"/>
        </w:rPr>
        <w:t xml:space="preserve"> </w:t>
      </w:r>
      <w:r w:rsidRPr="00640568">
        <w:rPr>
          <w:rFonts w:ascii="GHEA Grapalat" w:hAnsi="GHEA Grapalat" w:cs="Sylfaen"/>
          <w:sz w:val="20"/>
          <w:szCs w:val="20"/>
        </w:rPr>
        <w:t>գործադիր</w:t>
      </w:r>
      <w:r w:rsidRPr="00640568">
        <w:rPr>
          <w:rFonts w:ascii="GHEA Grapalat" w:hAnsi="GHEA Grapalat"/>
          <w:sz w:val="20"/>
          <w:szCs w:val="20"/>
          <w:lang w:val="es-ES"/>
        </w:rPr>
        <w:t xml:space="preserve"> </w:t>
      </w:r>
      <w:r w:rsidRPr="00640568">
        <w:rPr>
          <w:rFonts w:ascii="GHEA Grapalat" w:hAnsi="GHEA Grapalat" w:cs="Sylfaen"/>
          <w:sz w:val="20"/>
          <w:szCs w:val="20"/>
        </w:rPr>
        <w:t>մարմնի</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ներկայացուցիչը</w:t>
      </w:r>
      <w:r w:rsidRPr="00640568">
        <w:rPr>
          <w:rFonts w:ascii="GHEA Grapalat" w:hAnsi="GHEA Grapalat"/>
          <w:sz w:val="20"/>
          <w:szCs w:val="20"/>
          <w:lang w:val="es-ES"/>
        </w:rPr>
        <w:t xml:space="preserve"> </w:t>
      </w:r>
      <w:r w:rsidRPr="00640568">
        <w:rPr>
          <w:rFonts w:ascii="GHEA Grapalat" w:hAnsi="GHEA Grapalat" w:cs="Sylfaen"/>
          <w:sz w:val="20"/>
          <w:szCs w:val="20"/>
        </w:rPr>
        <w:t>հայտը</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cs="Sylfaen"/>
          <w:sz w:val="20"/>
          <w:szCs w:val="20"/>
        </w:rPr>
        <w:t>օրվան</w:t>
      </w:r>
      <w:r w:rsidRPr="00640568">
        <w:rPr>
          <w:rFonts w:ascii="GHEA Grapalat" w:hAnsi="GHEA Grapalat"/>
          <w:sz w:val="20"/>
          <w:szCs w:val="20"/>
          <w:lang w:val="es-ES"/>
        </w:rPr>
        <w:t xml:space="preserve"> </w:t>
      </w:r>
      <w:r w:rsidRPr="00640568">
        <w:rPr>
          <w:rFonts w:ascii="GHEA Grapalat" w:hAnsi="GHEA Grapalat" w:cs="Sylfaen"/>
          <w:sz w:val="20"/>
          <w:szCs w:val="20"/>
        </w:rPr>
        <w:t>նախորդող</w:t>
      </w:r>
      <w:r w:rsidRPr="00640568">
        <w:rPr>
          <w:rFonts w:ascii="GHEA Grapalat" w:hAnsi="GHEA Grapalat"/>
          <w:sz w:val="20"/>
          <w:szCs w:val="20"/>
          <w:lang w:val="es-ES"/>
        </w:rPr>
        <w:t xml:space="preserve"> </w:t>
      </w:r>
      <w:r w:rsidR="00BE4C88" w:rsidRPr="00640568">
        <w:rPr>
          <w:rFonts w:ascii="GHEA Grapalat" w:hAnsi="GHEA Grapalat" w:cs="Sylfaen"/>
          <w:sz w:val="20"/>
          <w:szCs w:val="20"/>
          <w:lang w:val="hy-AM"/>
        </w:rPr>
        <w:t xml:space="preserve">հինգ </w:t>
      </w:r>
      <w:r w:rsidRPr="00640568">
        <w:rPr>
          <w:rFonts w:ascii="GHEA Grapalat" w:hAnsi="GHEA Grapalat" w:cs="Sylfaen"/>
          <w:sz w:val="20"/>
          <w:szCs w:val="20"/>
        </w:rPr>
        <w:t>տարիների</w:t>
      </w:r>
      <w:r w:rsidRPr="00640568">
        <w:rPr>
          <w:rFonts w:ascii="GHEA Grapalat" w:hAnsi="GHEA Grapalat"/>
          <w:sz w:val="20"/>
          <w:szCs w:val="20"/>
          <w:lang w:val="es-ES"/>
        </w:rPr>
        <w:t xml:space="preserve"> </w:t>
      </w:r>
      <w:r w:rsidRPr="00640568">
        <w:rPr>
          <w:rFonts w:ascii="GHEA Grapalat" w:hAnsi="GHEA Grapalat" w:cs="Sylfaen"/>
          <w:sz w:val="20"/>
          <w:szCs w:val="20"/>
        </w:rPr>
        <w:t>ընթացքում</w:t>
      </w:r>
      <w:r w:rsidRPr="00640568">
        <w:rPr>
          <w:rFonts w:ascii="GHEA Grapalat" w:hAnsi="GHEA Grapalat"/>
          <w:sz w:val="20"/>
          <w:szCs w:val="20"/>
          <w:lang w:val="es-ES"/>
        </w:rPr>
        <w:t xml:space="preserve"> </w:t>
      </w:r>
      <w:r w:rsidRPr="00640568">
        <w:rPr>
          <w:rFonts w:ascii="GHEA Grapalat" w:hAnsi="GHEA Grapalat" w:cs="Sylfaen"/>
          <w:sz w:val="20"/>
          <w:szCs w:val="20"/>
        </w:rPr>
        <w:t>դատապարտված</w:t>
      </w:r>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r w:rsidRPr="00640568">
        <w:rPr>
          <w:rFonts w:ascii="GHEA Grapalat" w:hAnsi="GHEA Grapalat" w:cs="Sylfaen"/>
          <w:sz w:val="20"/>
          <w:szCs w:val="20"/>
        </w:rPr>
        <w:t>եղել</w:t>
      </w:r>
      <w:r w:rsidRPr="00640568">
        <w:rPr>
          <w:rFonts w:ascii="GHEA Grapalat" w:hAnsi="GHEA Grapalat"/>
          <w:sz w:val="20"/>
          <w:szCs w:val="20"/>
          <w:lang w:val="es-ES"/>
        </w:rPr>
        <w:t xml:space="preserve"> </w:t>
      </w:r>
      <w:r w:rsidRPr="00640568">
        <w:rPr>
          <w:rFonts w:ascii="GHEA Grapalat" w:hAnsi="GHEA Grapalat"/>
          <w:sz w:val="20"/>
          <w:szCs w:val="20"/>
        </w:rPr>
        <w:t>ահաբեկչության</w:t>
      </w:r>
      <w:r w:rsidRPr="00640568">
        <w:rPr>
          <w:rFonts w:ascii="GHEA Grapalat" w:hAnsi="GHEA Grapalat"/>
          <w:sz w:val="20"/>
          <w:szCs w:val="20"/>
          <w:lang w:val="es-ES"/>
        </w:rPr>
        <w:t xml:space="preserve"> </w:t>
      </w:r>
      <w:r w:rsidRPr="00640568">
        <w:rPr>
          <w:rFonts w:ascii="GHEA Grapalat" w:hAnsi="GHEA Grapalat"/>
          <w:sz w:val="20"/>
          <w:szCs w:val="20"/>
        </w:rPr>
        <w:t>ֆինանսավորման</w:t>
      </w:r>
      <w:r w:rsidRPr="00640568">
        <w:rPr>
          <w:rFonts w:ascii="GHEA Grapalat" w:hAnsi="GHEA Grapalat"/>
          <w:sz w:val="20"/>
          <w:szCs w:val="20"/>
          <w:lang w:val="es-ES"/>
        </w:rPr>
        <w:t xml:space="preserve">, </w:t>
      </w:r>
      <w:r w:rsidRPr="00640568">
        <w:rPr>
          <w:rFonts w:ascii="GHEA Grapalat" w:hAnsi="GHEA Grapalat"/>
          <w:sz w:val="20"/>
          <w:szCs w:val="20"/>
        </w:rPr>
        <w:t>երեխայի</w:t>
      </w:r>
      <w:r w:rsidRPr="00640568">
        <w:rPr>
          <w:rFonts w:ascii="GHEA Grapalat" w:hAnsi="GHEA Grapalat"/>
          <w:sz w:val="20"/>
          <w:szCs w:val="20"/>
          <w:lang w:val="es-ES"/>
        </w:rPr>
        <w:t xml:space="preserve"> </w:t>
      </w:r>
      <w:r w:rsidRPr="00640568">
        <w:rPr>
          <w:rFonts w:ascii="GHEA Grapalat" w:hAnsi="GHEA Grapalat"/>
          <w:sz w:val="20"/>
          <w:szCs w:val="20"/>
        </w:rPr>
        <w:t>շահագործման</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մարդկային</w:t>
      </w:r>
      <w:r w:rsidRPr="00640568">
        <w:rPr>
          <w:rFonts w:ascii="GHEA Grapalat" w:hAnsi="GHEA Grapalat"/>
          <w:sz w:val="20"/>
          <w:szCs w:val="20"/>
          <w:lang w:val="es-ES"/>
        </w:rPr>
        <w:t xml:space="preserve"> </w:t>
      </w:r>
      <w:r w:rsidRPr="00640568">
        <w:rPr>
          <w:rFonts w:ascii="GHEA Grapalat" w:hAnsi="GHEA Grapalat"/>
          <w:sz w:val="20"/>
          <w:szCs w:val="20"/>
        </w:rPr>
        <w:t>թրաֆիքինգ</w:t>
      </w:r>
      <w:r w:rsidRPr="00640568">
        <w:rPr>
          <w:rFonts w:ascii="GHEA Grapalat" w:hAnsi="GHEA Grapalat"/>
          <w:sz w:val="20"/>
          <w:szCs w:val="20"/>
          <w:lang w:val="es-ES"/>
        </w:rPr>
        <w:t xml:space="preserve"> </w:t>
      </w:r>
      <w:r w:rsidRPr="00640568">
        <w:rPr>
          <w:rFonts w:ascii="GHEA Grapalat" w:hAnsi="GHEA Grapalat"/>
          <w:sz w:val="20"/>
          <w:szCs w:val="20"/>
        </w:rPr>
        <w:t>ներառող</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հանցագործության</w:t>
      </w:r>
      <w:r w:rsidRPr="00640568">
        <w:rPr>
          <w:rFonts w:ascii="GHEA Grapalat" w:hAnsi="GHEA Grapalat"/>
          <w:sz w:val="20"/>
          <w:szCs w:val="20"/>
          <w:lang w:val="es-ES"/>
        </w:rPr>
        <w:t xml:space="preserve">, </w:t>
      </w:r>
      <w:r w:rsidRPr="00640568">
        <w:rPr>
          <w:rFonts w:ascii="GHEA Grapalat" w:hAnsi="GHEA Grapalat" w:cs="Sylfaen"/>
          <w:sz w:val="20"/>
          <w:szCs w:val="20"/>
        </w:rPr>
        <w:t>հանցավոր</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համագործակցություն</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ստեղծելու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կամ</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կաշառք</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ստանալու</w:t>
      </w:r>
      <w:r w:rsidRPr="00640568">
        <w:rPr>
          <w:rFonts w:ascii="GHEA Grapalat" w:hAnsi="GHEA Grapalat"/>
          <w:sz w:val="20"/>
          <w:szCs w:val="20"/>
          <w:lang w:val="es-ES"/>
        </w:rPr>
        <w:t xml:space="preserve">, </w:t>
      </w:r>
      <w:r w:rsidRPr="00640568">
        <w:rPr>
          <w:rFonts w:ascii="GHEA Grapalat" w:hAnsi="GHEA Grapalat"/>
          <w:sz w:val="20"/>
          <w:szCs w:val="20"/>
        </w:rPr>
        <w:t>կաշառք</w:t>
      </w:r>
      <w:r w:rsidRPr="00640568">
        <w:rPr>
          <w:rFonts w:ascii="GHEA Grapalat" w:hAnsi="GHEA Grapalat"/>
          <w:sz w:val="20"/>
          <w:szCs w:val="20"/>
          <w:lang w:val="es-ES"/>
        </w:rPr>
        <w:t xml:space="preserve"> </w:t>
      </w:r>
      <w:r w:rsidRPr="00640568">
        <w:rPr>
          <w:rFonts w:ascii="GHEA Grapalat" w:hAnsi="GHEA Grapalat"/>
          <w:sz w:val="20"/>
          <w:szCs w:val="20"/>
        </w:rPr>
        <w:t>տալու</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կաշառքի</w:t>
      </w:r>
      <w:r w:rsidRPr="00640568">
        <w:rPr>
          <w:rFonts w:ascii="GHEA Grapalat" w:hAnsi="GHEA Grapalat"/>
          <w:sz w:val="20"/>
          <w:szCs w:val="20"/>
          <w:lang w:val="es-ES"/>
        </w:rPr>
        <w:t xml:space="preserve"> </w:t>
      </w:r>
      <w:r w:rsidRPr="00640568">
        <w:rPr>
          <w:rFonts w:ascii="GHEA Grapalat" w:hAnsi="GHEA Grapalat"/>
          <w:sz w:val="20"/>
          <w:szCs w:val="20"/>
        </w:rPr>
        <w:t>միջնորդության</w:t>
      </w:r>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r w:rsidRPr="00640568">
        <w:rPr>
          <w:rFonts w:ascii="GHEA Grapalat" w:hAnsi="GHEA Grapalat"/>
          <w:sz w:val="20"/>
          <w:szCs w:val="20"/>
        </w:rPr>
        <w:t>օրենքով</w:t>
      </w:r>
      <w:r w:rsidRPr="00640568">
        <w:rPr>
          <w:rFonts w:ascii="GHEA Grapalat" w:hAnsi="GHEA Grapalat"/>
          <w:sz w:val="20"/>
          <w:szCs w:val="20"/>
          <w:lang w:val="es-ES"/>
        </w:rPr>
        <w:t xml:space="preserve"> </w:t>
      </w:r>
      <w:r w:rsidRPr="00640568">
        <w:rPr>
          <w:rFonts w:ascii="GHEA Grapalat" w:hAnsi="GHEA Grapalat"/>
          <w:sz w:val="20"/>
          <w:szCs w:val="20"/>
        </w:rPr>
        <w:t>նախատեսված</w:t>
      </w:r>
      <w:r w:rsidRPr="00640568">
        <w:rPr>
          <w:rFonts w:ascii="GHEA Grapalat" w:hAnsi="GHEA Grapalat"/>
          <w:sz w:val="20"/>
          <w:szCs w:val="20"/>
          <w:lang w:val="es-ES"/>
        </w:rPr>
        <w:t xml:space="preserve"> </w:t>
      </w:r>
      <w:r w:rsidRPr="00640568">
        <w:rPr>
          <w:rFonts w:ascii="GHEA Grapalat" w:hAnsi="GHEA Grapalat"/>
          <w:sz w:val="20"/>
          <w:szCs w:val="20"/>
        </w:rPr>
        <w:t>տնտեսական</w:t>
      </w:r>
      <w:r w:rsidRPr="00640568">
        <w:rPr>
          <w:rFonts w:ascii="GHEA Grapalat" w:hAnsi="GHEA Grapalat"/>
          <w:sz w:val="20"/>
          <w:szCs w:val="20"/>
          <w:lang w:val="es-ES"/>
        </w:rPr>
        <w:t xml:space="preserve"> </w:t>
      </w:r>
      <w:r w:rsidRPr="00640568">
        <w:rPr>
          <w:rFonts w:ascii="GHEA Grapalat" w:hAnsi="GHEA Grapalat"/>
          <w:sz w:val="20"/>
          <w:szCs w:val="20"/>
        </w:rPr>
        <w:t>գործունեության</w:t>
      </w:r>
      <w:r w:rsidRPr="00640568">
        <w:rPr>
          <w:rFonts w:ascii="GHEA Grapalat" w:hAnsi="GHEA Grapalat"/>
          <w:sz w:val="20"/>
          <w:szCs w:val="20"/>
          <w:lang w:val="es-ES"/>
        </w:rPr>
        <w:t xml:space="preserve"> </w:t>
      </w:r>
      <w:r w:rsidRPr="00640568">
        <w:rPr>
          <w:rFonts w:ascii="GHEA Grapalat" w:hAnsi="GHEA Grapalat"/>
          <w:sz w:val="20"/>
          <w:szCs w:val="20"/>
        </w:rPr>
        <w:t>դեմ</w:t>
      </w:r>
      <w:r w:rsidRPr="00640568">
        <w:rPr>
          <w:rFonts w:ascii="GHEA Grapalat" w:hAnsi="GHEA Grapalat"/>
          <w:sz w:val="20"/>
          <w:szCs w:val="20"/>
          <w:lang w:val="es-ES"/>
        </w:rPr>
        <w:t xml:space="preserve"> </w:t>
      </w:r>
      <w:r w:rsidRPr="00640568">
        <w:rPr>
          <w:rFonts w:ascii="GHEA Grapalat" w:hAnsi="GHEA Grapalat"/>
          <w:sz w:val="20"/>
          <w:szCs w:val="20"/>
        </w:rPr>
        <w:t>ուղղված</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հանցագործությունների</w:t>
      </w:r>
      <w:r w:rsidRPr="00640568">
        <w:rPr>
          <w:rFonts w:ascii="GHEA Grapalat" w:hAnsi="GHEA Grapalat"/>
          <w:sz w:val="20"/>
          <w:szCs w:val="20"/>
          <w:lang w:val="es-ES"/>
        </w:rPr>
        <w:t xml:space="preserve"> </w:t>
      </w:r>
      <w:r w:rsidRPr="00640568">
        <w:rPr>
          <w:rFonts w:ascii="GHEA Grapalat" w:hAnsi="GHEA Grapalat"/>
          <w:sz w:val="20"/>
          <w:szCs w:val="20"/>
        </w:rPr>
        <w:t>համար</w:t>
      </w:r>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r w:rsidRPr="00640568">
        <w:rPr>
          <w:rFonts w:ascii="GHEA Grapalat" w:hAnsi="GHEA Grapalat" w:cs="Sylfaen"/>
          <w:sz w:val="20"/>
          <w:szCs w:val="20"/>
        </w:rPr>
        <w:t>բացառությամբ</w:t>
      </w:r>
      <w:r w:rsidRPr="00640568">
        <w:rPr>
          <w:rFonts w:ascii="GHEA Grapalat" w:hAnsi="GHEA Grapalat"/>
          <w:sz w:val="20"/>
          <w:szCs w:val="20"/>
          <w:lang w:val="es-ES"/>
        </w:rPr>
        <w:t xml:space="preserve"> </w:t>
      </w:r>
      <w:r w:rsidRPr="00640568">
        <w:rPr>
          <w:rFonts w:ascii="GHEA Grapalat" w:hAnsi="GHEA Grapalat" w:cs="Sylfaen"/>
          <w:sz w:val="20"/>
          <w:szCs w:val="20"/>
        </w:rPr>
        <w:t>այն</w:t>
      </w:r>
      <w:r w:rsidRPr="00640568">
        <w:rPr>
          <w:rFonts w:ascii="GHEA Grapalat" w:hAnsi="GHEA Grapalat"/>
          <w:sz w:val="20"/>
          <w:szCs w:val="20"/>
          <w:lang w:val="es-ES"/>
        </w:rPr>
        <w:t xml:space="preserve"> </w:t>
      </w:r>
      <w:r w:rsidRPr="00640568">
        <w:rPr>
          <w:rFonts w:ascii="GHEA Grapalat" w:hAnsi="GHEA Grapalat" w:cs="Sylfaen"/>
          <w:sz w:val="20"/>
          <w:szCs w:val="20"/>
        </w:rPr>
        <w:t>դեպքերի</w:t>
      </w:r>
      <w:r w:rsidRPr="00640568">
        <w:rPr>
          <w:rFonts w:ascii="GHEA Grapalat" w:hAnsi="GHEA Grapalat"/>
          <w:sz w:val="20"/>
          <w:szCs w:val="20"/>
          <w:lang w:val="es-ES"/>
        </w:rPr>
        <w:t xml:space="preserve">, </w:t>
      </w:r>
      <w:r w:rsidRPr="00640568">
        <w:rPr>
          <w:rFonts w:ascii="GHEA Grapalat" w:hAnsi="GHEA Grapalat" w:cs="Sylfaen"/>
          <w:sz w:val="20"/>
          <w:szCs w:val="20"/>
        </w:rPr>
        <w:t>երբ</w:t>
      </w:r>
      <w:r w:rsidRPr="00640568">
        <w:rPr>
          <w:rFonts w:ascii="GHEA Grapalat" w:hAnsi="GHEA Grapalat"/>
          <w:sz w:val="20"/>
          <w:szCs w:val="20"/>
          <w:lang w:val="es-ES"/>
        </w:rPr>
        <w:t xml:space="preserve"> </w:t>
      </w:r>
      <w:r w:rsidRPr="00640568">
        <w:rPr>
          <w:rFonts w:ascii="GHEA Grapalat" w:hAnsi="GHEA Grapalat" w:cs="Sylfaen"/>
          <w:sz w:val="20"/>
          <w:szCs w:val="20"/>
        </w:rPr>
        <w:t>դատվածությունը</w:t>
      </w:r>
      <w:r w:rsidRPr="00640568">
        <w:rPr>
          <w:rFonts w:ascii="GHEA Grapalat" w:hAnsi="GHEA Grapalat"/>
          <w:sz w:val="20"/>
          <w:szCs w:val="20"/>
          <w:lang w:val="es-ES"/>
        </w:rPr>
        <w:t xml:space="preserve"> </w:t>
      </w:r>
      <w:r w:rsidRPr="00640568">
        <w:rPr>
          <w:rFonts w:ascii="GHEA Grapalat" w:hAnsi="GHEA Grapalat" w:cs="Sylfaen"/>
          <w:sz w:val="20"/>
          <w:szCs w:val="20"/>
        </w:rPr>
        <w:t>օրենքով</w:t>
      </w:r>
      <w:r w:rsidRPr="00640568">
        <w:rPr>
          <w:rFonts w:ascii="GHEA Grapalat" w:hAnsi="GHEA Grapalat"/>
          <w:sz w:val="20"/>
          <w:szCs w:val="20"/>
          <w:lang w:val="es-ES"/>
        </w:rPr>
        <w:t xml:space="preserve"> </w:t>
      </w:r>
      <w:r w:rsidRPr="00640568">
        <w:rPr>
          <w:rFonts w:ascii="GHEA Grapalat" w:hAnsi="GHEA Grapalat" w:cs="Sylfaen"/>
          <w:sz w:val="20"/>
          <w:szCs w:val="20"/>
        </w:rPr>
        <w:t>սահմանված</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հանված</w:t>
      </w:r>
      <w:r w:rsidRPr="00640568">
        <w:rPr>
          <w:rFonts w:ascii="GHEA Grapalat" w:hAnsi="GHEA Grapalat"/>
          <w:sz w:val="20"/>
          <w:szCs w:val="20"/>
          <w:lang w:val="es-ES"/>
        </w:rPr>
        <w:t xml:space="preserve"> </w:t>
      </w:r>
      <w:r w:rsidRPr="00640568">
        <w:rPr>
          <w:rFonts w:ascii="GHEA Grapalat" w:hAnsi="GHEA Grapalat" w:cs="Sylfaen"/>
          <w:sz w:val="20"/>
          <w:szCs w:val="20"/>
        </w:rPr>
        <w:t>կամ</w:t>
      </w:r>
      <w:r w:rsidRPr="00640568">
        <w:rPr>
          <w:rFonts w:ascii="GHEA Grapalat" w:hAnsi="GHEA Grapalat"/>
          <w:sz w:val="20"/>
          <w:szCs w:val="20"/>
          <w:lang w:val="es-ES"/>
        </w:rPr>
        <w:t xml:space="preserve"> </w:t>
      </w:r>
      <w:r w:rsidRPr="00640568">
        <w:rPr>
          <w:rFonts w:ascii="GHEA Grapalat" w:hAnsi="GHEA Grapalat" w:cs="Sylfaen"/>
          <w:sz w:val="20"/>
          <w:szCs w:val="20"/>
        </w:rPr>
        <w:t>մարված</w:t>
      </w:r>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2796301B" w14:textId="57AC96D0"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r w:rsidR="00273411" w:rsidRPr="00640568">
        <w:rPr>
          <w:rFonts w:ascii="GHEA Grapalat" w:hAnsi="GHEA Grapalat" w:cs="Sylfaen"/>
          <w:sz w:val="20"/>
          <w:szCs w:val="20"/>
        </w:rPr>
        <w:t>որոնց</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վերաբերյալ</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գնումների</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ոլորտում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հակամրցակցային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համաձայնության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գերիշխող</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դիրքի</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չարաշահման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կամ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անբարեխիղճ</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մրցակցության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համար</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պատասխանատվություն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սահմանող</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վարչական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ակտը</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հայտը</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ներկայացվելու</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օրվան</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նախորդող</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երեք</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տարվա</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ընթացքում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դարձել</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անբողոքարկելի</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իսկ</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բողոքարկված</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լինելու</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դեպքում</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թողնվել</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անփոփոխ</w:t>
      </w:r>
      <w:r w:rsidR="00273411" w:rsidRPr="00640568">
        <w:rPr>
          <w:rFonts w:ascii="Cambria Math" w:hAnsi="Cambria Math" w:cs="Cambria Math"/>
          <w:sz w:val="20"/>
          <w:szCs w:val="20"/>
          <w:lang w:val="es-ES"/>
        </w:rPr>
        <w:t>․</w:t>
      </w:r>
      <w:r w:rsidR="00273411" w:rsidRPr="00640568">
        <w:rPr>
          <w:rFonts w:ascii="GHEA Grapalat" w:hAnsi="GHEA Grapalat"/>
          <w:sz w:val="20"/>
          <w:szCs w:val="20"/>
          <w:lang w:val="es-ES"/>
        </w:rPr>
        <w:t xml:space="preserve"> </w:t>
      </w:r>
    </w:p>
    <w:p w14:paraId="47C03D85" w14:textId="77777777"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են</w:t>
      </w:r>
      <w:r w:rsidRPr="00640568">
        <w:rPr>
          <w:rFonts w:ascii="GHEA Grapalat" w:hAnsi="GHEA Grapalat" w:cs="Sylfaen"/>
          <w:sz w:val="20"/>
          <w:szCs w:val="20"/>
          <w:lang w:val="es-ES"/>
        </w:rPr>
        <w:t xml:space="preserve"> </w:t>
      </w:r>
      <w:r w:rsidRPr="00640568">
        <w:rPr>
          <w:rFonts w:ascii="GHEA Grapalat" w:hAnsi="GHEA Grapalat" w:cs="Sylfaen"/>
          <w:sz w:val="20"/>
          <w:szCs w:val="20"/>
        </w:rPr>
        <w:t>Եվրասիական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տնտեսական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միությանն</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անդամակցող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երկրների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մասին</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օրենսդրության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համաձայն</w:t>
      </w:r>
      <w:r w:rsidRPr="00640568">
        <w:rPr>
          <w:rFonts w:ascii="GHEA Grapalat" w:hAnsi="GHEA Grapalat" w:cs="Sylfaen"/>
          <w:sz w:val="20"/>
          <w:szCs w:val="20"/>
          <w:lang w:val="es-ES"/>
        </w:rPr>
        <w:t xml:space="preserve"> </w:t>
      </w:r>
      <w:r w:rsidRPr="00640568">
        <w:rPr>
          <w:rFonts w:ascii="GHEA Grapalat" w:hAnsi="GHEA Grapalat" w:cs="Sylfaen"/>
          <w:sz w:val="20"/>
          <w:szCs w:val="20"/>
        </w:rPr>
        <w:t>հրապարակված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cs="Sylfaen"/>
          <w:sz w:val="20"/>
          <w:szCs w:val="20"/>
          <w:lang w:val="es-ES"/>
        </w:rPr>
        <w:t xml:space="preserve">. </w:t>
      </w:r>
    </w:p>
    <w:p w14:paraId="3504FC9F" w14:textId="77777777" w:rsidR="00753E6E" w:rsidRPr="00640568" w:rsidRDefault="00753E6E" w:rsidP="00EF3662">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հայտը</w:t>
      </w:r>
      <w:r w:rsidRPr="00640568">
        <w:rPr>
          <w:rFonts w:ascii="GHEA Grapalat" w:hAnsi="GHEA Grapalat"/>
          <w:sz w:val="20"/>
          <w:szCs w:val="20"/>
          <w:lang w:val="es-ES"/>
        </w:rPr>
        <w:t xml:space="preserve"> </w:t>
      </w:r>
      <w:r w:rsidRPr="00640568">
        <w:rPr>
          <w:rFonts w:ascii="GHEA Grapalat" w:hAnsi="GHEA Grapalat"/>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sz w:val="20"/>
          <w:szCs w:val="20"/>
        </w:rPr>
        <w:t>օրվա</w:t>
      </w:r>
      <w:r w:rsidRPr="00640568">
        <w:rPr>
          <w:rFonts w:ascii="GHEA Grapalat" w:hAnsi="GHEA Grapalat"/>
          <w:sz w:val="20"/>
          <w:szCs w:val="20"/>
          <w:lang w:val="es-ES"/>
        </w:rPr>
        <w:t xml:space="preserve"> </w:t>
      </w:r>
      <w:r w:rsidRPr="00640568">
        <w:rPr>
          <w:rFonts w:ascii="GHEA Grapalat" w:hAnsi="GHEA Grapalat"/>
          <w:sz w:val="20"/>
          <w:szCs w:val="20"/>
        </w:rPr>
        <w:t>դրությամբ</w:t>
      </w:r>
      <w:r w:rsidRPr="00640568">
        <w:rPr>
          <w:rFonts w:ascii="GHEA Grapalat" w:hAnsi="GHEA Grapalat"/>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sz w:val="20"/>
          <w:szCs w:val="20"/>
          <w:lang w:val="es-ES"/>
        </w:rPr>
        <w:t>:</w:t>
      </w:r>
    </w:p>
    <w:p w14:paraId="1B5C296B" w14:textId="77777777" w:rsidR="00990561" w:rsidRPr="00640568" w:rsidRDefault="00990561" w:rsidP="00EF3662">
      <w:pPr>
        <w:ind w:firstLine="567"/>
        <w:jc w:val="both"/>
        <w:rPr>
          <w:rFonts w:ascii="GHEA Grapalat" w:hAnsi="GHEA Grapalat" w:cs="Sylfaen"/>
          <w:sz w:val="20"/>
          <w:lang w:val="es-ES"/>
        </w:rPr>
      </w:pPr>
      <w:r w:rsidRPr="006405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0281999" w14:textId="77777777" w:rsidR="002A0AD3" w:rsidRPr="00640568" w:rsidRDefault="002A0AD3" w:rsidP="002A0AD3">
      <w:pPr>
        <w:shd w:val="clear" w:color="auto" w:fill="FFFFFF"/>
        <w:ind w:firstLine="375"/>
        <w:jc w:val="both"/>
        <w:rPr>
          <w:rFonts w:ascii="GHEA Grapalat" w:hAnsi="GHEA Grapalat" w:cs="Arial"/>
          <w:sz w:val="20"/>
          <w:lang w:val="es-ES"/>
        </w:rPr>
      </w:pPr>
      <w:r w:rsidRPr="0064056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2D6ADDFF" w14:textId="77777777" w:rsidR="002A0AD3" w:rsidRPr="00640568" w:rsidRDefault="002A0AD3" w:rsidP="002A0AD3">
      <w:pPr>
        <w:pStyle w:val="ListParagraph"/>
        <w:numPr>
          <w:ilvl w:val="0"/>
          <w:numId w:val="31"/>
        </w:numPr>
        <w:shd w:val="clear" w:color="auto" w:fill="FFFFFF"/>
        <w:ind w:left="0" w:firstLine="720"/>
        <w:jc w:val="both"/>
        <w:rPr>
          <w:rFonts w:ascii="GHEA Grapalat" w:hAnsi="GHEA Grapalat" w:cs="Arial"/>
          <w:sz w:val="20"/>
          <w:lang w:val="es-ES" w:eastAsia="en-US"/>
        </w:rPr>
      </w:pPr>
      <w:r w:rsidRPr="00640568">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D34A30" w14:textId="77777777" w:rsidR="002A0AD3" w:rsidRPr="00640568" w:rsidRDefault="002A0AD3" w:rsidP="002A0AD3">
      <w:pPr>
        <w:pStyle w:val="ListParagraph"/>
        <w:numPr>
          <w:ilvl w:val="0"/>
          <w:numId w:val="31"/>
        </w:numPr>
        <w:shd w:val="clear" w:color="auto" w:fill="FFFFFF"/>
        <w:ind w:left="0" w:firstLine="720"/>
        <w:jc w:val="both"/>
        <w:rPr>
          <w:rFonts w:ascii="GHEA Grapalat" w:hAnsi="GHEA Grapalat" w:cs="Arial"/>
          <w:sz w:val="20"/>
          <w:lang w:val="es-ES"/>
        </w:rPr>
      </w:pPr>
      <w:r w:rsidRPr="00640568">
        <w:rPr>
          <w:rFonts w:ascii="GHEA Grapalat" w:hAnsi="GHEA Grapalat" w:cs="Arial"/>
          <w:sz w:val="20"/>
          <w:lang w:val="es-ES" w:eastAsia="en-US"/>
        </w:rPr>
        <w:t>որպես ընտրված մասնակից հրաժարվել կամ զրկվել է պայմանագիր կնքելու իրավունքից:</w:t>
      </w:r>
    </w:p>
    <w:p w14:paraId="23ECD806" w14:textId="77777777" w:rsidR="002A0AD3" w:rsidRPr="00640568" w:rsidRDefault="002A0AD3" w:rsidP="00EF3662">
      <w:pPr>
        <w:ind w:firstLine="567"/>
        <w:jc w:val="both"/>
        <w:rPr>
          <w:rFonts w:ascii="GHEA Grapalat" w:hAnsi="GHEA Grapalat" w:cs="Sylfaen"/>
          <w:sz w:val="20"/>
          <w:lang w:val="es-ES"/>
        </w:rPr>
      </w:pPr>
    </w:p>
    <w:p w14:paraId="39ADB68D" w14:textId="77777777" w:rsidR="00753E6E" w:rsidRPr="005E1F72" w:rsidRDefault="00753E6E" w:rsidP="00EF3662">
      <w:pPr>
        <w:ind w:firstLine="567"/>
        <w:jc w:val="both"/>
        <w:rPr>
          <w:rFonts w:ascii="GHEA Grapalat" w:hAnsi="GHEA Grapalat" w:cs="Sylfaen"/>
          <w:sz w:val="20"/>
          <w:lang w:val="es-ES"/>
        </w:rPr>
      </w:pPr>
      <w:r w:rsidRPr="006405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40568">
        <w:rPr>
          <w:rFonts w:ascii="GHEA Grapalat" w:hAnsi="GHEA Grapalat" w:cs="Arial"/>
          <w:sz w:val="20"/>
          <w:lang w:val="es-ES"/>
        </w:rPr>
        <w:t xml:space="preserve"> </w:t>
      </w:r>
      <w:r w:rsidRPr="00640568">
        <w:rPr>
          <w:rFonts w:ascii="GHEA Grapalat" w:hAnsi="GHEA Grapalat" w:cs="Sylfaen"/>
          <w:sz w:val="20"/>
          <w:lang w:val="es-ES"/>
        </w:rPr>
        <w:t>հրավերի</w:t>
      </w:r>
      <w:r w:rsidRPr="00640568">
        <w:rPr>
          <w:rFonts w:ascii="GHEA Grapalat" w:hAnsi="GHEA Grapalat" w:cs="Arial"/>
          <w:sz w:val="20"/>
          <w:lang w:val="es-ES"/>
        </w:rPr>
        <w:t xml:space="preserve"> 2-րդ </w:t>
      </w:r>
      <w:r w:rsidRPr="00640568">
        <w:rPr>
          <w:rFonts w:ascii="GHEA Grapalat" w:hAnsi="GHEA Grapalat" w:cs="Sylfaen"/>
          <w:sz w:val="20"/>
          <w:lang w:val="es-ES"/>
        </w:rPr>
        <w:t>մասի</w:t>
      </w:r>
      <w:r w:rsidRPr="00640568">
        <w:rPr>
          <w:rFonts w:ascii="GHEA Grapalat" w:hAnsi="GHEA Grapalat" w:cs="Arial"/>
          <w:sz w:val="20"/>
          <w:lang w:val="es-ES"/>
        </w:rPr>
        <w:t xml:space="preserve"> 2.</w:t>
      </w:r>
      <w:r w:rsidR="00E90F91" w:rsidRPr="00640568">
        <w:rPr>
          <w:rFonts w:ascii="GHEA Grapalat" w:hAnsi="GHEA Grapalat" w:cs="Arial"/>
          <w:sz w:val="20"/>
          <w:lang w:val="hy-AM"/>
        </w:rPr>
        <w:t>1</w:t>
      </w:r>
      <w:r w:rsidRPr="00640568">
        <w:rPr>
          <w:rFonts w:ascii="GHEA Grapalat" w:hAnsi="GHEA Grapalat" w:cs="Arial"/>
          <w:sz w:val="20"/>
          <w:lang w:val="es-ES"/>
        </w:rPr>
        <w:t xml:space="preserve"> </w:t>
      </w:r>
      <w:r w:rsidRPr="00640568">
        <w:rPr>
          <w:rFonts w:ascii="GHEA Grapalat" w:hAnsi="GHEA Grapalat" w:cs="Sylfaen"/>
          <w:sz w:val="20"/>
          <w:lang w:val="es-ES"/>
        </w:rPr>
        <w:t>կետով</w:t>
      </w:r>
      <w:r w:rsidRPr="00640568">
        <w:rPr>
          <w:rFonts w:ascii="GHEA Grapalat" w:hAnsi="GHEA Grapalat" w:cs="Arial"/>
          <w:sz w:val="20"/>
          <w:lang w:val="es-ES"/>
        </w:rPr>
        <w:t xml:space="preserve"> </w:t>
      </w:r>
      <w:r w:rsidRPr="00640568">
        <w:rPr>
          <w:rFonts w:ascii="GHEA Grapalat" w:hAnsi="GHEA Grapalat" w:cs="Sylfaen"/>
          <w:sz w:val="20"/>
          <w:lang w:val="es-ES"/>
        </w:rPr>
        <w:t>նախատեսված</w:t>
      </w:r>
      <w:r w:rsidRPr="00640568">
        <w:rPr>
          <w:rFonts w:ascii="GHEA Grapalat" w:hAnsi="GHEA Grapalat" w:cs="Arial"/>
          <w:sz w:val="20"/>
          <w:lang w:val="es-ES"/>
        </w:rPr>
        <w:t xml:space="preserve"> </w:t>
      </w:r>
      <w:r w:rsidRPr="00640568">
        <w:rPr>
          <w:rFonts w:ascii="GHEA Grapalat" w:hAnsi="GHEA Grapalat" w:cs="Sylfaen"/>
          <w:sz w:val="20"/>
          <w:lang w:val="es-ES"/>
        </w:rPr>
        <w:t>գրավոր</w:t>
      </w:r>
      <w:r w:rsidRPr="00640568">
        <w:rPr>
          <w:rFonts w:ascii="GHEA Grapalat" w:hAnsi="GHEA Grapalat" w:cs="Arial"/>
          <w:sz w:val="20"/>
          <w:lang w:val="es-ES"/>
        </w:rPr>
        <w:t xml:space="preserve"> </w:t>
      </w:r>
      <w:r w:rsidRPr="00640568">
        <w:rPr>
          <w:rFonts w:ascii="GHEA Grapalat" w:hAnsi="GHEA Grapalat" w:cs="Sylfaen"/>
          <w:sz w:val="20"/>
          <w:lang w:val="es-ES"/>
        </w:rPr>
        <w:t>հայտարարություն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Բացի</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սույն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կետով</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նախատեսված</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հայտարարությունից</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մասնակցության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իրավունքի</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գնահատման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համար</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մասնակցից</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այդ</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թվում</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ընտրված</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մասնակցից</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այլ</w:t>
      </w:r>
      <w:r w:rsidR="00EB487B" w:rsidRPr="00640568">
        <w:rPr>
          <w:rFonts w:ascii="GHEA Grapalat" w:hAnsi="GHEA Grapalat" w:cs="Sylfaen"/>
          <w:sz w:val="20"/>
          <w:lang w:val="es-ES"/>
        </w:rPr>
        <w:t xml:space="preserve"> </w:t>
      </w:r>
      <w:r w:rsidR="00EB487B" w:rsidRPr="00640568">
        <w:rPr>
          <w:rFonts w:ascii="GHEA Grapalat" w:hAnsi="GHEA Grapalat" w:cs="Sylfaen"/>
          <w:sz w:val="20"/>
        </w:rPr>
        <w:t>փաստաթղթեր</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կամ</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հիմնավորումներ</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չեն</w:t>
      </w:r>
      <w:r w:rsidR="00EB487B" w:rsidRPr="00640568">
        <w:rPr>
          <w:rFonts w:ascii="GHEA Grapalat" w:hAnsi="GHEA Grapalat" w:cs="Sylfaen"/>
          <w:sz w:val="20"/>
          <w:lang w:val="es-ES"/>
        </w:rPr>
        <w:t xml:space="preserve"> </w:t>
      </w:r>
      <w:r w:rsidR="00EB487B" w:rsidRPr="00640568">
        <w:rPr>
          <w:rFonts w:ascii="GHEA Grapalat" w:hAnsi="GHEA Grapalat" w:cs="Sylfaen"/>
          <w:sz w:val="20"/>
        </w:rPr>
        <w:t>կարող</w:t>
      </w:r>
      <w:r w:rsidR="00EB487B" w:rsidRPr="005E1F72">
        <w:rPr>
          <w:rFonts w:ascii="GHEA Grapalat" w:hAnsi="GHEA Grapalat" w:cs="Sylfaen"/>
          <w:sz w:val="20"/>
          <w:lang w:val="es-ES"/>
        </w:rPr>
        <w:t xml:space="preserve"> </w:t>
      </w:r>
      <w:r w:rsidR="00EB487B" w:rsidRPr="005E1F72">
        <w:rPr>
          <w:rFonts w:ascii="GHEA Grapalat" w:hAnsi="GHEA Grapalat" w:cs="Sylfaen"/>
          <w:sz w:val="20"/>
        </w:rPr>
        <w:t>պահանջվել</w:t>
      </w:r>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r w:rsidR="007A4BB9" w:rsidRPr="005E1F72">
        <w:rPr>
          <w:rFonts w:ascii="GHEA Grapalat" w:hAnsi="GHEA Grapalat" w:cs="Tahoma"/>
          <w:sz w:val="20"/>
        </w:rPr>
        <w:t>Մասնակցի</w:t>
      </w:r>
      <w:r w:rsidR="007A4BB9" w:rsidRPr="005E1F72">
        <w:rPr>
          <w:rFonts w:ascii="GHEA Grapalat" w:hAnsi="GHEA Grapalat" w:cs="Tahoma"/>
          <w:sz w:val="20"/>
          <w:lang w:val="es-ES"/>
        </w:rPr>
        <w:t xml:space="preserve"> </w:t>
      </w:r>
      <w:r w:rsidR="007A4BB9" w:rsidRPr="005E1F72">
        <w:rPr>
          <w:rFonts w:ascii="GHEA Grapalat" w:hAnsi="GHEA Grapalat" w:cs="Tahoma"/>
          <w:sz w:val="20"/>
        </w:rPr>
        <w:lastRenderedPageBreak/>
        <w:t>հայտարարության</w:t>
      </w:r>
      <w:r w:rsidR="007A4BB9" w:rsidRPr="005E1F72">
        <w:rPr>
          <w:rFonts w:ascii="GHEA Grapalat" w:hAnsi="GHEA Grapalat" w:cs="Tahoma"/>
          <w:sz w:val="20"/>
          <w:lang w:val="es-ES"/>
        </w:rPr>
        <w:t xml:space="preserve"> </w:t>
      </w:r>
      <w:r w:rsidR="007A4BB9" w:rsidRPr="005E1F72">
        <w:rPr>
          <w:rFonts w:ascii="GHEA Grapalat" w:hAnsi="GHEA Grapalat" w:cs="Tahoma"/>
          <w:sz w:val="20"/>
        </w:rPr>
        <w:t>իսկությունը</w:t>
      </w:r>
      <w:r w:rsidR="007A4BB9" w:rsidRPr="005E1F72">
        <w:rPr>
          <w:rFonts w:ascii="GHEA Grapalat" w:hAnsi="GHEA Grapalat" w:cs="Tahoma"/>
          <w:sz w:val="20"/>
          <w:lang w:val="es-ES"/>
        </w:rPr>
        <w:t xml:space="preserve"> </w:t>
      </w:r>
      <w:r w:rsidR="007A4BB9" w:rsidRPr="005E1F72">
        <w:rPr>
          <w:rFonts w:ascii="GHEA Grapalat" w:hAnsi="GHEA Grapalat" w:cs="Tahoma"/>
          <w:sz w:val="20"/>
        </w:rPr>
        <w:t>գնահատող</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հանձնաժողովը</w:t>
      </w:r>
      <w:r w:rsidR="007A4BB9" w:rsidRPr="005E1F72">
        <w:rPr>
          <w:rFonts w:ascii="GHEA Grapalat" w:hAnsi="GHEA Grapalat" w:cs="Tahoma"/>
          <w:sz w:val="20"/>
          <w:lang w:val="es-ES"/>
        </w:rPr>
        <w:t xml:space="preserve"> (</w:t>
      </w:r>
      <w:r w:rsidR="007A4BB9" w:rsidRPr="005E1F72">
        <w:rPr>
          <w:rFonts w:ascii="GHEA Grapalat" w:hAnsi="GHEA Grapalat" w:cs="Tahoma"/>
          <w:sz w:val="20"/>
        </w:rPr>
        <w:t>այսուհետ</w:t>
      </w:r>
      <w:r w:rsidR="007A4BB9" w:rsidRPr="005E1F72">
        <w:rPr>
          <w:rFonts w:ascii="GHEA Grapalat" w:hAnsi="GHEA Grapalat" w:cs="Tahoma"/>
          <w:sz w:val="20"/>
          <w:lang w:val="es-ES"/>
        </w:rPr>
        <w:t xml:space="preserve">` </w:t>
      </w:r>
      <w:r w:rsidR="007A4BB9" w:rsidRPr="005E1F72">
        <w:rPr>
          <w:rFonts w:ascii="GHEA Grapalat" w:hAnsi="GHEA Grapalat" w:cs="Tahoma"/>
          <w:sz w:val="20"/>
        </w:rPr>
        <w:t>հանձնաժողով</w:t>
      </w:r>
      <w:r w:rsidR="007A4BB9" w:rsidRPr="005E1F72">
        <w:rPr>
          <w:rFonts w:ascii="GHEA Grapalat" w:hAnsi="GHEA Grapalat" w:cs="Tahoma"/>
          <w:sz w:val="20"/>
          <w:lang w:val="es-ES"/>
        </w:rPr>
        <w:t xml:space="preserve">) </w:t>
      </w:r>
      <w:r w:rsidR="007A4BB9" w:rsidRPr="005E1F72">
        <w:rPr>
          <w:rFonts w:ascii="GHEA Grapalat" w:hAnsi="GHEA Grapalat" w:cs="Tahoma"/>
          <w:sz w:val="20"/>
        </w:rPr>
        <w:t>գնահատում</w:t>
      </w:r>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r w:rsidR="007A4BB9" w:rsidRPr="005E1F72">
        <w:rPr>
          <w:rFonts w:ascii="GHEA Grapalat" w:hAnsi="GHEA Grapalat" w:cs="Tahoma"/>
          <w:sz w:val="20"/>
        </w:rPr>
        <w:t>սույն</w:t>
      </w:r>
      <w:r w:rsidR="007A4BB9" w:rsidRPr="005E1F72">
        <w:rPr>
          <w:rFonts w:ascii="GHEA Grapalat" w:hAnsi="GHEA Grapalat" w:cs="Tahoma"/>
          <w:sz w:val="20"/>
          <w:lang w:val="es-ES"/>
        </w:rPr>
        <w:t xml:space="preserve"> </w:t>
      </w:r>
      <w:r w:rsidR="007A4BB9" w:rsidRPr="005E1F72">
        <w:rPr>
          <w:rFonts w:ascii="GHEA Grapalat" w:hAnsi="GHEA Grapalat" w:cs="Tahoma"/>
          <w:sz w:val="20"/>
        </w:rPr>
        <w:t>հրավերով</w:t>
      </w:r>
      <w:r w:rsidR="007A4BB9" w:rsidRPr="005E1F72">
        <w:rPr>
          <w:rFonts w:ascii="GHEA Grapalat" w:hAnsi="GHEA Grapalat" w:cs="Tahoma"/>
          <w:sz w:val="20"/>
          <w:lang w:val="es-ES"/>
        </w:rPr>
        <w:t xml:space="preserve"> </w:t>
      </w:r>
      <w:r w:rsidR="007A4BB9" w:rsidRPr="005E1F72">
        <w:rPr>
          <w:rFonts w:ascii="GHEA Grapalat" w:hAnsi="GHEA Grapalat" w:cs="Tahoma"/>
          <w:sz w:val="20"/>
        </w:rPr>
        <w:t>սահմանված</w:t>
      </w:r>
      <w:r w:rsidR="007A4BB9" w:rsidRPr="005E1F72">
        <w:rPr>
          <w:rFonts w:ascii="GHEA Grapalat" w:hAnsi="GHEA Grapalat" w:cs="Tahoma"/>
          <w:sz w:val="20"/>
          <w:lang w:val="es-ES"/>
        </w:rPr>
        <w:t xml:space="preserve"> </w:t>
      </w:r>
      <w:r w:rsidR="007A4BB9" w:rsidRPr="005E1F72">
        <w:rPr>
          <w:rFonts w:ascii="GHEA Grapalat" w:hAnsi="GHEA Grapalat" w:cs="Tahoma"/>
          <w:sz w:val="20"/>
        </w:rPr>
        <w:t>պայմաններով</w:t>
      </w:r>
      <w:r w:rsidR="007A4BB9" w:rsidRPr="005E1F72">
        <w:rPr>
          <w:rFonts w:ascii="GHEA Grapalat" w:hAnsi="GHEA Grapalat" w:cs="Tahoma"/>
          <w:sz w:val="20"/>
          <w:lang w:val="es-ES"/>
        </w:rPr>
        <w:t>:</w:t>
      </w:r>
    </w:p>
    <w:p w14:paraId="58412067" w14:textId="77777777" w:rsidR="00BA3554" w:rsidRPr="005E1F72" w:rsidRDefault="00BA3554" w:rsidP="00EF3662">
      <w:pPr>
        <w:ind w:firstLine="720"/>
        <w:jc w:val="both"/>
        <w:rPr>
          <w:rFonts w:ascii="GHEA Grapalat" w:hAnsi="GHEA Grapalat"/>
          <w:sz w:val="20"/>
          <w:szCs w:val="20"/>
          <w:lang w:val="es-ES"/>
        </w:rPr>
      </w:pPr>
      <w:r w:rsidRPr="005E1F72">
        <w:rPr>
          <w:rFonts w:ascii="GHEA Grapalat" w:hAnsi="GHEA Grapalat" w:cs="Tahoma"/>
          <w:sz w:val="20"/>
          <w:szCs w:val="20"/>
          <w:lang w:val="es-ES"/>
        </w:rPr>
        <w:t>2.</w:t>
      </w:r>
      <w:r w:rsidR="007968A3" w:rsidRPr="005E1F72">
        <w:rPr>
          <w:rFonts w:ascii="GHEA Grapalat" w:hAnsi="GHEA Grapalat" w:cs="Tahoma"/>
          <w:sz w:val="20"/>
          <w:szCs w:val="20"/>
          <w:lang w:val="es-ES"/>
        </w:rPr>
        <w:t>3</w:t>
      </w:r>
      <w:r w:rsidR="00EB487B" w:rsidRPr="005E1F72">
        <w:rPr>
          <w:rFonts w:ascii="GHEA Grapalat" w:hAnsi="GHEA Grapalat" w:cs="Tahoma"/>
          <w:sz w:val="20"/>
          <w:szCs w:val="20"/>
          <w:lang w:val="es-ES"/>
        </w:rPr>
        <w:t xml:space="preserve"> </w:t>
      </w:r>
      <w:r w:rsidRPr="005E1F72">
        <w:rPr>
          <w:rFonts w:ascii="GHEA Grapalat" w:hAnsi="GHEA Grapalat" w:cs="Sylfaen"/>
          <w:sz w:val="20"/>
          <w:szCs w:val="20"/>
        </w:rPr>
        <w:t>Արգելվում</w:t>
      </w:r>
      <w:r w:rsidRPr="005E1F72">
        <w:rPr>
          <w:rFonts w:ascii="GHEA Grapalat" w:hAnsi="GHEA Grapalat"/>
          <w:sz w:val="20"/>
          <w:szCs w:val="20"/>
          <w:lang w:val="es-ES"/>
        </w:rPr>
        <w:t xml:space="preserve"> </w:t>
      </w:r>
      <w:r w:rsidRPr="005E1F72">
        <w:rPr>
          <w:rFonts w:ascii="GHEA Grapalat" w:hAnsi="GHEA Grapalat" w:cs="Sylfaen"/>
          <w:sz w:val="20"/>
          <w:szCs w:val="20"/>
        </w:rPr>
        <w:t>է</w:t>
      </w:r>
      <w:r w:rsidRPr="005E1F72">
        <w:rPr>
          <w:rFonts w:ascii="GHEA Grapalat" w:hAnsi="GHEA Grapalat"/>
          <w:sz w:val="20"/>
          <w:szCs w:val="20"/>
          <w:lang w:val="es-ES"/>
        </w:rPr>
        <w:t xml:space="preserve"> </w:t>
      </w:r>
      <w:r w:rsidRPr="005E1F72">
        <w:rPr>
          <w:rFonts w:ascii="GHEA Grapalat" w:hAnsi="GHEA Grapalat"/>
          <w:sz w:val="20"/>
          <w:szCs w:val="20"/>
        </w:rPr>
        <w:t>սույն</w:t>
      </w:r>
      <w:r w:rsidRPr="005E1F72">
        <w:rPr>
          <w:rFonts w:ascii="GHEA Grapalat" w:hAnsi="GHEA Grapalat"/>
          <w:sz w:val="20"/>
          <w:szCs w:val="20"/>
          <w:lang w:val="es-ES"/>
        </w:rPr>
        <w:t xml:space="preserve"> </w:t>
      </w:r>
      <w:r w:rsidRPr="005E1F72">
        <w:rPr>
          <w:rFonts w:ascii="GHEA Grapalat" w:hAnsi="GHEA Grapalat"/>
          <w:sz w:val="20"/>
          <w:szCs w:val="20"/>
        </w:rPr>
        <w:t>կետով</w:t>
      </w:r>
      <w:r w:rsidRPr="005E1F72">
        <w:rPr>
          <w:rFonts w:ascii="GHEA Grapalat" w:hAnsi="GHEA Grapalat"/>
          <w:sz w:val="20"/>
          <w:szCs w:val="20"/>
          <w:lang w:val="es-ES"/>
        </w:rPr>
        <w:t xml:space="preserve"> </w:t>
      </w:r>
      <w:r w:rsidRPr="005E1F72">
        <w:rPr>
          <w:rFonts w:ascii="GHEA Grapalat" w:hAnsi="GHEA Grapalat"/>
          <w:sz w:val="20"/>
          <w:szCs w:val="20"/>
        </w:rPr>
        <w:t>սահմանված</w:t>
      </w:r>
      <w:r w:rsidRPr="005E1F72">
        <w:rPr>
          <w:rFonts w:ascii="GHEA Grapalat" w:hAnsi="GHEA Grapalat"/>
          <w:sz w:val="20"/>
          <w:szCs w:val="20"/>
          <w:lang w:val="es-ES"/>
        </w:rPr>
        <w:t xml:space="preserve"> </w:t>
      </w:r>
      <w:r w:rsidRPr="005E1F72">
        <w:rPr>
          <w:rFonts w:ascii="GHEA Grapalat" w:hAnsi="GHEA Grapalat"/>
          <w:sz w:val="20"/>
          <w:szCs w:val="20"/>
        </w:rPr>
        <w:t>փոխկապակցված</w:t>
      </w:r>
      <w:r w:rsidRPr="005E1F72">
        <w:rPr>
          <w:rFonts w:ascii="GHEA Grapalat" w:hAnsi="GHEA Grapalat"/>
          <w:sz w:val="20"/>
          <w:szCs w:val="20"/>
          <w:lang w:val="es-ES"/>
        </w:rPr>
        <w:t xml:space="preserve"> </w:t>
      </w:r>
      <w:r w:rsidRPr="005E1F72">
        <w:rPr>
          <w:rFonts w:ascii="GHEA Grapalat" w:hAnsi="GHEA Grapalat"/>
          <w:sz w:val="20"/>
          <w:szCs w:val="20"/>
        </w:rPr>
        <w:t>անձանց</w:t>
      </w:r>
      <w:r w:rsidRPr="005E1F72">
        <w:rPr>
          <w:rFonts w:ascii="GHEA Grapalat" w:hAnsi="GHEA Grapalat"/>
          <w:sz w:val="20"/>
          <w:szCs w:val="20"/>
          <w:lang w:val="es-ES"/>
        </w:rPr>
        <w:t xml:space="preserve"> </w:t>
      </w:r>
      <w:r w:rsidRPr="005E1F72">
        <w:rPr>
          <w:rFonts w:ascii="GHEA Grapalat" w:hAnsi="GHEA Grapalat"/>
          <w:sz w:val="20"/>
          <w:szCs w:val="20"/>
        </w:rPr>
        <w:t>և</w:t>
      </w:r>
      <w:r w:rsidRPr="005E1F72">
        <w:rPr>
          <w:rFonts w:ascii="GHEA Grapalat" w:hAnsi="GHEA Grapalat"/>
          <w:sz w:val="20"/>
          <w:szCs w:val="20"/>
          <w:lang w:val="es-ES"/>
        </w:rPr>
        <w:t xml:space="preserve"> (</w:t>
      </w:r>
      <w:r w:rsidRPr="005E1F72">
        <w:rPr>
          <w:rFonts w:ascii="GHEA Grapalat" w:hAnsi="GHEA Grapalat"/>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ավելի</w:t>
      </w:r>
      <w:r w:rsidRPr="005E1F72">
        <w:rPr>
          <w:rFonts w:ascii="GHEA Grapalat" w:hAnsi="GHEA Grapalat"/>
          <w:sz w:val="20"/>
          <w:szCs w:val="20"/>
          <w:lang w:val="es-ES"/>
        </w:rPr>
        <w:t xml:space="preserve"> </w:t>
      </w:r>
      <w:r w:rsidRPr="005E1F72">
        <w:rPr>
          <w:rFonts w:ascii="GHEA Grapalat" w:hAnsi="GHEA Grapalat" w:cs="Sylfaen"/>
          <w:sz w:val="20"/>
          <w:szCs w:val="20"/>
        </w:rPr>
        <w:t>քան</w:t>
      </w:r>
      <w:r w:rsidRPr="005E1F72">
        <w:rPr>
          <w:rFonts w:ascii="GHEA Grapalat" w:hAnsi="GHEA Grapalat"/>
          <w:sz w:val="20"/>
          <w:szCs w:val="20"/>
          <w:lang w:val="es-ES"/>
        </w:rPr>
        <w:t xml:space="preserve"> </w:t>
      </w:r>
      <w:r w:rsidRPr="005E1F72">
        <w:rPr>
          <w:rFonts w:ascii="GHEA Grapalat" w:hAnsi="GHEA Grapalat" w:cs="Sylfaen"/>
          <w:sz w:val="20"/>
          <w:szCs w:val="20"/>
        </w:rPr>
        <w:t>հիսուն</w:t>
      </w:r>
      <w:r w:rsidRPr="005E1F72">
        <w:rPr>
          <w:rFonts w:ascii="GHEA Grapalat" w:hAnsi="GHEA Grapalat"/>
          <w:sz w:val="20"/>
          <w:szCs w:val="20"/>
          <w:lang w:val="es-ES"/>
        </w:rPr>
        <w:t xml:space="preserve"> </w:t>
      </w:r>
      <w:r w:rsidRPr="005E1F72">
        <w:rPr>
          <w:rFonts w:ascii="GHEA Grapalat" w:hAnsi="GHEA Grapalat" w:cs="Sylfaen"/>
          <w:sz w:val="20"/>
          <w:szCs w:val="20"/>
        </w:rPr>
        <w:t>տոկոս</w:t>
      </w:r>
      <w:r w:rsidRPr="005E1F72">
        <w:rPr>
          <w:rFonts w:ascii="GHEA Grapalat" w:hAnsi="GHEA Grapalat"/>
          <w:sz w:val="20"/>
          <w:szCs w:val="20"/>
          <w:lang w:val="es-ES"/>
        </w:rPr>
        <w:t xml:space="preserve"> </w:t>
      </w:r>
      <w:r w:rsidRPr="005E1F72">
        <w:rPr>
          <w:rFonts w:ascii="GHEA Grapalat" w:hAnsi="GHEA Grapalat" w:cs="Sylfaen"/>
          <w:sz w:val="20"/>
          <w:szCs w:val="20"/>
        </w:rPr>
        <w:t>միևնույն</w:t>
      </w:r>
      <w:r w:rsidRPr="005E1F72">
        <w:rPr>
          <w:rFonts w:ascii="GHEA Grapalat" w:hAnsi="GHEA Grapalat"/>
          <w:sz w:val="20"/>
          <w:szCs w:val="20"/>
          <w:lang w:val="es-ES"/>
        </w:rPr>
        <w:t xml:space="preserve"> </w:t>
      </w:r>
      <w:r w:rsidRPr="005E1F72">
        <w:rPr>
          <w:rFonts w:ascii="GHEA Grapalat" w:hAnsi="GHEA Grapalat" w:cs="Sylfaen"/>
          <w:sz w:val="20"/>
          <w:szCs w:val="20"/>
        </w:rPr>
        <w:t>անձի</w:t>
      </w:r>
      <w:r w:rsidRPr="005E1F72">
        <w:rPr>
          <w:rFonts w:ascii="GHEA Grapalat" w:hAnsi="GHEA Grapalat"/>
          <w:sz w:val="20"/>
          <w:szCs w:val="20"/>
          <w:lang w:val="es-ES"/>
        </w:rPr>
        <w:t xml:space="preserve"> (</w:t>
      </w:r>
      <w:r w:rsidRPr="005E1F72">
        <w:rPr>
          <w:rFonts w:ascii="GHEA Grapalat" w:hAnsi="GHEA Grapalat" w:cs="Sylfaen"/>
          <w:sz w:val="20"/>
          <w:szCs w:val="20"/>
        </w:rPr>
        <w:t>անձանց</w:t>
      </w:r>
      <w:r w:rsidRPr="005E1F72">
        <w:rPr>
          <w:rFonts w:ascii="GHEA Grapalat" w:hAnsi="GHEA Grapalat"/>
          <w:sz w:val="20"/>
          <w:szCs w:val="20"/>
          <w:lang w:val="es-ES"/>
        </w:rPr>
        <w:t xml:space="preserve">) </w:t>
      </w:r>
      <w:r w:rsidRPr="005E1F72">
        <w:rPr>
          <w:rFonts w:ascii="GHEA Grapalat" w:hAnsi="GHEA Grapalat" w:cs="Sylfaen"/>
          <w:sz w:val="20"/>
          <w:szCs w:val="20"/>
        </w:rPr>
        <w:t>պատկանող</w:t>
      </w:r>
      <w:r w:rsidRPr="005E1F72">
        <w:rPr>
          <w:rFonts w:ascii="GHEA Grapalat" w:hAnsi="GHEA Grapalat"/>
          <w:sz w:val="20"/>
          <w:szCs w:val="20"/>
          <w:lang w:val="es-ES"/>
        </w:rPr>
        <w:t xml:space="preserve"> </w:t>
      </w:r>
      <w:r w:rsidRPr="005E1F72">
        <w:rPr>
          <w:rFonts w:ascii="GHEA Grapalat" w:hAnsi="GHEA Grapalat" w:cs="Sylfaen"/>
          <w:sz w:val="20"/>
          <w:szCs w:val="20"/>
        </w:rPr>
        <w:t>բաժնեմաս</w:t>
      </w:r>
      <w:r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r w:rsidR="001B0D9A" w:rsidRPr="005E1F72">
        <w:rPr>
          <w:rFonts w:ascii="GHEA Grapalat" w:hAnsi="GHEA Grapalat"/>
          <w:sz w:val="20"/>
          <w:szCs w:val="20"/>
        </w:rPr>
        <w:t>փայաբաժին</w:t>
      </w:r>
      <w:r w:rsidR="001B0D9A" w:rsidRPr="005E1F72">
        <w:rPr>
          <w:rFonts w:ascii="GHEA Grapalat" w:hAnsi="GHEA Grapalat"/>
          <w:sz w:val="20"/>
          <w:szCs w:val="20"/>
          <w:lang w:val="es-ES"/>
        </w:rPr>
        <w:t xml:space="preserve">) </w:t>
      </w:r>
      <w:r w:rsidRPr="005E1F72">
        <w:rPr>
          <w:rFonts w:ascii="GHEA Grapalat" w:hAnsi="GHEA Grapalat" w:cs="Sylfaen"/>
          <w:sz w:val="20"/>
          <w:szCs w:val="20"/>
        </w:rPr>
        <w:t>ունեցող</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sz w:val="20"/>
          <w:szCs w:val="20"/>
          <w:lang w:val="es-ES"/>
        </w:rPr>
        <w:t xml:space="preserve"> </w:t>
      </w:r>
      <w:r w:rsidRPr="005E1F72">
        <w:rPr>
          <w:rFonts w:ascii="GHEA Grapalat" w:hAnsi="GHEA Grapalat" w:cs="Sylfaen"/>
          <w:sz w:val="20"/>
          <w:szCs w:val="20"/>
        </w:rPr>
        <w:t>միաժամանակյա</w:t>
      </w:r>
      <w:r w:rsidRPr="005E1F72">
        <w:rPr>
          <w:rFonts w:ascii="GHEA Grapalat" w:hAnsi="GHEA Grapalat"/>
          <w:sz w:val="20"/>
          <w:szCs w:val="20"/>
          <w:lang w:val="es-ES"/>
        </w:rPr>
        <w:t xml:space="preserve"> </w:t>
      </w:r>
      <w:r w:rsidRPr="005E1F72">
        <w:rPr>
          <w:rFonts w:ascii="GHEA Grapalat" w:hAnsi="GHEA Grapalat" w:cs="Sylfaen"/>
          <w:sz w:val="20"/>
          <w:szCs w:val="20"/>
        </w:rPr>
        <w:t>մասնակցությունը</w:t>
      </w:r>
      <w:r w:rsidRPr="005E1F72">
        <w:rPr>
          <w:rFonts w:ascii="GHEA Grapalat" w:hAnsi="GHEA Grapalat"/>
          <w:sz w:val="20"/>
          <w:szCs w:val="20"/>
          <w:lang w:val="es-ES"/>
        </w:rPr>
        <w:t xml:space="preserve"> </w:t>
      </w:r>
      <w:r w:rsidR="00EB487B" w:rsidRPr="005E1F72">
        <w:rPr>
          <w:rFonts w:ascii="GHEA Grapalat" w:hAnsi="GHEA Grapalat"/>
          <w:sz w:val="20"/>
          <w:szCs w:val="20"/>
        </w:rPr>
        <w:t>սույն</w:t>
      </w:r>
      <w:r w:rsidR="00EB487B" w:rsidRPr="005E1F72">
        <w:rPr>
          <w:rFonts w:ascii="GHEA Grapalat" w:hAnsi="GHEA Grapalat"/>
          <w:sz w:val="20"/>
          <w:szCs w:val="20"/>
          <w:lang w:val="es-ES"/>
        </w:rPr>
        <w:t xml:space="preserve"> </w:t>
      </w:r>
      <w:r w:rsidR="0028726A" w:rsidRPr="005E1F72">
        <w:rPr>
          <w:rFonts w:ascii="GHEA Grapalat" w:hAnsi="GHEA Grapalat"/>
          <w:sz w:val="20"/>
          <w:szCs w:val="20"/>
        </w:rPr>
        <w:t>ընթացակարգին</w:t>
      </w:r>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r w:rsidR="008628EC" w:rsidRPr="00972668">
        <w:rPr>
          <w:rFonts w:ascii="GHEA Grapalat" w:hAnsi="GHEA Grapalat" w:cs="Sylfaen"/>
          <w:sz w:val="20"/>
          <w:szCs w:val="20"/>
        </w:rPr>
        <w:t>միևնույն</w:t>
      </w:r>
      <w:r w:rsidR="008628EC" w:rsidRPr="00E2073B">
        <w:rPr>
          <w:rFonts w:ascii="GHEA Grapalat" w:hAnsi="GHEA Grapalat" w:cs="Sylfaen"/>
          <w:sz w:val="20"/>
          <w:szCs w:val="20"/>
          <w:lang w:val="es-ES"/>
        </w:rPr>
        <w:t xml:space="preserve"> </w:t>
      </w:r>
      <w:r w:rsidR="008628EC" w:rsidRPr="00972668">
        <w:rPr>
          <w:rFonts w:ascii="GHEA Grapalat" w:hAnsi="GHEA Grapalat" w:cs="Sylfaen"/>
          <w:sz w:val="20"/>
          <w:szCs w:val="20"/>
        </w:rPr>
        <w:t>չափաբաժնին</w:t>
      </w:r>
      <w:r w:rsidR="008628EC" w:rsidRPr="00E2073B">
        <w:rPr>
          <w:rFonts w:ascii="GHEA Grapalat" w:hAnsi="GHEA Grapalat" w:cs="Sylfaen"/>
          <w:sz w:val="20"/>
          <w:szCs w:val="20"/>
          <w:lang w:val="es-ES"/>
        </w:rPr>
        <w:t>)</w:t>
      </w:r>
      <w:r w:rsidRPr="00E2073B">
        <w:rPr>
          <w:rFonts w:ascii="GHEA Grapalat" w:hAnsi="GHEA Grapalat" w:cs="Sylfaen"/>
          <w:sz w:val="20"/>
          <w:szCs w:val="20"/>
          <w:lang w:val="es-ES"/>
        </w:rPr>
        <w:t xml:space="preserve">, </w:t>
      </w:r>
      <w:r w:rsidRPr="005E1F72">
        <w:rPr>
          <w:rFonts w:ascii="GHEA Grapalat" w:hAnsi="GHEA Grapalat" w:cs="Sylfaen"/>
          <w:sz w:val="20"/>
          <w:szCs w:val="20"/>
        </w:rPr>
        <w:t>բացառությամբ</w:t>
      </w:r>
      <w:r w:rsidRPr="005E1F72">
        <w:rPr>
          <w:rFonts w:ascii="GHEA Grapalat" w:hAnsi="GHEA Grapalat"/>
          <w:sz w:val="20"/>
          <w:szCs w:val="20"/>
          <w:lang w:val="es-ES"/>
        </w:rPr>
        <w:t xml:space="preserve"> </w:t>
      </w:r>
      <w:r w:rsidRPr="005E1F72">
        <w:rPr>
          <w:rFonts w:ascii="GHEA Grapalat" w:hAnsi="GHEA Grapalat" w:cs="Sylfaen"/>
          <w:sz w:val="20"/>
          <w:szCs w:val="20"/>
        </w:rPr>
        <w:t>պետության</w:t>
      </w:r>
      <w:r w:rsidRPr="005E1F72">
        <w:rPr>
          <w:rFonts w:ascii="GHEA Grapalat" w:hAnsi="GHEA Grapalat"/>
          <w:sz w:val="20"/>
          <w:szCs w:val="20"/>
          <w:lang w:val="es-ES"/>
        </w:rPr>
        <w:t xml:space="preserve"> </w:t>
      </w:r>
      <w:r w:rsidRPr="005E1F72">
        <w:rPr>
          <w:rFonts w:ascii="GHEA Grapalat" w:hAnsi="GHEA Grapalat" w:cs="Sylfaen"/>
          <w:sz w:val="20"/>
          <w:szCs w:val="20"/>
        </w:rPr>
        <w:t>կամ</w:t>
      </w:r>
      <w:r w:rsidRPr="005E1F72">
        <w:rPr>
          <w:rFonts w:ascii="GHEA Grapalat" w:hAnsi="GHEA Grapalat"/>
          <w:sz w:val="20"/>
          <w:szCs w:val="20"/>
          <w:lang w:val="es-ES"/>
        </w:rPr>
        <w:t xml:space="preserve"> </w:t>
      </w:r>
      <w:r w:rsidRPr="005E1F72">
        <w:rPr>
          <w:rFonts w:ascii="GHEA Grapalat" w:hAnsi="GHEA Grapalat" w:cs="Sylfaen"/>
          <w:sz w:val="20"/>
          <w:szCs w:val="20"/>
        </w:rPr>
        <w:t>համայնքների</w:t>
      </w:r>
      <w:r w:rsidRPr="005E1F72">
        <w:rPr>
          <w:rFonts w:ascii="GHEA Grapalat" w:hAnsi="GHEA Grapalat"/>
          <w:sz w:val="20"/>
          <w:szCs w:val="20"/>
          <w:lang w:val="es-ES"/>
        </w:rPr>
        <w:t xml:space="preserve"> </w:t>
      </w:r>
      <w:r w:rsidRPr="005E1F72">
        <w:rPr>
          <w:rFonts w:ascii="GHEA Grapalat" w:hAnsi="GHEA Grapalat" w:cs="Sylfaen"/>
          <w:sz w:val="20"/>
          <w:szCs w:val="20"/>
        </w:rPr>
        <w:t>կողմից</w:t>
      </w:r>
      <w:r w:rsidRPr="005E1F72">
        <w:rPr>
          <w:rFonts w:ascii="GHEA Grapalat" w:hAnsi="GHEA Grapalat"/>
          <w:sz w:val="20"/>
          <w:szCs w:val="20"/>
          <w:lang w:val="es-ES"/>
        </w:rPr>
        <w:t xml:space="preserve"> </w:t>
      </w:r>
      <w:r w:rsidRPr="005E1F72">
        <w:rPr>
          <w:rFonts w:ascii="GHEA Grapalat" w:hAnsi="GHEA Grapalat" w:cs="Sylfaen"/>
          <w:sz w:val="20"/>
          <w:szCs w:val="20"/>
        </w:rPr>
        <w:t>հիմնադրված</w:t>
      </w:r>
      <w:r w:rsidRPr="005E1F72">
        <w:rPr>
          <w:rFonts w:ascii="GHEA Grapalat" w:hAnsi="GHEA Grapalat"/>
          <w:sz w:val="20"/>
          <w:szCs w:val="20"/>
          <w:lang w:val="es-ES"/>
        </w:rPr>
        <w:t xml:space="preserve"> </w:t>
      </w:r>
      <w:r w:rsidRPr="005E1F72">
        <w:rPr>
          <w:rFonts w:ascii="GHEA Grapalat" w:hAnsi="GHEA Grapalat" w:cs="Sylfaen"/>
          <w:sz w:val="20"/>
          <w:szCs w:val="20"/>
        </w:rPr>
        <w:t>կազմակերպությունների</w:t>
      </w:r>
      <w:r w:rsidRPr="005E1F72">
        <w:rPr>
          <w:rFonts w:ascii="GHEA Grapalat" w:hAnsi="GHEA Grapalat" w:cs="Sylfaen"/>
          <w:sz w:val="20"/>
          <w:szCs w:val="20"/>
          <w:lang w:val="es-ES"/>
        </w:rPr>
        <w:t xml:space="preserve"> </w:t>
      </w:r>
      <w:r w:rsidRPr="005E1F72">
        <w:rPr>
          <w:rFonts w:ascii="GHEA Grapalat" w:hAnsi="GHEA Grapalat" w:cs="Sylfaen"/>
          <w:sz w:val="20"/>
          <w:szCs w:val="20"/>
        </w:rPr>
        <w:t>և</w:t>
      </w:r>
      <w:r w:rsidRPr="005E1F72">
        <w:rPr>
          <w:rFonts w:ascii="GHEA Grapalat" w:hAnsi="GHEA Grapalat" w:cs="Sylfaen"/>
          <w:sz w:val="20"/>
          <w:szCs w:val="20"/>
          <w:lang w:val="es-ES"/>
        </w:rPr>
        <w:t xml:space="preserve"> (</w:t>
      </w:r>
      <w:r w:rsidRPr="005E1F72">
        <w:rPr>
          <w:rFonts w:ascii="GHEA Grapalat" w:hAnsi="GHEA Grapalat" w:cs="Sylfaen"/>
          <w:sz w:val="20"/>
          <w:szCs w:val="20"/>
        </w:rPr>
        <w:t>կամ</w:t>
      </w:r>
      <w:r w:rsidRPr="005E1F72">
        <w:rPr>
          <w:rFonts w:ascii="GHEA Grapalat" w:hAnsi="GHEA Grapalat" w:cs="Sylfaen"/>
          <w:sz w:val="20"/>
          <w:szCs w:val="20"/>
          <w:lang w:val="es-ES"/>
        </w:rPr>
        <w:t xml:space="preserve">) </w:t>
      </w:r>
      <w:r w:rsidRPr="005E1F72">
        <w:rPr>
          <w:rFonts w:ascii="GHEA Grapalat" w:hAnsi="GHEA Grapalat" w:cs="Sylfaen"/>
          <w:sz w:val="20"/>
        </w:rPr>
        <w:t>համատեղ</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ործունեության</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ով</w:t>
      </w:r>
      <w:r w:rsidRPr="005E1F72">
        <w:rPr>
          <w:rFonts w:ascii="GHEA Grapalat" w:hAnsi="GHEA Grapalat" w:cs="Sylfaen"/>
          <w:sz w:val="20"/>
          <w:lang w:val="af-ZA"/>
        </w:rPr>
        <w:t xml:space="preserve"> </w:t>
      </w:r>
      <w:r w:rsidRPr="005E1F72">
        <w:rPr>
          <w:rFonts w:ascii="GHEA Grapalat" w:hAnsi="GHEA Grapalat" w:cs="Times Armenian"/>
          <w:sz w:val="20"/>
          <w:lang w:val="af-ZA"/>
        </w:rPr>
        <w:t>(</w:t>
      </w:r>
      <w:r w:rsidRPr="005E1F72">
        <w:rPr>
          <w:rFonts w:ascii="GHEA Grapalat" w:hAnsi="GHEA Grapalat" w:cs="Sylfaen"/>
          <w:sz w:val="20"/>
        </w:rPr>
        <w:t>կոնսորցիումով</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ործընթացին</w:t>
      </w:r>
      <w:r w:rsidRPr="005E1F72">
        <w:rPr>
          <w:rFonts w:ascii="GHEA Grapalat" w:hAnsi="GHEA Grapalat" w:cs="Sylfaen"/>
          <w:sz w:val="20"/>
          <w:lang w:val="es-ES"/>
        </w:rPr>
        <w:t xml:space="preserve"> </w:t>
      </w:r>
      <w:r w:rsidRPr="005E1F72">
        <w:rPr>
          <w:rFonts w:ascii="GHEA Grapalat" w:hAnsi="GHEA Grapalat" w:cs="Sylfaen"/>
          <w:sz w:val="20"/>
          <w:szCs w:val="20"/>
        </w:rPr>
        <w:t>մասնակցության</w:t>
      </w:r>
      <w:r w:rsidRPr="005E1F72">
        <w:rPr>
          <w:rFonts w:ascii="GHEA Grapalat" w:hAnsi="GHEA Grapalat" w:cs="Sylfaen"/>
          <w:sz w:val="20"/>
          <w:szCs w:val="20"/>
          <w:lang w:val="es-ES"/>
        </w:rPr>
        <w:t xml:space="preserve"> </w:t>
      </w:r>
      <w:r w:rsidRPr="005E1F72">
        <w:rPr>
          <w:rFonts w:ascii="GHEA Grapalat" w:hAnsi="GHEA Grapalat" w:cs="Sylfaen"/>
          <w:sz w:val="20"/>
          <w:szCs w:val="20"/>
        </w:rPr>
        <w:t>դեպքերի</w:t>
      </w:r>
      <w:r w:rsidRPr="005E1F72">
        <w:rPr>
          <w:rFonts w:ascii="GHEA Grapalat" w:hAnsi="GHEA Grapalat" w:cs="Sylfaen"/>
          <w:sz w:val="20"/>
          <w:szCs w:val="20"/>
          <w:lang w:val="es-ES"/>
        </w:rPr>
        <w:t>:</w:t>
      </w:r>
    </w:p>
    <w:p w14:paraId="5584FFCF"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r w:rsidRPr="005E1F72">
        <w:rPr>
          <w:rFonts w:ascii="GHEA Grapalat" w:hAnsi="GHEA Grapalat"/>
          <w:sz w:val="20"/>
          <w:szCs w:val="20"/>
        </w:rPr>
        <w:t>Կարգի</w:t>
      </w:r>
      <w:r w:rsidRPr="005E1F72">
        <w:rPr>
          <w:rFonts w:ascii="GHEA Grapalat" w:hAnsi="GHEA Grapalat"/>
          <w:sz w:val="20"/>
          <w:szCs w:val="20"/>
          <w:lang w:val="es-ES"/>
        </w:rPr>
        <w:t xml:space="preserve"> 119-</w:t>
      </w:r>
      <w:r w:rsidRPr="005E1F72">
        <w:rPr>
          <w:rFonts w:ascii="GHEA Grapalat" w:hAnsi="GHEA Grapalat"/>
          <w:sz w:val="20"/>
          <w:szCs w:val="20"/>
        </w:rPr>
        <w:t>րդ</w:t>
      </w:r>
      <w:r w:rsidRPr="005E1F72">
        <w:rPr>
          <w:rFonts w:ascii="GHEA Grapalat" w:hAnsi="GHEA Grapalat"/>
          <w:sz w:val="20"/>
          <w:szCs w:val="20"/>
          <w:lang w:val="es-ES"/>
        </w:rPr>
        <w:t xml:space="preserve"> </w:t>
      </w:r>
      <w:r w:rsidR="00EB487B" w:rsidRPr="005E1F72">
        <w:rPr>
          <w:rFonts w:ascii="GHEA Grapalat" w:hAnsi="GHEA Grapalat"/>
          <w:sz w:val="20"/>
          <w:szCs w:val="20"/>
        </w:rPr>
        <w:t>կետի</w:t>
      </w:r>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6A5693B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00D85A6"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169D5815"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93BE1EB" w14:textId="77777777" w:rsidR="00D5674E" w:rsidRPr="005E1F72" w:rsidRDefault="00D5674E" w:rsidP="00EF3662">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6956E835" w14:textId="6517A9C8" w:rsidR="00E90F91" w:rsidRPr="00B01C80" w:rsidRDefault="00096865" w:rsidP="00F5285F">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2.</w:t>
      </w:r>
      <w:r w:rsidR="007968A3" w:rsidRPr="005E1F72">
        <w:rPr>
          <w:rFonts w:ascii="GHEA Grapalat" w:hAnsi="GHEA Grapalat" w:cs="Arial Armenian"/>
          <w:sz w:val="20"/>
          <w:lang w:val="hy-AM"/>
        </w:rPr>
        <w:t>4</w:t>
      </w:r>
      <w:r w:rsidR="00773485" w:rsidRPr="005E1F72">
        <w:rPr>
          <w:rFonts w:ascii="GHEA Grapalat" w:hAnsi="GHEA Grapalat" w:cs="Arial Armenian"/>
          <w:sz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003A7A32" w:rsidRPr="00177245">
        <w:rPr>
          <w:rFonts w:ascii="GHEA Grapalat" w:hAnsi="GHEA Grapalat" w:cs="Arial"/>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w:t>
      </w:r>
      <w:r w:rsidR="006C78F0">
        <w:rPr>
          <w:rFonts w:ascii="GHEA Grapalat" w:hAnsi="GHEA Grapalat"/>
          <w:b/>
          <w:color w:val="000000"/>
          <w:sz w:val="20"/>
          <w:szCs w:val="20"/>
          <w:lang w:val="hy-AM"/>
        </w:rPr>
        <w:t>15</w:t>
      </w:r>
      <w:r w:rsidR="002D4C7C" w:rsidRPr="002D4C7C">
        <w:rPr>
          <w:rFonts w:ascii="GHEA Grapalat" w:hAnsi="GHEA Grapalat"/>
          <w:b/>
          <w:color w:val="000000"/>
          <w:sz w:val="20"/>
          <w:szCs w:val="20"/>
          <w:lang w:val="hy-AM"/>
        </w:rPr>
        <w:t xml:space="preserve"> </w:t>
      </w:r>
      <w:r w:rsidR="00E90F91" w:rsidRPr="002D4C7C">
        <w:rPr>
          <w:rFonts w:ascii="GHEA Grapalat" w:hAnsi="GHEA Grapalat"/>
          <w:b/>
          <w:color w:val="000000"/>
          <w:sz w:val="20"/>
          <w:szCs w:val="20"/>
          <w:lang w:val="hy-AM"/>
        </w:rPr>
        <w:t>տոկոսի</w:t>
      </w:r>
      <w:r w:rsidR="002D4C7C">
        <w:rPr>
          <w:rFonts w:ascii="GHEA Grapalat" w:hAnsi="GHEA Grapalat"/>
          <w:b/>
          <w:color w:val="000000"/>
          <w:sz w:val="20"/>
          <w:szCs w:val="20"/>
          <w:lang w:val="hy-AM"/>
        </w:rPr>
        <w:t xml:space="preserve"> </w:t>
      </w:r>
      <w:r w:rsidR="00E90F91" w:rsidRPr="00B01C80">
        <w:rPr>
          <w:rFonts w:ascii="GHEA Grapalat" w:hAnsi="GHEA Grapalat"/>
          <w:color w:val="000000"/>
          <w:sz w:val="20"/>
          <w:szCs w:val="20"/>
          <w:lang w:val="hy-AM"/>
        </w:rPr>
        <w:t xml:space="preserve">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17" w:tgtFrame="_blank" w:history="1">
        <w:r w:rsidR="00E90F91" w:rsidRPr="00B01C80">
          <w:rPr>
            <w:rFonts w:ascii="GHEA Grapalat" w:hAnsi="GHEA Grapalat"/>
            <w:color w:val="000000"/>
            <w:sz w:val="20"/>
            <w:szCs w:val="20"/>
            <w:lang w:val="hy-AM"/>
          </w:rPr>
          <w:t>Standard &amp; Poor’s</w:t>
        </w:r>
      </w:hyperlink>
      <w:r w:rsidR="00E90F91" w:rsidRPr="00B01C80">
        <w:rPr>
          <w:rFonts w:ascii="Calibri" w:hAnsi="Calibri" w:cs="Calibri"/>
          <w:color w:val="000000"/>
          <w:sz w:val="20"/>
          <w:szCs w:val="20"/>
          <w:lang w:val="hy-AM"/>
        </w:rPr>
        <w:t> </w:t>
      </w:r>
      <w:r w:rsidR="00E90F91" w:rsidRPr="00B01C80">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sidR="00A12E9C">
        <w:rPr>
          <w:rFonts w:ascii="GHEA Grapalat" w:hAnsi="GHEA Grapalat"/>
          <w:color w:val="000000"/>
          <w:sz w:val="20"/>
          <w:szCs w:val="20"/>
          <w:lang w:val="hy-AM"/>
        </w:rPr>
        <w:t xml:space="preserve">սուվերեն </w:t>
      </w:r>
      <w:r w:rsidR="00E90F91" w:rsidRPr="00B01C80">
        <w:rPr>
          <w:rFonts w:ascii="GHEA Grapalat" w:hAnsi="GHEA Grapalat"/>
          <w:color w:val="000000"/>
          <w:sz w:val="20"/>
          <w:szCs w:val="20"/>
          <w:lang w:val="hy-AM"/>
        </w:rPr>
        <w:t>վարկանիշի չափով:</w:t>
      </w:r>
    </w:p>
    <w:p w14:paraId="4617326A" w14:textId="77777777" w:rsidR="000A6B75" w:rsidRPr="00F5285F" w:rsidRDefault="003A7A32" w:rsidP="00F5285F">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4B2068">
        <w:rPr>
          <w:rFonts w:ascii="GHEA Grapalat" w:hAnsi="GHEA Grapalat" w:cs="Sylfaen"/>
          <w:sz w:val="20"/>
          <w:lang w:val="hy-AM"/>
        </w:rPr>
        <w:t>2.</w:t>
      </w:r>
      <w:r w:rsidR="00AE5E4B" w:rsidRPr="00417B96">
        <w:rPr>
          <w:rFonts w:ascii="GHEA Grapalat" w:hAnsi="GHEA Grapalat" w:cs="Sylfaen"/>
          <w:sz w:val="20"/>
          <w:lang w:val="hy-AM"/>
        </w:rPr>
        <w:t>5</w:t>
      </w:r>
      <w:r w:rsidR="00AE5E4B" w:rsidRPr="004B2068">
        <w:rPr>
          <w:rFonts w:ascii="GHEA Grapalat" w:hAnsi="GHEA Grapalat" w:cs="Sylfaen"/>
          <w:sz w:val="20"/>
          <w:lang w:val="hy-AM"/>
        </w:rPr>
        <w:t xml:space="preserve"> </w:t>
      </w:r>
      <w:r w:rsidR="000A6B75" w:rsidRPr="004B2068">
        <w:rPr>
          <w:rFonts w:ascii="GHEA Grapalat" w:hAnsi="GHEA Grapalat" w:cs="Sylfaen"/>
          <w:sz w:val="20"/>
          <w:lang w:val="hy-AM"/>
        </w:rPr>
        <w:t>Սույն ընթացակարգի շրջանակում կնքվելիք պայմանագիրը</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կարող</w:t>
      </w:r>
      <w:r w:rsidR="000A6B75" w:rsidRPr="00417B96">
        <w:rPr>
          <w:rFonts w:ascii="GHEA Grapalat" w:hAnsi="GHEA Grapalat" w:cs="Sylfaen"/>
          <w:sz w:val="20"/>
          <w:lang w:val="af-ZA"/>
        </w:rPr>
        <w:t xml:space="preserve"> է </w:t>
      </w:r>
      <w:r w:rsidR="000A6B75" w:rsidRPr="004B2068">
        <w:rPr>
          <w:rFonts w:ascii="GHEA Grapalat" w:hAnsi="GHEA Grapalat" w:cs="Sylfaen"/>
          <w:sz w:val="20"/>
          <w:lang w:val="hy-AM"/>
        </w:rPr>
        <w:t>իրականացվել</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B2068">
        <w:rPr>
          <w:rFonts w:ascii="GHEA Grapalat" w:hAnsi="GHEA Grapalat" w:cs="Sylfaen"/>
          <w:sz w:val="20"/>
          <w:lang w:val="hy-AM"/>
        </w:rPr>
        <w:t>պայմանագիր</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կնքելու</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միջոցով։</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17B96">
        <w:rPr>
          <w:rFonts w:ascii="GHEA Grapalat" w:hAnsi="GHEA Grapalat" w:cs="Sylfaen"/>
          <w:sz w:val="20"/>
        </w:rPr>
        <w:t>պայմանագրի</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կողմ</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չի</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կարող</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հանդիսանալ</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սույն</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ընթացակարգին</w:t>
      </w:r>
      <w:r w:rsidR="000A6B75" w:rsidRPr="00417B96">
        <w:rPr>
          <w:rFonts w:ascii="GHEA Grapalat" w:hAnsi="GHEA Grapalat" w:cs="Sylfaen"/>
          <w:sz w:val="20"/>
          <w:lang w:val="af-ZA"/>
        </w:rPr>
        <w:t xml:space="preserve"> </w:t>
      </w:r>
      <w:r w:rsidRPr="00417B96">
        <w:rPr>
          <w:rFonts w:ascii="GHEA Grapalat" w:hAnsi="GHEA Grapalat" w:cs="Sylfaen"/>
          <w:sz w:val="20"/>
          <w:lang w:val="af-ZA"/>
        </w:rPr>
        <w:t>(</w:t>
      </w:r>
      <w:r w:rsidRPr="00417B96">
        <w:rPr>
          <w:rFonts w:ascii="GHEA Grapalat" w:hAnsi="GHEA Grapalat" w:cs="Sylfaen"/>
          <w:sz w:val="20"/>
        </w:rPr>
        <w:t>միևնույն</w:t>
      </w:r>
      <w:r w:rsidRPr="00417B96">
        <w:rPr>
          <w:rFonts w:ascii="GHEA Grapalat" w:hAnsi="GHEA Grapalat" w:cs="Sylfaen"/>
          <w:sz w:val="20"/>
          <w:lang w:val="af-ZA"/>
        </w:rPr>
        <w:t xml:space="preserve"> </w:t>
      </w:r>
      <w:r w:rsidRPr="00417B96">
        <w:rPr>
          <w:rFonts w:ascii="GHEA Grapalat" w:hAnsi="GHEA Grapalat" w:cs="Sylfaen"/>
          <w:sz w:val="20"/>
        </w:rPr>
        <w:t>չափաբաժնին</w:t>
      </w:r>
      <w:r w:rsidRPr="00417B96">
        <w:rPr>
          <w:rFonts w:ascii="GHEA Grapalat" w:hAnsi="GHEA Grapalat" w:cs="Sylfaen"/>
          <w:sz w:val="20"/>
          <w:lang w:val="af-ZA"/>
        </w:rPr>
        <w:t xml:space="preserve">) </w:t>
      </w:r>
      <w:r w:rsidR="000A6B75" w:rsidRPr="00417B96">
        <w:rPr>
          <w:rFonts w:ascii="GHEA Grapalat" w:hAnsi="GHEA Grapalat" w:cs="Sylfaen"/>
          <w:sz w:val="20"/>
        </w:rPr>
        <w:t>մասնակցելու</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նպատակով</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հայտ</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ներկայացրած</w:t>
      </w:r>
      <w:r w:rsidR="000A6B75" w:rsidRPr="00417B96">
        <w:rPr>
          <w:rFonts w:ascii="GHEA Grapalat" w:hAnsi="GHEA Grapalat" w:cs="Sylfaen"/>
          <w:sz w:val="20"/>
          <w:lang w:val="af-ZA"/>
        </w:rPr>
        <w:t xml:space="preserve"> </w:t>
      </w:r>
      <w:r w:rsidR="000A6B75" w:rsidRPr="00417B96">
        <w:rPr>
          <w:rFonts w:ascii="GHEA Grapalat" w:hAnsi="GHEA Grapalat" w:cs="Sylfaen"/>
          <w:sz w:val="20"/>
        </w:rPr>
        <w:t>մասնակիցը</w:t>
      </w:r>
      <w:r w:rsidR="000A6B75" w:rsidRPr="00417B96">
        <w:rPr>
          <w:rFonts w:ascii="GHEA Grapalat" w:hAnsi="GHEA Grapalat" w:cs="Sylfaen"/>
          <w:sz w:val="20"/>
          <w:lang w:val="af-ZA"/>
        </w:rPr>
        <w:t>:</w:t>
      </w:r>
      <w:r w:rsidR="000A6B75" w:rsidRPr="005E1F72">
        <w:rPr>
          <w:rFonts w:ascii="GHEA Grapalat" w:hAnsi="GHEA Grapalat" w:cs="Sylfaen"/>
          <w:sz w:val="20"/>
          <w:lang w:val="af-ZA"/>
        </w:rPr>
        <w:t xml:space="preserve"> </w:t>
      </w:r>
    </w:p>
    <w:p w14:paraId="02F5DB56"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00417B96"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2CEC2904"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r w:rsidR="003A7A32" w:rsidRPr="00330A00">
        <w:rPr>
          <w:rFonts w:ascii="GHEA Grapalat" w:hAnsi="GHEA Grapalat" w:cs="Sylfaen"/>
          <w:lang w:val="en-US"/>
        </w:rPr>
        <w:t>միևնույն</w:t>
      </w:r>
      <w:r w:rsidR="003A7A32" w:rsidRPr="00406C77">
        <w:rPr>
          <w:rFonts w:ascii="GHEA Grapalat" w:hAnsi="GHEA Grapalat" w:cs="Sylfaen"/>
        </w:rPr>
        <w:t xml:space="preserve"> </w:t>
      </w:r>
      <w:r w:rsidR="003A7A32" w:rsidRPr="00330A00">
        <w:rPr>
          <w:rFonts w:ascii="GHEA Grapalat" w:hAnsi="GHEA Grapalat" w:cs="Sylfaen"/>
          <w:lang w:val="en-US"/>
        </w:rPr>
        <w:t>չափաբաժնին</w:t>
      </w:r>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14:paraId="7AEE4FD3" w14:textId="77777777" w:rsidR="000A6B75" w:rsidRPr="005E1F72" w:rsidRDefault="008225F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lastRenderedPageBreak/>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14:paraId="40994409" w14:textId="77777777" w:rsidR="00581DC3" w:rsidRPr="005E1F72" w:rsidRDefault="00581DC3" w:rsidP="00EF3662">
      <w:pPr>
        <w:ind w:firstLine="567"/>
        <w:jc w:val="both"/>
        <w:rPr>
          <w:rFonts w:ascii="GHEA Grapalat" w:hAnsi="GHEA Grapalat"/>
          <w:b/>
          <w:sz w:val="20"/>
          <w:lang w:val="af-ZA"/>
        </w:rPr>
      </w:pPr>
    </w:p>
    <w:p w14:paraId="52D3D62D" w14:textId="77777777" w:rsidR="00096865" w:rsidRPr="005E1F72" w:rsidRDefault="002B32D6" w:rsidP="008D3511">
      <w:pPr>
        <w:jc w:val="center"/>
        <w:rPr>
          <w:rFonts w:ascii="GHEA Grapalat" w:hAnsi="GHEA Grapalat" w:cs="Arial"/>
          <w:b/>
          <w:sz w:val="20"/>
          <w:lang w:val="af-ZA"/>
        </w:rPr>
      </w:pPr>
      <w:r w:rsidRPr="005E1F72">
        <w:rPr>
          <w:rFonts w:ascii="GHEA Grapalat" w:hAnsi="GHEA Grapalat"/>
          <w:b/>
          <w:sz w:val="20"/>
          <w:lang w:val="af-ZA"/>
        </w:rPr>
        <w:t xml:space="preserve">3.  </w:t>
      </w:r>
      <w:proofErr w:type="gramStart"/>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proofErr w:type="gramEnd"/>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23CC4C13" w14:textId="77777777" w:rsidR="00096865" w:rsidRPr="005E1F72" w:rsidRDefault="00096865" w:rsidP="00EF3662">
      <w:pPr>
        <w:jc w:val="center"/>
        <w:rPr>
          <w:rFonts w:ascii="GHEA Grapalat" w:hAnsi="GHEA Grapalat"/>
          <w:b/>
          <w:sz w:val="20"/>
          <w:lang w:val="af-ZA"/>
        </w:rPr>
      </w:pPr>
    </w:p>
    <w:p w14:paraId="6F8F3291"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Օրենքի</w:t>
      </w:r>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r w:rsidRPr="005E1F72">
        <w:rPr>
          <w:rFonts w:ascii="GHEA Grapalat" w:hAnsi="GHEA Grapalat" w:cs="Sylfaen"/>
          <w:sz w:val="20"/>
        </w:rPr>
        <w:t>րդ</w:t>
      </w:r>
      <w:r w:rsidRPr="005E1F72">
        <w:rPr>
          <w:rFonts w:ascii="GHEA Grapalat" w:hAnsi="GHEA Grapalat" w:cs="Arial"/>
          <w:sz w:val="20"/>
          <w:lang w:val="af-ZA"/>
        </w:rPr>
        <w:t xml:space="preserve"> </w:t>
      </w:r>
      <w:r w:rsidRPr="005E1F72">
        <w:rPr>
          <w:rFonts w:ascii="GHEA Grapalat" w:hAnsi="GHEA Grapalat" w:cs="Sylfaen"/>
          <w:sz w:val="20"/>
        </w:rPr>
        <w:t>հոդվածի</w:t>
      </w:r>
      <w:r w:rsidRPr="005E1F72">
        <w:rPr>
          <w:rFonts w:ascii="GHEA Grapalat" w:hAnsi="GHEA Grapalat" w:cs="Arial"/>
          <w:sz w:val="20"/>
          <w:lang w:val="af-ZA"/>
        </w:rPr>
        <w:t xml:space="preserve"> </w:t>
      </w:r>
      <w:r w:rsidRPr="005E1F72">
        <w:rPr>
          <w:rFonts w:ascii="GHEA Grapalat" w:hAnsi="GHEA Grapalat" w:cs="Sylfaen"/>
          <w:sz w:val="20"/>
        </w:rPr>
        <w:t>համաձայն</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00AE4008" w:rsidRPr="005E1F72">
        <w:rPr>
          <w:rFonts w:ascii="GHEA Grapalat" w:hAnsi="GHEA Grapalat" w:cs="Sylfaen"/>
          <w:sz w:val="20"/>
        </w:rPr>
        <w:t>պ</w:t>
      </w:r>
      <w:r w:rsidRPr="005E1F72">
        <w:rPr>
          <w:rFonts w:ascii="GHEA Grapalat" w:hAnsi="GHEA Grapalat" w:cs="Sylfaen"/>
          <w:sz w:val="20"/>
        </w:rPr>
        <w:t>ատվիրատուից</w:t>
      </w:r>
      <w:r w:rsidRPr="005E1F72">
        <w:rPr>
          <w:rFonts w:ascii="GHEA Grapalat" w:hAnsi="GHEA Grapalat" w:cs="Arial"/>
          <w:sz w:val="20"/>
          <w:lang w:val="af-ZA"/>
        </w:rPr>
        <w:t xml:space="preserve"> </w:t>
      </w:r>
      <w:r w:rsidRPr="005E1F72">
        <w:rPr>
          <w:rFonts w:ascii="GHEA Grapalat" w:hAnsi="GHEA Grapalat" w:cs="Sylfaen"/>
          <w:sz w:val="20"/>
        </w:rPr>
        <w:t>պահանջել</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p>
    <w:p w14:paraId="6393D152" w14:textId="77777777" w:rsidR="00096865" w:rsidRPr="005E1F72" w:rsidRDefault="00096865" w:rsidP="00EF3662">
      <w:pPr>
        <w:autoSpaceDE w:val="0"/>
        <w:autoSpaceDN w:val="0"/>
        <w:adjustRightInd w:val="0"/>
        <w:ind w:firstLine="567"/>
        <w:jc w:val="both"/>
        <w:rPr>
          <w:rFonts w:ascii="GHEA Grapalat" w:hAnsi="GHEA Grapalat"/>
          <w:sz w:val="20"/>
          <w:lang w:val="af-ZA"/>
        </w:rPr>
      </w:pPr>
      <w:r w:rsidRPr="005E1F72">
        <w:rPr>
          <w:rFonts w:ascii="GHEA Grapalat" w:hAnsi="GHEA Grapalat" w:cs="Sylfaen"/>
          <w:sz w:val="20"/>
        </w:rPr>
        <w:t>Մասնակիցն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հայտերի</w:t>
      </w:r>
      <w:r w:rsidRPr="005E1F72">
        <w:rPr>
          <w:rFonts w:ascii="GHEA Grapalat" w:hAnsi="GHEA Grapalat" w:cs="Arial"/>
          <w:sz w:val="20"/>
          <w:lang w:val="af-ZA"/>
        </w:rPr>
        <w:t xml:space="preserve"> </w:t>
      </w:r>
      <w:r w:rsidRPr="005E1F72">
        <w:rPr>
          <w:rFonts w:ascii="GHEA Grapalat" w:hAnsi="GHEA Grapalat" w:cs="Sylfaen"/>
          <w:sz w:val="20"/>
        </w:rPr>
        <w:t>ներկայացման</w:t>
      </w:r>
      <w:r w:rsidRPr="005E1F72">
        <w:rPr>
          <w:rFonts w:ascii="GHEA Grapalat" w:hAnsi="GHEA Grapalat" w:cs="Arial"/>
          <w:sz w:val="20"/>
          <w:lang w:val="af-ZA"/>
        </w:rPr>
        <w:t xml:space="preserve"> </w:t>
      </w:r>
      <w:r w:rsidRPr="005E1F72">
        <w:rPr>
          <w:rFonts w:ascii="GHEA Grapalat" w:hAnsi="GHEA Grapalat" w:cs="Sylfaen"/>
          <w:sz w:val="20"/>
        </w:rPr>
        <w:t>վերջնաժամկետը</w:t>
      </w:r>
      <w:r w:rsidRPr="005E1F72">
        <w:rPr>
          <w:rFonts w:ascii="GHEA Grapalat" w:hAnsi="GHEA Grapalat" w:cs="Arial"/>
          <w:sz w:val="20"/>
          <w:lang w:val="af-ZA"/>
        </w:rPr>
        <w:t xml:space="preserve"> </w:t>
      </w:r>
      <w:r w:rsidRPr="005E1F72">
        <w:rPr>
          <w:rFonts w:ascii="GHEA Grapalat" w:hAnsi="GHEA Grapalat" w:cs="Sylfaen"/>
          <w:sz w:val="20"/>
        </w:rPr>
        <w:t>լրանալուց</w:t>
      </w:r>
      <w:r w:rsidRPr="005E1F72">
        <w:rPr>
          <w:rFonts w:ascii="GHEA Grapalat" w:hAnsi="GHEA Grapalat" w:cs="Arial"/>
          <w:sz w:val="20"/>
          <w:lang w:val="af-ZA"/>
        </w:rPr>
        <w:t xml:space="preserve"> </w:t>
      </w:r>
      <w:r w:rsidRPr="005E1F72">
        <w:rPr>
          <w:rFonts w:ascii="GHEA Grapalat" w:hAnsi="GHEA Grapalat" w:cs="Sylfaen"/>
          <w:sz w:val="20"/>
        </w:rPr>
        <w:t>առնվազն</w:t>
      </w:r>
      <w:r w:rsidRPr="005E1F72">
        <w:rPr>
          <w:rFonts w:ascii="GHEA Grapalat" w:hAnsi="GHEA Grapalat" w:cs="Arial"/>
          <w:sz w:val="20"/>
          <w:lang w:val="af-ZA"/>
        </w:rPr>
        <w:t xml:space="preserve"> </w:t>
      </w:r>
      <w:r w:rsidRPr="005E1F72">
        <w:rPr>
          <w:rFonts w:ascii="GHEA Grapalat" w:hAnsi="GHEA Grapalat" w:cs="Sylfaen"/>
          <w:sz w:val="20"/>
        </w:rPr>
        <w:t>հինգ</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w:t>
      </w:r>
      <w:r w:rsidR="002B5F87" w:rsidRPr="005E1F72">
        <w:rPr>
          <w:rFonts w:ascii="GHEA Grapalat" w:hAnsi="GHEA Grapalat" w:cs="Sylfaen"/>
          <w:sz w:val="20"/>
          <w:lang w:val="af-ZA"/>
        </w:rPr>
        <w:t xml:space="preserve"> </w:t>
      </w:r>
      <w:r w:rsidRPr="005E1F72">
        <w:rPr>
          <w:rFonts w:ascii="GHEA Grapalat" w:hAnsi="GHEA Grapalat" w:cs="Sylfaen"/>
          <w:sz w:val="20"/>
        </w:rPr>
        <w:t>առաջ</w:t>
      </w:r>
      <w:r w:rsidRPr="005E1F72">
        <w:rPr>
          <w:rFonts w:ascii="GHEA Grapalat" w:hAnsi="GHEA Grapalat" w:cs="Arial"/>
          <w:sz w:val="20"/>
          <w:lang w:val="af-ZA"/>
        </w:rPr>
        <w:t xml:space="preserve"> </w:t>
      </w:r>
      <w:r w:rsidR="00965B76" w:rsidRPr="005E1F72">
        <w:rPr>
          <w:rFonts w:ascii="GHEA Grapalat" w:hAnsi="GHEA Grapalat" w:cs="Arial"/>
          <w:sz w:val="20"/>
        </w:rPr>
        <w:t>համակարգի</w:t>
      </w:r>
      <w:r w:rsidR="00965B76" w:rsidRPr="005E1F72">
        <w:rPr>
          <w:rFonts w:ascii="GHEA Grapalat" w:hAnsi="GHEA Grapalat" w:cs="Arial"/>
          <w:sz w:val="20"/>
          <w:lang w:val="af-ZA"/>
        </w:rPr>
        <w:t xml:space="preserve"> </w:t>
      </w:r>
      <w:r w:rsidR="00965B76" w:rsidRPr="005E1F72">
        <w:rPr>
          <w:rFonts w:ascii="GHEA Grapalat" w:hAnsi="GHEA Grapalat" w:cs="Arial"/>
          <w:sz w:val="20"/>
        </w:rPr>
        <w:t>միջոցով</w:t>
      </w:r>
      <w:r w:rsidR="00965B76" w:rsidRPr="005E1F72">
        <w:rPr>
          <w:rFonts w:ascii="GHEA Grapalat" w:hAnsi="GHEA Grapalat" w:cs="Arial"/>
          <w:sz w:val="20"/>
          <w:lang w:val="af-ZA"/>
        </w:rPr>
        <w:t xml:space="preserve"> </w:t>
      </w:r>
      <w:r w:rsidR="000946A3" w:rsidRPr="005E1F72">
        <w:rPr>
          <w:rFonts w:ascii="GHEA Grapalat" w:hAnsi="GHEA Grapalat" w:cs="Sylfaen"/>
          <w:sz w:val="20"/>
        </w:rPr>
        <w:t>հանձնաժողովից</w:t>
      </w:r>
      <w:r w:rsidR="000946A3" w:rsidRPr="005E1F72">
        <w:rPr>
          <w:rFonts w:ascii="GHEA Grapalat" w:hAnsi="GHEA Grapalat" w:cs="Sylfaen"/>
          <w:sz w:val="20"/>
          <w:lang w:val="af-ZA"/>
        </w:rPr>
        <w:t xml:space="preserve"> </w:t>
      </w:r>
      <w:r w:rsidRPr="005E1F72">
        <w:rPr>
          <w:rFonts w:ascii="GHEA Grapalat" w:hAnsi="GHEA Grapalat" w:cs="Sylfaen"/>
          <w:sz w:val="20"/>
        </w:rPr>
        <w:t>պահանջելու</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004D5671" w:rsidRPr="005E1F72">
        <w:rPr>
          <w:rFonts w:ascii="GHEA Grapalat" w:hAnsi="GHEA Grapalat" w:cs="Tahoma"/>
          <w:sz w:val="20"/>
        </w:rPr>
        <w:t>։</w:t>
      </w:r>
      <w:r w:rsidRPr="005E1F72">
        <w:rPr>
          <w:rFonts w:ascii="GHEA Grapalat" w:hAnsi="GHEA Grapalat"/>
          <w:sz w:val="20"/>
          <w:lang w:val="af-ZA"/>
        </w:rPr>
        <w:t xml:space="preserve"> </w:t>
      </w:r>
      <w:r w:rsidR="000946A3" w:rsidRPr="005E1F72">
        <w:rPr>
          <w:rFonts w:ascii="GHEA Grapalat" w:hAnsi="GHEA Grapalat"/>
          <w:sz w:val="20"/>
        </w:rPr>
        <w:t>Հանձնաժողովը</w:t>
      </w:r>
      <w:r w:rsidR="000946A3" w:rsidRPr="005E1F72">
        <w:rPr>
          <w:rFonts w:ascii="GHEA Grapalat" w:hAnsi="GHEA Grapalat"/>
          <w:sz w:val="20"/>
          <w:lang w:val="af-ZA"/>
        </w:rPr>
        <w:t xml:space="preserve"> </w:t>
      </w:r>
      <w:r w:rsidR="000946A3" w:rsidRPr="005E1F72">
        <w:rPr>
          <w:rFonts w:ascii="GHEA Grapalat" w:hAnsi="GHEA Grapalat" w:cs="Sylfaen"/>
          <w:sz w:val="20"/>
        </w:rPr>
        <w:t>հարցումը</w:t>
      </w:r>
      <w:r w:rsidR="000946A3"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946A3" w:rsidRPr="005E1F72">
        <w:rPr>
          <w:rFonts w:ascii="GHEA Grapalat" w:hAnsi="GHEA Grapalat" w:cs="Arial"/>
          <w:sz w:val="20"/>
        </w:rPr>
        <w:t>մ</w:t>
      </w:r>
      <w:r w:rsidR="000946A3" w:rsidRPr="005E1F72">
        <w:rPr>
          <w:rFonts w:ascii="GHEA Grapalat" w:hAnsi="GHEA Grapalat" w:cs="Sylfaen"/>
          <w:sz w:val="20"/>
        </w:rPr>
        <w:t>ասնակցին</w:t>
      </w:r>
      <w:r w:rsidR="000946A3" w:rsidRPr="005E1F72">
        <w:rPr>
          <w:rFonts w:ascii="GHEA Grapalat" w:hAnsi="GHEA Grapalat" w:cs="Arial"/>
          <w:sz w:val="20"/>
          <w:lang w:val="af-ZA"/>
        </w:rPr>
        <w:t xml:space="preserve"> </w:t>
      </w:r>
      <w:r w:rsidRPr="005E1F72">
        <w:rPr>
          <w:rFonts w:ascii="GHEA Grapalat" w:hAnsi="GHEA Grapalat" w:cs="Sylfaen"/>
          <w:sz w:val="20"/>
        </w:rPr>
        <w:t>պարզաբանումը</w:t>
      </w:r>
      <w:r w:rsidRPr="005E1F72">
        <w:rPr>
          <w:rFonts w:ascii="GHEA Grapalat" w:hAnsi="GHEA Grapalat" w:cs="Arial"/>
          <w:sz w:val="20"/>
          <w:lang w:val="af-ZA"/>
        </w:rPr>
        <w:t xml:space="preserve"> </w:t>
      </w:r>
      <w:r w:rsidRPr="005E1F72">
        <w:rPr>
          <w:rFonts w:ascii="GHEA Grapalat" w:hAnsi="GHEA Grapalat" w:cs="Sylfaen"/>
          <w:sz w:val="20"/>
        </w:rPr>
        <w:t>տրամադրում</w:t>
      </w:r>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r w:rsidR="00926875" w:rsidRPr="005E1F72">
        <w:rPr>
          <w:rFonts w:ascii="GHEA Grapalat" w:hAnsi="GHEA Grapalat" w:cs="Sylfaen"/>
          <w:sz w:val="20"/>
        </w:rPr>
        <w:t>համակարգի</w:t>
      </w:r>
      <w:r w:rsidR="00926875" w:rsidRPr="005E1F72">
        <w:rPr>
          <w:rFonts w:ascii="GHEA Grapalat" w:hAnsi="GHEA Grapalat" w:cs="Sylfaen"/>
          <w:sz w:val="20"/>
          <w:lang w:val="af-ZA"/>
        </w:rPr>
        <w:t xml:space="preserve"> </w:t>
      </w:r>
      <w:r w:rsidR="00926875" w:rsidRPr="005E1F72">
        <w:rPr>
          <w:rFonts w:ascii="GHEA Grapalat" w:hAnsi="GHEA Grapalat" w:cs="Sylfaen"/>
          <w:sz w:val="20"/>
        </w:rPr>
        <w:t>միջոցով</w:t>
      </w:r>
      <w:r w:rsidR="00926875" w:rsidRPr="005E1F72">
        <w:rPr>
          <w:rFonts w:ascii="GHEA Grapalat" w:hAnsi="GHEA Grapalat" w:cs="Sylfaen"/>
          <w:sz w:val="20"/>
          <w:lang w:val="af-ZA"/>
        </w:rPr>
        <w:t xml:space="preserve">` </w:t>
      </w:r>
      <w:r w:rsidRPr="005E1F72">
        <w:rPr>
          <w:rFonts w:ascii="GHEA Grapalat" w:hAnsi="GHEA Grapalat" w:cs="Sylfaen"/>
          <w:sz w:val="20"/>
        </w:rPr>
        <w:t>հարցում</w:t>
      </w:r>
      <w:r w:rsidR="000946A3" w:rsidRPr="005E1F72">
        <w:rPr>
          <w:rFonts w:ascii="GHEA Grapalat" w:hAnsi="GHEA Grapalat" w:cs="Sylfaen"/>
          <w:sz w:val="20"/>
        </w:rPr>
        <w:t>ը</w:t>
      </w:r>
      <w:r w:rsidRPr="005E1F72">
        <w:rPr>
          <w:rFonts w:ascii="GHEA Grapalat" w:hAnsi="GHEA Grapalat" w:cs="Arial"/>
          <w:sz w:val="20"/>
          <w:lang w:val="af-ZA"/>
        </w:rPr>
        <w:t xml:space="preserve"> </w:t>
      </w:r>
      <w:r w:rsidRPr="005E1F72">
        <w:rPr>
          <w:rFonts w:ascii="GHEA Grapalat" w:hAnsi="GHEA Grapalat" w:cs="Sylfaen"/>
          <w:sz w:val="20"/>
        </w:rPr>
        <w:t>ստանալու</w:t>
      </w:r>
      <w:r w:rsidRPr="005E1F72">
        <w:rPr>
          <w:rFonts w:ascii="GHEA Grapalat" w:hAnsi="GHEA Grapalat" w:cs="Arial"/>
          <w:sz w:val="20"/>
          <w:lang w:val="af-ZA"/>
        </w:rPr>
        <w:t xml:space="preserve"> </w:t>
      </w:r>
      <w:r w:rsidRPr="005E1F72">
        <w:rPr>
          <w:rFonts w:ascii="GHEA Grapalat" w:hAnsi="GHEA Grapalat" w:cs="Sylfaen"/>
          <w:sz w:val="20"/>
        </w:rPr>
        <w:t>օրվան</w:t>
      </w:r>
      <w:r w:rsidRPr="005E1F72">
        <w:rPr>
          <w:rFonts w:ascii="GHEA Grapalat" w:hAnsi="GHEA Grapalat" w:cs="Arial"/>
          <w:sz w:val="20"/>
          <w:lang w:val="af-ZA"/>
        </w:rPr>
        <w:t xml:space="preserve"> </w:t>
      </w:r>
      <w:r w:rsidRPr="005E1F72">
        <w:rPr>
          <w:rFonts w:ascii="GHEA Grapalat" w:hAnsi="GHEA Grapalat" w:cs="Sylfaen"/>
          <w:sz w:val="20"/>
        </w:rPr>
        <w:t>հաջորդող</w:t>
      </w:r>
      <w:r w:rsidRPr="005E1F72">
        <w:rPr>
          <w:rFonts w:ascii="GHEA Grapalat" w:hAnsi="GHEA Grapalat" w:cs="Arial"/>
          <w:sz w:val="20"/>
          <w:lang w:val="af-ZA"/>
        </w:rPr>
        <w:t xml:space="preserve"> </w:t>
      </w:r>
      <w:r w:rsidRPr="005E1F72">
        <w:rPr>
          <w:rFonts w:ascii="GHEA Grapalat" w:hAnsi="GHEA Grapalat" w:cs="Sylfaen"/>
          <w:sz w:val="20"/>
        </w:rPr>
        <w:t>եր</w:t>
      </w:r>
      <w:r w:rsidR="00A93710" w:rsidRPr="005E1F72">
        <w:rPr>
          <w:rFonts w:ascii="GHEA Grapalat" w:hAnsi="GHEA Grapalat" w:cs="Sylfaen"/>
          <w:sz w:val="20"/>
        </w:rPr>
        <w:t>կու</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օրվա</w:t>
      </w:r>
      <w:r w:rsidRPr="005E1F72">
        <w:rPr>
          <w:rFonts w:ascii="GHEA Grapalat" w:hAnsi="GHEA Grapalat" w:cs="Arial"/>
          <w:sz w:val="20"/>
          <w:lang w:val="af-ZA"/>
        </w:rPr>
        <w:t xml:space="preserve"> </w:t>
      </w:r>
      <w:r w:rsidRPr="005E1F72">
        <w:rPr>
          <w:rFonts w:ascii="GHEA Grapalat" w:hAnsi="GHEA Grapalat" w:cs="Sylfaen"/>
          <w:sz w:val="20"/>
        </w:rPr>
        <w:t>ընթացքում</w:t>
      </w:r>
      <w:r w:rsidR="006C778B" w:rsidRPr="00406C77">
        <w:rPr>
          <w:rFonts w:ascii="GHEA Grapalat" w:hAnsi="GHEA Grapalat" w:cs="Sylfaen"/>
          <w:sz w:val="20"/>
          <w:vertAlign w:val="superscript"/>
          <w:lang w:val="af-ZA"/>
        </w:rPr>
        <w:t>5</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38D21F51"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Հարցման</w:t>
      </w:r>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r w:rsidRPr="005E1F72">
        <w:rPr>
          <w:rFonts w:ascii="GHEA Grapalat" w:hAnsi="GHEA Grapalat" w:cs="Sylfaen"/>
          <w:sz w:val="20"/>
        </w:rPr>
        <w:t>պարզաբանումների</w:t>
      </w:r>
      <w:r w:rsidRPr="005E1F72">
        <w:rPr>
          <w:rFonts w:ascii="GHEA Grapalat" w:hAnsi="GHEA Grapalat" w:cs="Arial"/>
          <w:sz w:val="20"/>
          <w:lang w:val="af-ZA"/>
        </w:rPr>
        <w:t xml:space="preserve"> </w:t>
      </w:r>
      <w:r w:rsidRPr="005E1F72">
        <w:rPr>
          <w:rFonts w:ascii="GHEA Grapalat" w:hAnsi="GHEA Grapalat" w:cs="Sylfaen"/>
          <w:sz w:val="20"/>
        </w:rPr>
        <w:t>բովանդակության</w:t>
      </w:r>
      <w:r w:rsidRPr="005E1F72">
        <w:rPr>
          <w:rFonts w:ascii="GHEA Grapalat" w:hAnsi="GHEA Grapalat" w:cs="Arial"/>
          <w:sz w:val="20"/>
          <w:lang w:val="af-ZA"/>
        </w:rPr>
        <w:t xml:space="preserve"> </w:t>
      </w:r>
      <w:r w:rsidRPr="005E1F72">
        <w:rPr>
          <w:rFonts w:ascii="GHEA Grapalat" w:hAnsi="GHEA Grapalat" w:cs="Sylfaen"/>
          <w:sz w:val="20"/>
        </w:rPr>
        <w:t>մասին</w:t>
      </w:r>
      <w:r w:rsidRPr="005E1F72">
        <w:rPr>
          <w:rFonts w:ascii="GHEA Grapalat" w:hAnsi="GHEA Grapalat" w:cs="Arial"/>
          <w:sz w:val="20"/>
          <w:lang w:val="af-ZA"/>
        </w:rPr>
        <w:t xml:space="preserve"> </w:t>
      </w:r>
      <w:r w:rsidRPr="005E1F72">
        <w:rPr>
          <w:rFonts w:ascii="GHEA Grapalat" w:hAnsi="GHEA Grapalat" w:cs="Sylfaen"/>
          <w:sz w:val="20"/>
        </w:rPr>
        <w:t>հայտարարությունը</w:t>
      </w:r>
      <w:r w:rsidRPr="005E1F72">
        <w:rPr>
          <w:rFonts w:ascii="GHEA Grapalat" w:hAnsi="GHEA Grapalat" w:cs="Arial"/>
          <w:sz w:val="20"/>
          <w:lang w:val="af-ZA"/>
        </w:rPr>
        <w:t xml:space="preserve"> </w:t>
      </w:r>
      <w:r w:rsidR="00781688" w:rsidRPr="005E1F72">
        <w:rPr>
          <w:rFonts w:ascii="GHEA Grapalat" w:hAnsi="GHEA Grapalat" w:cs="Arial"/>
          <w:sz w:val="20"/>
        </w:rPr>
        <w:t>պարզաբանումը</w:t>
      </w:r>
      <w:r w:rsidR="00781688" w:rsidRPr="005E1F72">
        <w:rPr>
          <w:rFonts w:ascii="GHEA Grapalat" w:hAnsi="GHEA Grapalat" w:cs="Arial"/>
          <w:sz w:val="20"/>
          <w:lang w:val="af-ZA"/>
        </w:rPr>
        <w:t xml:space="preserve"> </w:t>
      </w:r>
      <w:r w:rsidR="00781688" w:rsidRPr="005E1F72">
        <w:rPr>
          <w:rFonts w:ascii="GHEA Grapalat" w:hAnsi="GHEA Grapalat" w:cs="Arial"/>
          <w:sz w:val="20"/>
        </w:rPr>
        <w:t>տրամադրելու</w:t>
      </w:r>
      <w:r w:rsidR="00781688" w:rsidRPr="005E1F72">
        <w:rPr>
          <w:rFonts w:ascii="GHEA Grapalat" w:hAnsi="GHEA Grapalat" w:cs="Arial"/>
          <w:sz w:val="20"/>
          <w:lang w:val="af-ZA"/>
        </w:rPr>
        <w:t xml:space="preserve"> </w:t>
      </w:r>
      <w:r w:rsidR="00781688" w:rsidRPr="005E1F72">
        <w:rPr>
          <w:rFonts w:ascii="GHEA Grapalat" w:hAnsi="GHEA Grapalat" w:cs="Arial"/>
          <w:sz w:val="20"/>
        </w:rPr>
        <w:t>օրը</w:t>
      </w:r>
      <w:r w:rsidR="00781688" w:rsidRPr="005E1F72">
        <w:rPr>
          <w:rFonts w:ascii="GHEA Grapalat" w:hAnsi="GHEA Grapalat" w:cs="Arial"/>
          <w:sz w:val="20"/>
          <w:lang w:val="af-ZA"/>
        </w:rPr>
        <w:t xml:space="preserve"> </w:t>
      </w:r>
      <w:r w:rsidRPr="005E1F72">
        <w:rPr>
          <w:rFonts w:ascii="GHEA Grapalat" w:hAnsi="GHEA Grapalat" w:cs="Sylfaen"/>
          <w:sz w:val="20"/>
        </w:rPr>
        <w:t>հրապարակվում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r w:rsidR="00781688" w:rsidRPr="005E1F72">
        <w:rPr>
          <w:rFonts w:ascii="GHEA Grapalat" w:hAnsi="GHEA Grapalat" w:cs="Arial"/>
          <w:sz w:val="20"/>
        </w:rPr>
        <w:t>համակարգում</w:t>
      </w:r>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r w:rsidR="00757A3F" w:rsidRPr="005E1F72">
        <w:rPr>
          <w:rFonts w:ascii="GHEA Grapalat" w:hAnsi="GHEA Grapalat" w:cs="Sylfaen"/>
          <w:sz w:val="20"/>
        </w:rPr>
        <w:t>գործող</w:t>
      </w:r>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Գնումների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բաժնի</w:t>
      </w:r>
      <w:r w:rsidR="00051B7F" w:rsidRPr="005E1F72">
        <w:rPr>
          <w:rFonts w:ascii="GHEA Grapalat" w:hAnsi="GHEA Grapalat" w:cs="Sylfaen"/>
          <w:sz w:val="20"/>
          <w:lang w:val="af-ZA"/>
        </w:rPr>
        <w:t xml:space="preserve"> </w:t>
      </w:r>
      <w:r w:rsidR="001C76F7" w:rsidRPr="005E1F72">
        <w:rPr>
          <w:rFonts w:ascii="GHEA Grapalat" w:hAnsi="GHEA Grapalat"/>
          <w:lang w:val="af-ZA"/>
        </w:rPr>
        <w:t>«</w:t>
      </w:r>
      <w:r w:rsidR="00051B7F" w:rsidRPr="005E1F72">
        <w:rPr>
          <w:rFonts w:ascii="GHEA Grapalat" w:hAnsi="GHEA Grapalat" w:cs="Sylfaen"/>
          <w:sz w:val="20"/>
        </w:rPr>
        <w:t>Հրավերների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պարզաբանումների</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վերաբերյալ</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հայտարարություններ</w:t>
      </w:r>
      <w:r w:rsidR="001C76F7" w:rsidRPr="005E1F72">
        <w:rPr>
          <w:rFonts w:ascii="GHEA Grapalat" w:hAnsi="GHEA Grapalat"/>
          <w:lang w:val="af-ZA"/>
        </w:rPr>
        <w:t>»</w:t>
      </w:r>
      <w:r w:rsidR="00051B7F" w:rsidRPr="005E1F72">
        <w:rPr>
          <w:rFonts w:ascii="GHEA Grapalat" w:hAnsi="GHEA Grapalat" w:cs="Sylfaen"/>
          <w:sz w:val="20"/>
          <w:lang w:val="af-ZA"/>
        </w:rPr>
        <w:t xml:space="preserve"> </w:t>
      </w:r>
      <w:r w:rsidR="00051B7F" w:rsidRPr="005E1F72">
        <w:rPr>
          <w:rFonts w:ascii="GHEA Grapalat" w:hAnsi="GHEA Grapalat" w:cs="Sylfaen"/>
          <w:sz w:val="20"/>
        </w:rPr>
        <w:t>ենթաբա</w:t>
      </w:r>
      <w:r w:rsidR="009A73D5" w:rsidRPr="005E1F72">
        <w:rPr>
          <w:rFonts w:ascii="GHEA Grapalat" w:hAnsi="GHEA Grapalat" w:cs="Sylfaen"/>
          <w:sz w:val="20"/>
        </w:rPr>
        <w:t>բաժնում</w:t>
      </w:r>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r w:rsidRPr="005E1F72">
        <w:rPr>
          <w:rFonts w:ascii="GHEA Grapalat" w:hAnsi="GHEA Grapalat" w:cs="Sylfaen"/>
          <w:sz w:val="20"/>
        </w:rPr>
        <w:t>առանց</w:t>
      </w:r>
      <w:r w:rsidRPr="005E1F72">
        <w:rPr>
          <w:rFonts w:ascii="GHEA Grapalat" w:hAnsi="GHEA Grapalat" w:cs="Arial"/>
          <w:sz w:val="20"/>
          <w:lang w:val="af-ZA"/>
        </w:rPr>
        <w:t xml:space="preserve"> </w:t>
      </w:r>
      <w:r w:rsidRPr="005E1F72">
        <w:rPr>
          <w:rFonts w:ascii="GHEA Grapalat" w:hAnsi="GHEA Grapalat" w:cs="Sylfaen"/>
          <w:sz w:val="20"/>
        </w:rPr>
        <w:t>նշելու</w:t>
      </w:r>
      <w:r w:rsidRPr="005E1F72">
        <w:rPr>
          <w:rFonts w:ascii="GHEA Grapalat" w:hAnsi="GHEA Grapalat" w:cs="Arial"/>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00051B7F" w:rsidRPr="005E1F72">
        <w:rPr>
          <w:rFonts w:ascii="GHEA Grapalat" w:hAnsi="GHEA Grapalat" w:cs="Arial"/>
          <w:sz w:val="20"/>
        </w:rPr>
        <w:t>մ</w:t>
      </w:r>
      <w:r w:rsidRPr="005E1F72">
        <w:rPr>
          <w:rFonts w:ascii="GHEA Grapalat" w:hAnsi="GHEA Grapalat" w:cs="Sylfaen"/>
          <w:sz w:val="20"/>
        </w:rPr>
        <w:t>ասնակցի</w:t>
      </w:r>
      <w:r w:rsidRPr="005E1F72">
        <w:rPr>
          <w:rFonts w:ascii="GHEA Grapalat" w:hAnsi="GHEA Grapalat" w:cs="Arial"/>
          <w:sz w:val="20"/>
          <w:lang w:val="af-ZA"/>
        </w:rPr>
        <w:t xml:space="preserve"> </w:t>
      </w:r>
      <w:r w:rsidRPr="005E1F72">
        <w:rPr>
          <w:rFonts w:ascii="GHEA Grapalat" w:hAnsi="GHEA Grapalat" w:cs="Sylfaen"/>
          <w:sz w:val="20"/>
        </w:rPr>
        <w:t>տվյալները</w:t>
      </w:r>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700828CF"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r w:rsidRPr="005E1F72">
        <w:rPr>
          <w:rFonts w:ascii="GHEA Grapalat" w:hAnsi="GHEA Grapalat" w:cs="Sylfaen"/>
          <w:sz w:val="20"/>
        </w:rPr>
        <w:t>բաժն</w:t>
      </w:r>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009A73D5" w:rsidRPr="005E1F72">
        <w:rPr>
          <w:rFonts w:ascii="GHEA Grapalat" w:hAnsi="GHEA Grapalat" w:cs="Arial Unicode"/>
          <w:sz w:val="20"/>
        </w:rPr>
        <w:t>սույն</w:t>
      </w:r>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ED4CB2">
        <w:rPr>
          <w:rFonts w:ascii="GHEA Grapalat" w:hAnsi="GHEA Grapalat" w:cs="Sylfaen"/>
          <w:sz w:val="20"/>
          <w:lang w:val="af-ZA"/>
        </w:rPr>
        <w:t xml:space="preserve">սարքերի և սարքավորումների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r w:rsidR="00A4729F" w:rsidRPr="005E1F72">
        <w:rPr>
          <w:rFonts w:ascii="GHEA Grapalat" w:hAnsi="GHEA Grapalat"/>
          <w:sz w:val="20"/>
          <w:szCs w:val="20"/>
        </w:rPr>
        <w:t>Ընդ</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որում</w:t>
      </w:r>
      <w:r w:rsidR="00A4729F" w:rsidRPr="005E1F72">
        <w:rPr>
          <w:rFonts w:ascii="GHEA Grapalat" w:hAnsi="GHEA Grapalat"/>
          <w:sz w:val="20"/>
          <w:szCs w:val="20"/>
          <w:lang w:val="af-ZA"/>
        </w:rPr>
        <w:t xml:space="preserve">, </w:t>
      </w:r>
      <w:r w:rsidR="00051B7F" w:rsidRPr="005E1F72">
        <w:rPr>
          <w:rFonts w:ascii="GHEA Grapalat" w:hAnsi="GHEA Grapalat"/>
          <w:sz w:val="20"/>
          <w:szCs w:val="20"/>
        </w:rPr>
        <w:t>մ</w:t>
      </w:r>
      <w:r w:rsidR="00A4729F" w:rsidRPr="005E1F72">
        <w:rPr>
          <w:rFonts w:ascii="GHEA Grapalat" w:hAnsi="GHEA Grapalat"/>
          <w:sz w:val="20"/>
          <w:szCs w:val="20"/>
        </w:rPr>
        <w:t>ասնակիցը</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գրավոր</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ծանուցվում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պարզաբանում</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չտրամադրելու</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հիմքերի</w:t>
      </w:r>
      <w:r w:rsidR="00A4729F" w:rsidRPr="005E1F72">
        <w:rPr>
          <w:rFonts w:ascii="GHEA Grapalat" w:hAnsi="GHEA Grapalat"/>
          <w:sz w:val="20"/>
          <w:szCs w:val="20"/>
          <w:lang w:val="af-ZA"/>
        </w:rPr>
        <w:t xml:space="preserve"> </w:t>
      </w:r>
      <w:r w:rsidR="00A4729F" w:rsidRPr="005E1F72">
        <w:rPr>
          <w:rFonts w:ascii="GHEA Grapalat" w:hAnsi="GHEA Grapalat"/>
          <w:sz w:val="20"/>
          <w:szCs w:val="20"/>
        </w:rPr>
        <w:t>մասին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հարցումը</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ստանալու</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հաջորդող</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երկու</w:t>
      </w:r>
      <w:r w:rsidR="00A4729F" w:rsidRPr="005E1F72">
        <w:rPr>
          <w:rFonts w:ascii="GHEA Grapalat" w:hAnsi="GHEA Grapalat" w:cs="Sylfaen"/>
          <w:sz w:val="20"/>
          <w:szCs w:val="20"/>
          <w:lang w:val="af-ZA"/>
        </w:rPr>
        <w:t xml:space="preserve"> </w:t>
      </w:r>
      <w:r w:rsidR="00A4729F" w:rsidRPr="005E1F72">
        <w:rPr>
          <w:rFonts w:ascii="GHEA Grapalat" w:hAnsi="GHEA Grapalat" w:cs="Sylfaen"/>
          <w:sz w:val="20"/>
          <w:szCs w:val="20"/>
        </w:rPr>
        <w:t>օրացուցային</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օրվա</w:t>
      </w:r>
      <w:r w:rsidR="00A4729F" w:rsidRPr="005E1F72">
        <w:rPr>
          <w:rFonts w:ascii="GHEA Grapalat" w:hAnsi="GHEA Grapalat"/>
          <w:sz w:val="20"/>
          <w:szCs w:val="20"/>
          <w:lang w:val="af-ZA"/>
        </w:rPr>
        <w:t xml:space="preserve"> </w:t>
      </w:r>
      <w:r w:rsidR="00A4729F" w:rsidRPr="005E1F72">
        <w:rPr>
          <w:rFonts w:ascii="GHEA Grapalat" w:hAnsi="GHEA Grapalat" w:cs="Sylfaen"/>
          <w:sz w:val="20"/>
          <w:szCs w:val="20"/>
        </w:rPr>
        <w:t>ընթացքում</w:t>
      </w:r>
      <w:r w:rsidR="00A4729F" w:rsidRPr="005E1F72">
        <w:rPr>
          <w:rFonts w:ascii="GHEA Grapalat" w:hAnsi="GHEA Grapalat"/>
          <w:sz w:val="20"/>
          <w:szCs w:val="20"/>
          <w:lang w:val="af-ZA"/>
        </w:rPr>
        <w:t>:</w:t>
      </w:r>
    </w:p>
    <w:p w14:paraId="04128ADC" w14:textId="77777777" w:rsidR="00096865" w:rsidRDefault="00096865" w:rsidP="00EF3662">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r w:rsidR="00781688" w:rsidRPr="005E1F72">
        <w:rPr>
          <w:rFonts w:ascii="GHEA Grapalat" w:hAnsi="GHEA Grapalat" w:cs="Arial Unicode"/>
          <w:sz w:val="20"/>
        </w:rPr>
        <w:t>համակարգում</w:t>
      </w:r>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008E5C09">
        <w:rPr>
          <w:rFonts w:ascii="GHEA Grapalat" w:hAnsi="GHEA Grapalat" w:cs="Tahoma"/>
          <w:sz w:val="20"/>
          <w:vertAlign w:val="superscript"/>
        </w:rPr>
        <w:t>5</w:t>
      </w:r>
      <w:r w:rsidRPr="002A4619">
        <w:rPr>
          <w:rFonts w:ascii="GHEA Grapalat" w:hAnsi="GHEA Grapalat" w:cs="Arial Unicode"/>
          <w:sz w:val="20"/>
          <w:lang w:val="af-ZA"/>
        </w:rPr>
        <w:t xml:space="preserve"> </w:t>
      </w:r>
    </w:p>
    <w:p w14:paraId="5665BE90" w14:textId="77777777" w:rsidR="00581DC3" w:rsidRDefault="005754F7" w:rsidP="00EF3662">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4B2068">
        <w:rPr>
          <w:rFonts w:ascii="GHEA Grapalat" w:hAnsi="GHEA Grapalat" w:cs="Sylfaen"/>
          <w:sz w:val="20"/>
          <w:lang w:val="hy-AM"/>
        </w:rPr>
        <w:t xml:space="preserve"> </w:t>
      </w:r>
    </w:p>
    <w:p w14:paraId="184C6D56" w14:textId="3BF553C9" w:rsidR="00096865" w:rsidRPr="000677B2" w:rsidRDefault="00096865" w:rsidP="00EF3662">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00051B7F" w:rsidRPr="000677B2">
        <w:rPr>
          <w:rFonts w:ascii="GHEA Grapalat" w:hAnsi="GHEA Grapalat" w:cs="Sylfaen"/>
          <w:sz w:val="20"/>
          <w:lang w:val="hy-AM"/>
        </w:rPr>
        <w:t>մ</w:t>
      </w:r>
      <w:r w:rsidRPr="000677B2">
        <w:rPr>
          <w:rFonts w:ascii="GHEA Grapalat" w:hAnsi="GHEA Grapalat" w:cs="Sylfaen"/>
          <w:sz w:val="20"/>
          <w:lang w:val="hy-AM"/>
        </w:rPr>
        <w:t>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00101F06" w:rsidRPr="00CC3A77">
        <w:rPr>
          <w:rStyle w:val="FootnoteReference"/>
          <w:rFonts w:ascii="GHEA Grapalat" w:hAnsi="GHEA Grapalat" w:cs="Sylfaen"/>
          <w:color w:val="FFFFFF"/>
          <w:sz w:val="20"/>
          <w:shd w:val="clear" w:color="auto" w:fill="FFFFFF"/>
          <w:lang w:val="ru-RU"/>
        </w:rPr>
        <w:footnoteReference w:id="1"/>
      </w:r>
      <w:r w:rsidR="004D5671" w:rsidRPr="000677B2">
        <w:rPr>
          <w:rFonts w:ascii="GHEA Grapalat" w:hAnsi="GHEA Grapalat" w:cs="Tahoma"/>
          <w:sz w:val="20"/>
          <w:lang w:val="hy-AM"/>
        </w:rPr>
        <w:t>։</w:t>
      </w:r>
    </w:p>
    <w:p w14:paraId="470B399C" w14:textId="77777777" w:rsidR="00B051BE" w:rsidRPr="000677B2" w:rsidRDefault="00B051BE" w:rsidP="00836C5F">
      <w:pPr>
        <w:ind w:firstLine="567"/>
        <w:jc w:val="both"/>
        <w:rPr>
          <w:rFonts w:ascii="GHEA Grapalat" w:hAnsi="GHEA Grapalat"/>
          <w:b/>
          <w:sz w:val="20"/>
          <w:lang w:val="hy-AM"/>
        </w:rPr>
      </w:pPr>
    </w:p>
    <w:p w14:paraId="14ADE673"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6E6E75E8"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1EAE44F6" w14:textId="77777777" w:rsidR="00096865" w:rsidRPr="00406C77" w:rsidRDefault="00096865" w:rsidP="00EF3662">
      <w:pPr>
        <w:ind w:firstLine="567"/>
        <w:jc w:val="both"/>
        <w:rPr>
          <w:rFonts w:ascii="GHEA Grapalat" w:hAnsi="GHEA Grapalat"/>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558CC1FF"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13FB459B" w14:textId="4F54BF6C"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01296D">
        <w:rPr>
          <w:rFonts w:ascii="GHEA Grapalat" w:hAnsi="GHEA Grapalat" w:cs="Sylfaen"/>
          <w:szCs w:val="24"/>
          <w:lang w:val="hy-AM"/>
        </w:rPr>
        <w:t xml:space="preserve">գնանշման հարցման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29AA095A" w14:textId="5D56482D"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A76C15" w:rsidRPr="00F409D4">
        <w:rPr>
          <w:rFonts w:ascii="GHEA Grapalat" w:hAnsi="GHEA Grapalat" w:cs="Sylfaen"/>
          <w:b/>
          <w:szCs w:val="24"/>
          <w:lang w:val="hy-AM"/>
        </w:rPr>
        <w:t>«</w:t>
      </w:r>
      <w:r w:rsidR="006E6A24">
        <w:rPr>
          <w:rFonts w:ascii="GHEA Grapalat" w:hAnsi="GHEA Grapalat" w:cs="Sylfaen"/>
          <w:b/>
          <w:szCs w:val="24"/>
          <w:lang w:val="hy-AM"/>
        </w:rPr>
        <w:t>7</w:t>
      </w:r>
      <w:r w:rsidR="00A76C15" w:rsidRPr="00F409D4">
        <w:rPr>
          <w:rFonts w:ascii="GHEA Grapalat" w:hAnsi="GHEA Grapalat" w:cs="Sylfaen"/>
          <w:b/>
          <w:szCs w:val="24"/>
          <w:lang w:val="hy-AM"/>
        </w:rPr>
        <w:t>»</w:t>
      </w:r>
      <w:r w:rsidRPr="00F409D4">
        <w:rPr>
          <w:rFonts w:ascii="GHEA Grapalat" w:hAnsi="GHEA Grapalat" w:cs="Sylfaen"/>
          <w:b/>
          <w:szCs w:val="24"/>
          <w:lang w:val="hy-AM"/>
        </w:rPr>
        <w:t xml:space="preserve">րդ օրվա </w:t>
      </w:r>
      <w:r w:rsidRPr="00101047">
        <w:rPr>
          <w:rFonts w:ascii="GHEA Grapalat" w:hAnsi="GHEA Grapalat" w:cs="Sylfaen"/>
          <w:b/>
          <w:szCs w:val="24"/>
          <w:lang w:val="hy-AM"/>
        </w:rPr>
        <w:t>ժամը</w:t>
      </w:r>
      <w:r w:rsidR="00F409D4" w:rsidRPr="00101047">
        <w:rPr>
          <w:rFonts w:ascii="GHEA Grapalat" w:hAnsi="GHEA Grapalat" w:cs="Sylfaen"/>
          <w:b/>
          <w:szCs w:val="24"/>
          <w:lang w:val="hy-AM"/>
        </w:rPr>
        <w:t xml:space="preserve"> </w:t>
      </w:r>
      <w:r w:rsidR="00101047" w:rsidRPr="00101047">
        <w:rPr>
          <w:rFonts w:ascii="GHEA Grapalat" w:hAnsi="GHEA Grapalat" w:cs="Sylfaen"/>
          <w:b/>
          <w:szCs w:val="24"/>
          <w:lang w:val="hy-AM"/>
        </w:rPr>
        <w:t>1</w:t>
      </w:r>
      <w:r w:rsidR="006E6A24">
        <w:rPr>
          <w:rFonts w:ascii="GHEA Grapalat" w:hAnsi="GHEA Grapalat" w:cs="Sylfaen"/>
          <w:b/>
          <w:szCs w:val="24"/>
          <w:lang w:val="hy-AM"/>
        </w:rPr>
        <w:t>0</w:t>
      </w:r>
      <w:r w:rsidR="00D20BBD">
        <w:rPr>
          <w:rFonts w:ascii="GHEA Grapalat" w:hAnsi="GHEA Grapalat" w:cs="Sylfaen"/>
          <w:b/>
          <w:szCs w:val="24"/>
          <w:lang w:val="hy-AM"/>
        </w:rPr>
        <w:t>։</w:t>
      </w:r>
      <w:r w:rsidR="006E6A24">
        <w:rPr>
          <w:rFonts w:ascii="GHEA Grapalat" w:hAnsi="GHEA Grapalat" w:cs="Sylfaen"/>
          <w:b/>
          <w:szCs w:val="24"/>
          <w:lang w:val="hy-AM"/>
        </w:rPr>
        <w:t>0</w:t>
      </w:r>
      <w:r w:rsidR="00D20BBD">
        <w:rPr>
          <w:rFonts w:ascii="GHEA Grapalat" w:hAnsi="GHEA Grapalat" w:cs="Sylfaen"/>
          <w:b/>
          <w:szCs w:val="24"/>
          <w:lang w:val="hy-AM"/>
        </w:rPr>
        <w:t>0</w:t>
      </w:r>
      <w:r w:rsidR="00101047" w:rsidRPr="00101047">
        <w:rPr>
          <w:rFonts w:ascii="GHEA Grapalat" w:hAnsi="GHEA Grapalat" w:cs="Sylfaen"/>
          <w:b/>
          <w:szCs w:val="24"/>
          <w:lang w:val="hy-AM"/>
        </w:rPr>
        <w:t>-ն։</w:t>
      </w:r>
      <w:r w:rsidR="00101047">
        <w:rPr>
          <w:rFonts w:ascii="GHEA Grapalat" w:hAnsi="GHEA Grapalat" w:cs="Sylfaen"/>
          <w:b/>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7B358474" w14:textId="77777777" w:rsidR="00B67CCD" w:rsidRPr="005E1F72" w:rsidRDefault="00B67CCD"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4F275046" w14:textId="77777777" w:rsidR="003850A0" w:rsidRPr="00DE1E5A" w:rsidRDefault="003850A0" w:rsidP="003850A0">
      <w:pPr>
        <w:pStyle w:val="BodyTextIndent2"/>
        <w:spacing w:line="240" w:lineRule="auto"/>
        <w:ind w:firstLine="567"/>
        <w:rPr>
          <w:rFonts w:ascii="GHEA Grapalat" w:hAnsi="GHEA Grapalat" w:cs="Sylfaen"/>
          <w:szCs w:val="24"/>
          <w:lang w:val="hy-AM"/>
        </w:rPr>
      </w:pPr>
      <w:bookmarkStart w:id="4"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323F6A44" w14:textId="77777777"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ցության իրավունքի պահանջներին իր տվյալների համապատասխանության մասին.</w:t>
      </w:r>
    </w:p>
    <w:p w14:paraId="45DC8E91" w14:textId="77777777" w:rsidR="00C63E1C" w:rsidRDefault="003850A0" w:rsidP="00972668">
      <w:pPr>
        <w:shd w:val="clear" w:color="auto" w:fill="FFFFFF"/>
        <w:ind w:firstLine="567"/>
        <w:jc w:val="both"/>
        <w:rPr>
          <w:rFonts w:ascii="GHEA Grapalat" w:hAnsi="GHEA Grapalat" w:cs="Sylfaen"/>
          <w:sz w:val="20"/>
          <w:lang w:val="hy-AM"/>
        </w:rPr>
      </w:pPr>
      <w:r w:rsidRPr="000677B2">
        <w:rPr>
          <w:rFonts w:ascii="GHEA Grapalat" w:hAnsi="GHEA Grapalat" w:cs="Sylfaen"/>
          <w:sz w:val="20"/>
          <w:lang w:val="hy-AM"/>
        </w:rPr>
        <w:lastRenderedPageBreak/>
        <w:t>բ)</w:t>
      </w:r>
      <w:r w:rsidRPr="00EF4BBA">
        <w:rPr>
          <w:rFonts w:ascii="GHEA Grapalat" w:hAnsi="GHEA Grapalat" w:cs="Sylfaen"/>
          <w:lang w:val="hy-AM"/>
        </w:rPr>
        <w:t xml:space="preserve"> </w:t>
      </w:r>
      <w:r w:rsidR="00C63E1C" w:rsidRPr="00E2245F">
        <w:rPr>
          <w:rFonts w:ascii="GHEA Grapalat" w:hAnsi="GHEA Grapalat" w:cs="Sylfaen"/>
          <w:sz w:val="20"/>
          <w:lang w:val="hy-AM"/>
        </w:rPr>
        <w:t xml:space="preserve">հավաստում՝ ընտրված մասնակից </w:t>
      </w:r>
      <w:r w:rsidR="00C63E1C" w:rsidRPr="000677B2">
        <w:rPr>
          <w:rFonts w:ascii="GHEA Grapalat" w:hAnsi="GHEA Grapalat" w:cs="Sylfaen"/>
          <w:sz w:val="20"/>
          <w:lang w:val="hy-AM"/>
        </w:rPr>
        <w:t>ճանաչվելու դեպքում, սույն հրավեր</w:t>
      </w:r>
      <w:r w:rsidR="00EA68B2" w:rsidRPr="00406C77">
        <w:rPr>
          <w:rFonts w:ascii="GHEA Grapalat" w:hAnsi="GHEA Grapalat" w:cs="Sylfaen"/>
          <w:sz w:val="20"/>
          <w:lang w:val="hy-AM"/>
        </w:rPr>
        <w:t xml:space="preserve">ի 1-ին մասի 2.4 կետով </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xml:space="preserve">, որակավորման ապահովում ներկայացնելու պարտավորության </w:t>
      </w:r>
      <w:r w:rsidR="008957DB">
        <w:rPr>
          <w:rFonts w:ascii="GHEA Grapalat" w:hAnsi="GHEA Grapalat" w:cs="Sylfaen"/>
          <w:sz w:val="20"/>
          <w:lang w:val="hy-AM"/>
        </w:rPr>
        <w:t xml:space="preserve">կամ </w:t>
      </w:r>
      <w:r w:rsidR="000F7B12">
        <w:rPr>
          <w:rFonts w:ascii="GHEA Grapalat" w:hAnsi="GHEA Grapalat" w:cs="Sylfaen"/>
          <w:sz w:val="20"/>
          <w:lang w:val="hy-AM"/>
        </w:rPr>
        <w:t xml:space="preserve">սույն հրավերով սահմանված </w:t>
      </w:r>
      <w:r w:rsidR="008957DB">
        <w:rPr>
          <w:rFonts w:ascii="GHEA Grapalat" w:hAnsi="GHEA Grapalat" w:cs="Sylfaen"/>
          <w:sz w:val="20"/>
          <w:lang w:val="hy-AM"/>
        </w:rPr>
        <w:t>վարկունակության վարկանիշ ունենալու</w:t>
      </w:r>
      <w:r w:rsidR="008957DB" w:rsidRPr="00EF4BBA">
        <w:rPr>
          <w:rFonts w:ascii="GHEA Grapalat" w:hAnsi="GHEA Grapalat" w:cs="Sylfaen"/>
          <w:sz w:val="20"/>
          <w:lang w:val="hy-AM"/>
        </w:rPr>
        <w:t xml:space="preserve"> </w:t>
      </w:r>
      <w:r w:rsidR="00C63E1C" w:rsidRPr="00EF4BBA">
        <w:rPr>
          <w:rFonts w:ascii="GHEA Grapalat" w:hAnsi="GHEA Grapalat" w:cs="Sylfaen"/>
          <w:sz w:val="20"/>
          <w:lang w:val="hy-AM"/>
        </w:rPr>
        <w:t>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39561EAD" w14:textId="71B92C81"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գ) հայտարարություն սույն ընթացակարգի շրջանակում</w:t>
      </w:r>
      <w:r w:rsidR="00273411" w:rsidRPr="00273411">
        <w:rPr>
          <w:rFonts w:ascii="GHEA Grapalat" w:hAnsi="GHEA Grapalat" w:cs="Sylfaen"/>
          <w:szCs w:val="24"/>
          <w:lang w:val="hy-AM"/>
        </w:rPr>
        <w:t xml:space="preserve"> </w:t>
      </w:r>
      <w:r w:rsidR="00273411">
        <w:rPr>
          <w:rFonts w:ascii="GHEA Grapalat" w:hAnsi="GHEA Grapalat" w:cs="Sylfaen"/>
          <w:szCs w:val="24"/>
          <w:lang w:val="hy-AM"/>
        </w:rPr>
        <w:t>անբարեխիղճ մրցակցության,</w:t>
      </w:r>
      <w:r w:rsidRPr="002A461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2A461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1C7BFAEB" w:rsidR="00BE4408" w:rsidRPr="00E74DFB" w:rsidRDefault="00BE4408" w:rsidP="007E39F5">
      <w:pPr>
        <w:pStyle w:val="BodyTextIndent2"/>
        <w:spacing w:line="240" w:lineRule="auto"/>
        <w:ind w:firstLine="567"/>
        <w:rPr>
          <w:rFonts w:ascii="GHEA Grapalat" w:hAnsi="GHEA Grapalat" w:cs="Sylfaen"/>
          <w:szCs w:val="24"/>
          <w:lang w:val="hy-AM"/>
        </w:rPr>
      </w:pPr>
      <w:r w:rsidRPr="002A4619">
        <w:rPr>
          <w:rFonts w:ascii="GHEA Grapalat" w:hAnsi="GHEA Grapalat"/>
          <w:lang w:val="hy-AM"/>
        </w:rPr>
        <w:t>Ե</w:t>
      </w:r>
      <w:r w:rsidRPr="00BE4408">
        <w:rPr>
          <w:rFonts w:ascii="GHEA Grapalat" w:hAnsi="GHEA Grapalat"/>
          <w:lang w:val="hy-AM"/>
        </w:rPr>
        <w:t>)</w:t>
      </w:r>
      <w:r>
        <w:rPr>
          <w:rFonts w:ascii="GHEA Grapalat" w:hAnsi="GHEA Grapalat"/>
          <w:lang w:val="hy-AM"/>
        </w:rPr>
        <w:t xml:space="preserve"> </w:t>
      </w:r>
      <w:r w:rsidRPr="00BF58CA">
        <w:rPr>
          <w:rFonts w:ascii="GHEA Grapalat" w:hAnsi="GHEA Grapalat" w:cs="Sylfaen"/>
          <w:szCs w:val="24"/>
          <w:lang w:val="hy-AM"/>
        </w:rPr>
        <w:t>իրական շահառուների վերաբերյալ հայտարարագիր՝ համաձայն հավելված 1-ի</w:t>
      </w:r>
      <w:r>
        <w:rPr>
          <w:rFonts w:ascii="GHEA Grapalat" w:hAnsi="GHEA Grapalat" w:cs="Sylfaen"/>
          <w:szCs w:val="24"/>
          <w:lang w:val="hy-AM"/>
        </w:rPr>
        <w:t>: Հայտարարագիր չի ներկայացվում, եթե մասնակիցը անհատ ձեռնարկատեր կամ ֆիզիկական անձ է:</w:t>
      </w:r>
      <w:r w:rsidRPr="007E39F5">
        <w:rPr>
          <w:rFonts w:ascii="GHEA Grapalat" w:hAnsi="GHEA Grapalat" w:cs="Sylfaen"/>
          <w:szCs w:val="24"/>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14:paraId="77C5B023" w14:textId="77777777" w:rsidR="00B67CCD" w:rsidRPr="004B2068" w:rsidRDefault="00246F46" w:rsidP="00612BDF">
      <w:pPr>
        <w:pStyle w:val="norm"/>
        <w:spacing w:line="240" w:lineRule="auto"/>
        <w:ind w:firstLine="630"/>
        <w:rPr>
          <w:rFonts w:ascii="GHEA Grapalat" w:hAnsi="GHEA Grapalat" w:cs="Sylfaen"/>
          <w:sz w:val="20"/>
          <w:szCs w:val="24"/>
          <w:lang w:val="hy-AM" w:eastAsia="en-US"/>
        </w:rPr>
      </w:pPr>
      <w:r w:rsidRPr="00972668">
        <w:rPr>
          <w:rFonts w:ascii="GHEA Grapalat" w:hAnsi="GHEA Grapalat" w:cs="Sylfaen"/>
          <w:sz w:val="20"/>
          <w:lang w:val="hy-AM"/>
        </w:rPr>
        <w:t xml:space="preserve"> </w:t>
      </w:r>
      <w:bookmarkEnd w:id="5"/>
      <w:r w:rsidR="003850A0" w:rsidRPr="002A4619">
        <w:rPr>
          <w:rFonts w:ascii="GHEA Grapalat" w:hAnsi="GHEA Grapalat" w:cs="Sylfaen"/>
          <w:sz w:val="20"/>
          <w:szCs w:val="24"/>
          <w:lang w:val="hy-AM" w:eastAsia="en-US"/>
        </w:rPr>
        <w:t>2</w:t>
      </w:r>
      <w:r w:rsidR="003E3FD0" w:rsidRPr="005E1F72">
        <w:rPr>
          <w:rFonts w:ascii="GHEA Grapalat" w:hAnsi="GHEA Grapalat" w:cs="Sylfaen"/>
          <w:sz w:val="20"/>
          <w:szCs w:val="24"/>
          <w:lang w:val="hy-AM" w:eastAsia="en-US"/>
        </w:rPr>
        <w:t>)</w:t>
      </w:r>
      <w:r w:rsidR="00B67CCD" w:rsidRPr="005E1F72">
        <w:rPr>
          <w:rFonts w:ascii="GHEA Grapalat" w:hAnsi="GHEA Grapalat" w:cs="Sylfaen"/>
          <w:sz w:val="20"/>
          <w:szCs w:val="24"/>
          <w:lang w:val="hy-AM" w:eastAsia="en-US"/>
        </w:rPr>
        <w:t xml:space="preserve"> </w:t>
      </w:r>
      <w:r w:rsidR="0047117B" w:rsidRPr="005E1F72">
        <w:rPr>
          <w:rFonts w:ascii="GHEA Grapalat" w:hAnsi="GHEA Grapalat" w:cs="Sylfaen"/>
          <w:sz w:val="20"/>
          <w:szCs w:val="24"/>
          <w:lang w:val="hy-AM" w:eastAsia="en-US"/>
        </w:rPr>
        <w:t xml:space="preserve">իր կողմից հաստատված </w:t>
      </w:r>
      <w:r w:rsidR="00B67CCD" w:rsidRPr="005E1F72">
        <w:rPr>
          <w:rFonts w:ascii="GHEA Grapalat" w:hAnsi="GHEA Grapalat" w:cs="Sylfaen"/>
          <w:sz w:val="20"/>
          <w:szCs w:val="24"/>
          <w:lang w:val="hy-AM" w:eastAsia="en-US"/>
        </w:rPr>
        <w:t>գնային առաջարկ</w:t>
      </w:r>
      <w:r w:rsidR="00612BDF" w:rsidRPr="004B2068">
        <w:rPr>
          <w:rFonts w:ascii="GHEA Grapalat" w:hAnsi="GHEA Grapalat" w:cs="Sylfaen"/>
          <w:sz w:val="20"/>
          <w:szCs w:val="24"/>
          <w:lang w:val="hy-AM" w:eastAsia="en-US"/>
        </w:rPr>
        <w:t>.</w:t>
      </w:r>
    </w:p>
    <w:p w14:paraId="73F4F610" w14:textId="77777777" w:rsidR="00EC6281" w:rsidRPr="005A522D" w:rsidRDefault="00C96127" w:rsidP="00EF3662">
      <w:pPr>
        <w:pStyle w:val="norm"/>
        <w:spacing w:line="240" w:lineRule="auto"/>
        <w:rPr>
          <w:rFonts w:ascii="GHEA Grapalat" w:hAnsi="GHEA Grapalat" w:cs="Sylfaen"/>
          <w:b/>
          <w:sz w:val="20"/>
          <w:szCs w:val="24"/>
          <w:lang w:val="hy-AM" w:eastAsia="en-US"/>
        </w:rPr>
      </w:pPr>
      <w:r w:rsidRPr="005A522D">
        <w:rPr>
          <w:rFonts w:ascii="GHEA Grapalat" w:hAnsi="GHEA Grapalat" w:cs="Sylfaen"/>
          <w:b/>
          <w:sz w:val="20"/>
          <w:szCs w:val="24"/>
          <w:lang w:val="hy-AM" w:eastAsia="en-US"/>
        </w:rPr>
        <w:t>4)</w:t>
      </w:r>
      <w:r w:rsidR="00EC6281" w:rsidRPr="005A522D">
        <w:rPr>
          <w:rFonts w:ascii="GHEA Grapalat" w:hAnsi="GHEA Grapalat" w:cs="Sylfaen"/>
          <w:b/>
          <w:sz w:val="20"/>
          <w:szCs w:val="24"/>
          <w:lang w:val="hy-AM" w:eastAsia="en-US"/>
        </w:rPr>
        <w:t xml:space="preserve"> շինարարական աշխատանքների գնման դեպքում՝</w:t>
      </w:r>
    </w:p>
    <w:p w14:paraId="1790B6AE" w14:textId="77777777" w:rsidR="00C96127" w:rsidRPr="005A522D" w:rsidRDefault="00EC6281" w:rsidP="00EF3662">
      <w:pPr>
        <w:pStyle w:val="norm"/>
        <w:spacing w:line="240" w:lineRule="auto"/>
        <w:rPr>
          <w:rFonts w:ascii="GHEA Grapalat" w:hAnsi="GHEA Grapalat" w:cs="Sylfaen"/>
          <w:b/>
          <w:sz w:val="20"/>
          <w:szCs w:val="24"/>
          <w:lang w:val="hy-AM" w:eastAsia="en-US"/>
        </w:rPr>
      </w:pPr>
      <w:r w:rsidRPr="005A522D">
        <w:rPr>
          <w:rFonts w:ascii="GHEA Grapalat" w:hAnsi="GHEA Grapalat" w:cs="Sylfaen"/>
          <w:b/>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5D3EA758" w14:textId="77777777" w:rsidR="000845F6" w:rsidRPr="005E1F72" w:rsidRDefault="00C96127"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5</w:t>
      </w:r>
      <w:r w:rsidR="003E3FD0" w:rsidRPr="00F6799D">
        <w:rPr>
          <w:rFonts w:ascii="GHEA Grapalat" w:hAnsi="GHEA Grapalat" w:cs="Sylfaen"/>
          <w:sz w:val="20"/>
          <w:szCs w:val="24"/>
          <w:lang w:val="hy-AM" w:eastAsia="en-US"/>
        </w:rPr>
        <w:t>)</w:t>
      </w:r>
      <w:r w:rsidR="000845F6" w:rsidRPr="00F6799D">
        <w:rPr>
          <w:rFonts w:ascii="GHEA Grapalat" w:hAnsi="GHEA Grapalat" w:cs="Sylfaen"/>
          <w:sz w:val="20"/>
          <w:szCs w:val="24"/>
          <w:lang w:val="hy-AM" w:eastAsia="en-US"/>
        </w:rPr>
        <w:t xml:space="preserve">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F6799D">
        <w:rPr>
          <w:rFonts w:ascii="GHEA Grapalat" w:hAnsi="GHEA Grapalat" w:cs="Sylfaen"/>
          <w:sz w:val="20"/>
          <w:szCs w:val="24"/>
          <w:lang w:val="hy-AM" w:eastAsia="en-US"/>
        </w:rPr>
        <w:t xml:space="preserve">կնքվելիք </w:t>
      </w:r>
      <w:r w:rsidR="000845F6" w:rsidRPr="00F6799D">
        <w:rPr>
          <w:rFonts w:ascii="GHEA Grapalat" w:hAnsi="GHEA Grapalat" w:cs="Sylfaen"/>
          <w:sz w:val="20"/>
          <w:szCs w:val="24"/>
          <w:lang w:val="hy-AM" w:eastAsia="en-US"/>
        </w:rPr>
        <w:t xml:space="preserve">պայմանագիրն իրականացվելու է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միջոցով:</w:t>
      </w:r>
    </w:p>
    <w:p w14:paraId="47A6D57A"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6"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6C92AEB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Pr>
          <w:rFonts w:ascii="GHEA Grapalat" w:hAnsi="GHEA Grapalat" w:cs="Sylfaen"/>
          <w:sz w:val="20"/>
          <w:szCs w:val="24"/>
          <w:lang w:val="hy-AM" w:eastAsia="en-US"/>
        </w:rPr>
        <w:t>:</w:t>
      </w:r>
    </w:p>
    <w:bookmarkEnd w:id="6"/>
    <w:p w14:paraId="119B65DD" w14:textId="77777777" w:rsidR="00037DDE" w:rsidRPr="005E1F72"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5E1F72" w:rsidRDefault="00C8055A" w:rsidP="00EF3662">
      <w:pPr>
        <w:jc w:val="center"/>
        <w:rPr>
          <w:rFonts w:ascii="GHEA Grapalat" w:hAnsi="GHEA Grapalat" w:cs="Arial"/>
          <w:b/>
          <w:sz w:val="20"/>
          <w:lang w:val="es-ES"/>
        </w:rPr>
      </w:pPr>
      <w:r w:rsidRPr="005E1F72">
        <w:rPr>
          <w:rFonts w:ascii="GHEA Grapalat" w:hAnsi="GHEA Grapalat"/>
          <w:b/>
          <w:sz w:val="20"/>
          <w:lang w:val="es-ES"/>
        </w:rPr>
        <w:t>5</w:t>
      </w:r>
      <w:r w:rsidR="00A45946" w:rsidRPr="005E1F72">
        <w:rPr>
          <w:rFonts w:ascii="GHEA Grapalat" w:hAnsi="GHEA Grapalat"/>
          <w:b/>
          <w:sz w:val="20"/>
          <w:lang w:val="es-ES"/>
        </w:rPr>
        <w:t xml:space="preserve">.   </w:t>
      </w:r>
      <w:r w:rsidR="00A45946" w:rsidRPr="005E1F72">
        <w:rPr>
          <w:rFonts w:ascii="GHEA Grapalat" w:hAnsi="GHEA Grapalat" w:cs="Sylfaen"/>
          <w:b/>
          <w:sz w:val="20"/>
          <w:lang w:val="es-ES"/>
        </w:rPr>
        <w:t>ՀԱՅՏԻ</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ԳՆԱՅԻՆ</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ԱՌԱՋԱՐԿԸ</w:t>
      </w:r>
      <w:r w:rsidR="00A45946" w:rsidRPr="005E1F72">
        <w:rPr>
          <w:rFonts w:ascii="GHEA Grapalat" w:hAnsi="GHEA Grapalat" w:cs="Arial"/>
          <w:b/>
          <w:sz w:val="20"/>
          <w:lang w:val="es-ES"/>
        </w:rPr>
        <w:t xml:space="preserve"> </w:t>
      </w:r>
    </w:p>
    <w:p w14:paraId="2F5CC508" w14:textId="77777777" w:rsidR="00A45946" w:rsidRPr="005E1F72" w:rsidRDefault="00A45946" w:rsidP="00EF3662">
      <w:pPr>
        <w:jc w:val="center"/>
        <w:rPr>
          <w:rFonts w:ascii="GHEA Grapalat" w:hAnsi="GHEA Grapalat" w:cs="Arial"/>
          <w:b/>
          <w:sz w:val="20"/>
          <w:lang w:val="es-ES"/>
        </w:rPr>
      </w:pPr>
    </w:p>
    <w:p w14:paraId="14FF876B" w14:textId="77777777" w:rsidR="00A45946" w:rsidRPr="005E1F72" w:rsidRDefault="00C8055A" w:rsidP="00EF3662">
      <w:pPr>
        <w:ind w:firstLine="567"/>
        <w:jc w:val="both"/>
        <w:rPr>
          <w:rFonts w:ascii="GHEA Grapalat" w:hAnsi="GHEA Grapalat"/>
          <w:sz w:val="20"/>
          <w:lang w:val="es-ES"/>
        </w:rPr>
      </w:pPr>
      <w:r w:rsidRPr="005E1F72">
        <w:rPr>
          <w:rFonts w:ascii="GHEA Grapalat" w:hAnsi="GHEA Grapalat" w:cs="Sylfaen"/>
          <w:sz w:val="20"/>
          <w:lang w:val="es-ES"/>
        </w:rPr>
        <w:t>5</w:t>
      </w:r>
      <w:r w:rsidR="00A45946" w:rsidRPr="005E1F72">
        <w:rPr>
          <w:rFonts w:ascii="GHEA Grapalat" w:hAnsi="GHEA Grapalat" w:cs="Sylfaen"/>
          <w:sz w:val="20"/>
          <w:lang w:val="es-ES"/>
        </w:rPr>
        <w:t xml:space="preserve">.1 </w:t>
      </w:r>
      <w:r w:rsidR="00A45946" w:rsidRPr="00287968">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գինը</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ա</w:t>
      </w:r>
      <w:r w:rsidR="00A20F71" w:rsidRPr="004B2068">
        <w:rPr>
          <w:rFonts w:ascii="GHEA Grapalat" w:hAnsi="GHEA Grapalat" w:cs="Sylfaen"/>
          <w:sz w:val="20"/>
          <w:lang w:val="hy-AM"/>
        </w:rPr>
        <w:t>շխատանքի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արժեքից</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բացի</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ներառում</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փոխադրման</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ապահովագրման</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տուրքերի</w:t>
      </w:r>
      <w:r w:rsidR="00A45946" w:rsidRPr="005E1F72">
        <w:rPr>
          <w:rFonts w:ascii="GHEA Grapalat" w:hAnsi="GHEA Grapalat" w:cs="Sylfaen"/>
          <w:sz w:val="20"/>
          <w:lang w:val="es-ES"/>
        </w:rPr>
        <w:t xml:space="preserve">, </w:t>
      </w:r>
      <w:r w:rsidR="00A45946" w:rsidRPr="00047327">
        <w:rPr>
          <w:rFonts w:ascii="GHEA Grapalat" w:hAnsi="GHEA Grapalat" w:cs="Sylfaen"/>
          <w:sz w:val="20"/>
          <w:lang w:val="hy-AM"/>
        </w:rPr>
        <w:t>հարկերի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այլ</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վճարումների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գծով</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ծախսերը</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և</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չի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կարող</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պակաս</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լինել</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դրանց</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ինքնարժեքից</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Առաջարկվող</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գնի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հաշվարկը</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պետք</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է</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ներկայացվի</w:t>
      </w:r>
      <w:r w:rsidR="00A45946" w:rsidRPr="005E1F72">
        <w:rPr>
          <w:rFonts w:ascii="GHEA Grapalat" w:hAnsi="GHEA Grapalat" w:cs="Sylfaen"/>
          <w:sz w:val="20"/>
          <w:lang w:val="es-ES"/>
        </w:rPr>
        <w:t xml:space="preserve"> </w:t>
      </w:r>
      <w:r w:rsidR="00A45946" w:rsidRPr="00F6799D">
        <w:rPr>
          <w:rFonts w:ascii="GHEA Grapalat" w:hAnsi="GHEA Grapalat" w:cs="Sylfaen"/>
          <w:sz w:val="20"/>
          <w:lang w:val="hy-AM"/>
        </w:rPr>
        <w:t>հայտով</w:t>
      </w:r>
      <w:r w:rsidR="00A45946" w:rsidRPr="005E1F72">
        <w:rPr>
          <w:rFonts w:ascii="GHEA Grapalat" w:hAnsi="GHEA Grapalat"/>
          <w:sz w:val="20"/>
          <w:lang w:val="es-ES"/>
        </w:rPr>
        <w:t xml:space="preserve"> </w:t>
      </w:r>
      <w:r w:rsidR="00220C7C" w:rsidRPr="005E1F72">
        <w:rPr>
          <w:rFonts w:ascii="GHEA Grapalat" w:hAnsi="GHEA Grapalat"/>
          <w:sz w:val="20"/>
          <w:lang w:val="es-ES"/>
        </w:rPr>
        <w:t>հ</w:t>
      </w:r>
      <w:r w:rsidR="00A45946" w:rsidRPr="005E1F72">
        <w:rPr>
          <w:rFonts w:ascii="GHEA Grapalat" w:hAnsi="GHEA Grapalat"/>
          <w:sz w:val="20"/>
          <w:lang w:val="es-ES"/>
        </w:rPr>
        <w:t>ամակարգի միջոցով:</w:t>
      </w:r>
    </w:p>
    <w:p w14:paraId="29FAE099" w14:textId="77777777" w:rsidR="00B95FE0" w:rsidRPr="005E1F72" w:rsidRDefault="00C8055A" w:rsidP="00EF3662">
      <w:pPr>
        <w:pStyle w:val="norm"/>
        <w:spacing w:line="240" w:lineRule="auto"/>
        <w:ind w:firstLine="567"/>
        <w:rPr>
          <w:rFonts w:ascii="GHEA Grapalat" w:hAnsi="GHEA Grapalat" w:cs="Sylfaen"/>
          <w:sz w:val="20"/>
          <w:szCs w:val="24"/>
          <w:lang w:val="es-ES" w:eastAsia="en-US"/>
        </w:rPr>
      </w:pPr>
      <w:r w:rsidRPr="00D85759">
        <w:rPr>
          <w:rFonts w:ascii="GHEA Grapalat" w:hAnsi="GHEA Grapalat" w:cs="Sylfaen"/>
          <w:sz w:val="20"/>
          <w:szCs w:val="24"/>
          <w:lang w:val="hy-AM" w:eastAsia="en-US"/>
        </w:rPr>
        <w:t>5</w:t>
      </w:r>
      <w:r w:rsidR="00A45946" w:rsidRPr="00D85759">
        <w:rPr>
          <w:rFonts w:ascii="GHEA Grapalat" w:hAnsi="GHEA Grapalat" w:cs="Sylfaen"/>
          <w:sz w:val="20"/>
          <w:szCs w:val="24"/>
          <w:lang w:val="hy-AM" w:eastAsia="en-US"/>
        </w:rPr>
        <w:t>.2 Մ</w:t>
      </w:r>
      <w:r w:rsidR="00A45946" w:rsidRPr="005E1F72">
        <w:rPr>
          <w:rFonts w:ascii="GHEA Grapalat" w:hAnsi="GHEA Grapalat" w:cs="Sylfaen"/>
          <w:sz w:val="20"/>
          <w:szCs w:val="24"/>
          <w:lang w:val="hy-AM" w:eastAsia="en-US"/>
        </w:rPr>
        <w:t xml:space="preserve">ասնակիցը գնային առաջարկը ներկայացնում է </w:t>
      </w:r>
      <w:r w:rsidR="000A3471" w:rsidRPr="00D85759">
        <w:rPr>
          <w:rFonts w:ascii="GHEA Grapalat" w:hAnsi="GHEA Grapalat" w:cs="Sylfaen"/>
          <w:sz w:val="20"/>
          <w:szCs w:val="24"/>
          <w:lang w:val="hy-AM" w:eastAsia="en-US"/>
        </w:rPr>
        <w:t>արժեք (ինքնարժեքի և կանխատեսվող շահույթի հանրագումարը)</w:t>
      </w:r>
      <w:r w:rsidR="00A00D05" w:rsidRPr="00A00D05">
        <w:rPr>
          <w:rFonts w:ascii="GHEA Grapalat" w:hAnsi="GHEA Grapalat" w:cs="Sylfaen"/>
          <w:sz w:val="20"/>
          <w:szCs w:val="24"/>
          <w:lang w:val="es-ES" w:eastAsia="en-US"/>
        </w:rPr>
        <w:t xml:space="preserve"> </w:t>
      </w:r>
      <w:r w:rsidR="00A45946"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8D549A">
        <w:rPr>
          <w:rFonts w:ascii="GHEA Grapalat" w:hAnsi="GHEA Grapalat" w:cs="Sylfaen"/>
          <w:sz w:val="20"/>
          <w:szCs w:val="24"/>
          <w:lang w:eastAsia="en-US"/>
        </w:rPr>
        <w:t>Ա</w:t>
      </w:r>
      <w:r w:rsidR="008D549A">
        <w:rPr>
          <w:rFonts w:ascii="GHEA Grapalat" w:hAnsi="GHEA Grapalat" w:cs="Sylfaen"/>
          <w:sz w:val="20"/>
          <w:szCs w:val="24"/>
          <w:lang w:val="hy-AM" w:eastAsia="en-US"/>
        </w:rPr>
        <w:t>րժեքի</w:t>
      </w:r>
      <w:r w:rsidR="008D549A" w:rsidRPr="005E1F72">
        <w:rPr>
          <w:rFonts w:ascii="GHEA Grapalat" w:hAnsi="GHEA Grapalat" w:cs="Sylfaen"/>
          <w:sz w:val="20"/>
          <w:szCs w:val="24"/>
          <w:lang w:val="hy-AM" w:eastAsia="en-US"/>
        </w:rPr>
        <w:t xml:space="preserve"> </w:t>
      </w:r>
      <w:r w:rsidR="00A45946" w:rsidRPr="005E1F7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E1F72">
        <w:rPr>
          <w:rFonts w:ascii="GHEA Grapalat" w:hAnsi="GHEA Grapalat" w:cs="Sylfaen"/>
          <w:sz w:val="20"/>
          <w:szCs w:val="24"/>
          <w:lang w:val="es-ES" w:eastAsia="en-US"/>
        </w:rPr>
        <w:t xml:space="preserve"> </w:t>
      </w:r>
      <w:r w:rsidR="00A45946" w:rsidRPr="005E1F72">
        <w:rPr>
          <w:rFonts w:ascii="GHEA Grapalat" w:hAnsi="GHEA Grapalat" w:cs="Sylfaen"/>
          <w:sz w:val="20"/>
          <w:lang w:val="ru-RU"/>
        </w:rPr>
        <w:t>ներկայաց</w:t>
      </w:r>
      <w:r w:rsidR="00A45946" w:rsidRPr="005E1F72">
        <w:rPr>
          <w:rFonts w:ascii="GHEA Grapalat" w:hAnsi="GHEA Grapalat" w:cs="Sylfaen"/>
          <w:sz w:val="20"/>
        </w:rPr>
        <w:t>վող</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գնային</w:t>
      </w:r>
      <w:r w:rsidR="00A45946" w:rsidRPr="005E1F72">
        <w:rPr>
          <w:rFonts w:ascii="GHEA Grapalat" w:hAnsi="GHEA Grapalat" w:cs="Sylfaen"/>
          <w:sz w:val="20"/>
          <w:lang w:val="es-ES"/>
        </w:rPr>
        <w:t xml:space="preserve"> </w:t>
      </w:r>
      <w:r w:rsidR="00A45946" w:rsidRPr="005E1F72">
        <w:rPr>
          <w:rFonts w:ascii="GHEA Grapalat" w:hAnsi="GHEA Grapalat" w:cs="Sylfaen"/>
          <w:sz w:val="20"/>
          <w:lang w:val="ru-RU"/>
        </w:rPr>
        <w:t>առաջարկում</w:t>
      </w:r>
      <w:r w:rsidR="00A45946"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E1F72">
        <w:rPr>
          <w:rFonts w:ascii="GHEA Grapalat" w:hAnsi="GHEA Grapalat" w:cs="Sylfaen"/>
          <w:sz w:val="20"/>
          <w:szCs w:val="24"/>
          <w:lang w:val="es-ES" w:eastAsia="en-US"/>
        </w:rPr>
        <w:t xml:space="preserve"> </w:t>
      </w:r>
    </w:p>
    <w:p w14:paraId="1887276C" w14:textId="77777777" w:rsidR="00B95FE0" w:rsidRPr="005E1F72" w:rsidRDefault="00B95FE0" w:rsidP="006C1D25">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eastAsia="en-US"/>
        </w:rPr>
        <w:t>Մ</w:t>
      </w:r>
      <w:r w:rsidR="00A45946" w:rsidRPr="005E1F72">
        <w:rPr>
          <w:rFonts w:ascii="GHEA Grapalat" w:hAnsi="GHEA Grapalat" w:cs="Sylfaen"/>
          <w:sz w:val="20"/>
          <w:szCs w:val="24"/>
          <w:lang w:val="hy-AM" w:eastAsia="en-US"/>
        </w:rPr>
        <w:t xml:space="preserve">ասնակիցների գնային առաջարկների </w:t>
      </w:r>
      <w:r w:rsidR="00934B33" w:rsidRPr="005E1F72">
        <w:rPr>
          <w:rFonts w:ascii="GHEA Grapalat" w:hAnsi="GHEA Grapalat" w:cs="Sylfaen"/>
          <w:sz w:val="20"/>
          <w:szCs w:val="24"/>
          <w:lang w:val="hy-AM" w:eastAsia="en-US"/>
        </w:rPr>
        <w:t>գնահատում</w:t>
      </w:r>
      <w:r w:rsidR="00934B33" w:rsidRPr="005E1F72">
        <w:rPr>
          <w:rFonts w:ascii="GHEA Grapalat" w:hAnsi="GHEA Grapalat" w:cs="Sylfaen"/>
          <w:sz w:val="20"/>
          <w:szCs w:val="24"/>
          <w:lang w:eastAsia="en-US"/>
        </w:rPr>
        <w:t>ն</w:t>
      </w:r>
      <w:r w:rsidR="00934B33" w:rsidRPr="005E1F72">
        <w:rPr>
          <w:rFonts w:ascii="GHEA Grapalat" w:hAnsi="GHEA Grapalat" w:cs="Sylfaen"/>
          <w:sz w:val="20"/>
          <w:szCs w:val="24"/>
          <w:lang w:val="hy-AM" w:eastAsia="en-US"/>
        </w:rPr>
        <w:t xml:space="preserve"> </w:t>
      </w:r>
      <w:r w:rsidR="00934B33" w:rsidRPr="005E1F72">
        <w:rPr>
          <w:rFonts w:ascii="GHEA Grapalat" w:hAnsi="GHEA Grapalat" w:cs="Sylfaen"/>
          <w:sz w:val="20"/>
          <w:szCs w:val="24"/>
          <w:lang w:eastAsia="en-US"/>
        </w:rPr>
        <w:t>ու</w:t>
      </w:r>
      <w:r w:rsidR="00A45946" w:rsidRPr="005E1F72">
        <w:rPr>
          <w:rFonts w:ascii="GHEA Grapalat" w:hAnsi="GHEA Grapalat" w:cs="Sylfaen"/>
          <w:sz w:val="20"/>
          <w:szCs w:val="24"/>
          <w:lang w:val="hy-AM" w:eastAsia="en-US"/>
        </w:rPr>
        <w:t xml:space="preserve"> համեմատումն իրականացվում </w:t>
      </w:r>
      <w:r w:rsidR="00934B33" w:rsidRPr="005E1F72">
        <w:rPr>
          <w:rFonts w:ascii="GHEA Grapalat" w:hAnsi="GHEA Grapalat" w:cs="Sylfaen"/>
          <w:sz w:val="20"/>
          <w:szCs w:val="24"/>
          <w:lang w:eastAsia="en-US"/>
        </w:rPr>
        <w:t>են</w:t>
      </w:r>
      <w:r w:rsidR="00A45946" w:rsidRPr="005E1F72">
        <w:rPr>
          <w:rFonts w:ascii="GHEA Grapalat" w:hAnsi="GHEA Grapalat" w:cs="Sylfaen"/>
          <w:sz w:val="20"/>
          <w:szCs w:val="24"/>
          <w:lang w:val="hy-AM" w:eastAsia="en-US"/>
        </w:rPr>
        <w:t xml:space="preserve"> առանց սույն կետում նշված հարկի գումարի հաշվարկման:</w:t>
      </w:r>
      <w:r w:rsidRPr="005E1F72">
        <w:rPr>
          <w:rFonts w:ascii="GHEA Grapalat" w:hAnsi="GHEA Grapalat" w:cs="Sylfaen"/>
          <w:sz w:val="20"/>
          <w:szCs w:val="24"/>
          <w:lang w:val="hy-AM" w:eastAsia="en-US"/>
        </w:rPr>
        <w:t xml:space="preserve"> Ընդ որում, մասնակցի հայտը ենթակա չէ մերժման, եթե`</w:t>
      </w:r>
    </w:p>
    <w:p w14:paraId="14002BE9" w14:textId="77777777" w:rsidR="00B95FE0" w:rsidRPr="005E1F72" w:rsidRDefault="00B95FE0" w:rsidP="00877F78">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ա. գնային առաջարկի </w:t>
      </w:r>
      <w:r w:rsidR="005E61FD">
        <w:rPr>
          <w:rFonts w:ascii="GHEA Grapalat" w:hAnsi="GHEA Grapalat" w:cs="Sylfaen"/>
          <w:sz w:val="20"/>
          <w:szCs w:val="24"/>
          <w:lang w:val="hy-AM" w:eastAsia="en-US"/>
        </w:rPr>
        <w:t xml:space="preserve"> </w:t>
      </w:r>
      <w:r w:rsidR="00291A55">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5E1F72" w:rsidRDefault="00B95FE0" w:rsidP="00C75A7D">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 xml:space="preserve">բ. գնային առաջարկի </w:t>
      </w:r>
      <w:r w:rsidR="0042084B">
        <w:rPr>
          <w:rFonts w:ascii="GHEA Grapalat" w:hAnsi="GHEA Grapalat" w:cs="Sylfaen"/>
          <w:sz w:val="20"/>
          <w:szCs w:val="24"/>
          <w:lang w:val="hy-AM" w:eastAsia="en-US"/>
        </w:rPr>
        <w:t>արժեք</w:t>
      </w:r>
      <w:r w:rsidRPr="005E1F72">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Default="00B95FE0" w:rsidP="001E17BA">
      <w:pPr>
        <w:pStyle w:val="norm"/>
        <w:spacing w:line="240" w:lineRule="auto"/>
        <w:rPr>
          <w:rFonts w:ascii="GHEA Grapalat" w:hAnsi="GHEA Grapalat" w:cs="Sylfaen"/>
          <w:sz w:val="20"/>
          <w:szCs w:val="24"/>
          <w:lang w:val="hy-AM" w:eastAsia="en-US"/>
        </w:rPr>
      </w:pPr>
      <w:r w:rsidRPr="005E1F72">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Pr>
          <w:rFonts w:ascii="GHEA Grapalat" w:hAnsi="GHEA Grapalat" w:cs="Sylfaen"/>
          <w:sz w:val="20"/>
          <w:szCs w:val="24"/>
          <w:lang w:val="hy-AM" w:eastAsia="en-US"/>
        </w:rPr>
        <w:t>.</w:t>
      </w:r>
    </w:p>
    <w:p w14:paraId="4B07F1DF" w14:textId="77777777" w:rsidR="00A63118" w:rsidRPr="00890CC4" w:rsidRDefault="00A63118" w:rsidP="00972668">
      <w:pPr>
        <w:shd w:val="clear" w:color="auto" w:fill="FFFFFF"/>
        <w:ind w:firstLine="375"/>
        <w:jc w:val="both"/>
        <w:rPr>
          <w:rFonts w:ascii="GHEA Grapalat" w:hAnsi="GHEA Grapalat" w:cs="Sylfaen"/>
          <w:sz w:val="20"/>
          <w:lang w:val="hy-AM"/>
        </w:rPr>
      </w:pPr>
      <w:r>
        <w:rPr>
          <w:rFonts w:ascii="GHEA Grapalat" w:hAnsi="GHEA Grapalat" w:cs="Sylfaen"/>
          <w:sz w:val="20"/>
          <w:lang w:val="hy-AM"/>
        </w:rPr>
        <w:lastRenderedPageBreak/>
        <w:t xml:space="preserve">      </w:t>
      </w:r>
      <w:r w:rsidRPr="00890CC4">
        <w:rPr>
          <w:rFonts w:ascii="GHEA Grapalat" w:hAnsi="GHEA Grapalat" w:cs="Sylfaen"/>
          <w:sz w:val="20"/>
          <w:lang w:val="hy-AM"/>
        </w:rPr>
        <w:t xml:space="preserve">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890CC4" w:rsidRDefault="00A63118" w:rsidP="00972668">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w:t>
      </w:r>
      <w:r w:rsidRPr="00890CC4">
        <w:rPr>
          <w:rFonts w:ascii="GHEA Grapalat" w:hAnsi="GHEA Grapalat" w:cs="Sylfaen"/>
          <w:sz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5E1F72" w:rsidRDefault="00A63118" w:rsidP="00F6799D">
      <w:pPr>
        <w:pStyle w:val="norm"/>
        <w:spacing w:line="240" w:lineRule="auto"/>
        <w:ind w:firstLine="360"/>
        <w:rPr>
          <w:rFonts w:ascii="GHEA Grapalat" w:hAnsi="GHEA Grapalat" w:cs="Sylfaen"/>
          <w:sz w:val="20"/>
          <w:szCs w:val="24"/>
          <w:lang w:val="hy-AM" w:eastAsia="en-US"/>
        </w:rPr>
      </w:pPr>
      <w:r w:rsidRPr="00890CC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Pr>
          <w:rFonts w:ascii="GHEA Grapalat" w:hAnsi="GHEA Grapalat" w:cs="Sylfaen"/>
          <w:sz w:val="20"/>
          <w:szCs w:val="24"/>
          <w:lang w:val="hy-AM" w:eastAsia="en-US"/>
        </w:rPr>
        <w:t xml:space="preserve"> </w:t>
      </w:r>
      <w:r w:rsidR="008128C9">
        <w:rPr>
          <w:rFonts w:ascii="GHEA Grapalat" w:hAnsi="GHEA Grapalat" w:cs="Sylfaen"/>
          <w:sz w:val="20"/>
          <w:szCs w:val="24"/>
          <w:lang w:val="hy-AM" w:eastAsia="en-US"/>
        </w:rPr>
        <w:t>:</w:t>
      </w:r>
    </w:p>
    <w:p w14:paraId="02772729" w14:textId="77777777" w:rsidR="00A45946" w:rsidRPr="005E1F72" w:rsidRDefault="00C8055A" w:rsidP="00EF3662">
      <w:pPr>
        <w:pStyle w:val="norm"/>
        <w:spacing w:line="240" w:lineRule="auto"/>
        <w:ind w:firstLine="567"/>
        <w:rPr>
          <w:rFonts w:ascii="GHEA Grapalat" w:hAnsi="GHEA Grapalat"/>
          <w:sz w:val="20"/>
          <w:lang w:val="es-ES"/>
        </w:rPr>
      </w:pPr>
      <w:r w:rsidRPr="005E1F72">
        <w:rPr>
          <w:rFonts w:ascii="GHEA Grapalat" w:hAnsi="GHEA Grapalat"/>
          <w:sz w:val="20"/>
          <w:lang w:val="es-ES"/>
        </w:rPr>
        <w:t>5</w:t>
      </w:r>
      <w:r w:rsidR="00A45946" w:rsidRPr="005E1F72">
        <w:rPr>
          <w:rFonts w:ascii="GHEA Grapalat" w:hAnsi="GHEA Grapalat"/>
          <w:sz w:val="20"/>
          <w:lang w:val="es-ES"/>
        </w:rPr>
        <w:t>.</w:t>
      </w:r>
      <w:r w:rsidR="00A45946" w:rsidRPr="005E1F72">
        <w:rPr>
          <w:rFonts w:ascii="GHEA Grapalat" w:hAnsi="GHEA Grapalat"/>
          <w:sz w:val="20"/>
          <w:lang w:val="hy-AM"/>
        </w:rPr>
        <w:t>3</w:t>
      </w:r>
      <w:r w:rsidR="00A45946" w:rsidRPr="005E1F72">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5E1F72">
        <w:rPr>
          <w:rFonts w:ascii="GHEA Grapalat" w:hAnsi="GHEA Grapalat"/>
          <w:sz w:val="20"/>
          <w:lang w:val="hy-AM"/>
        </w:rPr>
        <w:t>առանց Հայաստանի Հանրա</w:t>
      </w:r>
      <w:r w:rsidR="00A45946" w:rsidRPr="005E1F72">
        <w:rPr>
          <w:rFonts w:ascii="GHEA Grapalat" w:hAnsi="GHEA Grapalat"/>
          <w:sz w:val="20"/>
          <w:lang w:val="hy-AM"/>
        </w:rPr>
        <w:softHyphen/>
        <w:t>պետության պետական բյուջե վճարվելիք ավելացված արժեքի հարկի գումարի հաշվարկման</w:t>
      </w:r>
      <w:r w:rsidR="00A45946" w:rsidRPr="005E1F72">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E1F72">
        <w:rPr>
          <w:rFonts w:ascii="GHEA Grapalat" w:hAnsi="GHEA Grapalat"/>
          <w:sz w:val="20"/>
          <w:lang w:val="es-ES"/>
        </w:rPr>
        <w:t>մ</w:t>
      </w:r>
      <w:r w:rsidR="00A45946" w:rsidRPr="005E1F72">
        <w:rPr>
          <w:rFonts w:ascii="GHEA Grapalat" w:hAnsi="GHEA Grapalat"/>
          <w:sz w:val="20"/>
          <w:lang w:val="es-ES"/>
        </w:rPr>
        <w:t>ասնակցի շահույթի չափը չի կարող հրավերով սահմանափակվել:</w:t>
      </w:r>
    </w:p>
    <w:p w14:paraId="3025FFA0" w14:textId="77777777" w:rsidR="00096865" w:rsidRPr="005E1F72" w:rsidRDefault="00096865" w:rsidP="00EF3662">
      <w:pPr>
        <w:pStyle w:val="BodyTextIndent2"/>
        <w:spacing w:line="240" w:lineRule="auto"/>
        <w:ind w:firstLine="567"/>
        <w:rPr>
          <w:rFonts w:ascii="GHEA Grapalat" w:hAnsi="GHEA Grapalat"/>
          <w:lang w:val="es-ES"/>
        </w:rPr>
      </w:pPr>
    </w:p>
    <w:p w14:paraId="3CCC6BA7" w14:textId="77777777" w:rsidR="00096865" w:rsidRPr="005E1F72" w:rsidRDefault="00F6799D" w:rsidP="00EF3662">
      <w:pPr>
        <w:jc w:val="center"/>
        <w:rPr>
          <w:rFonts w:ascii="GHEA Grapalat" w:hAnsi="GHEA Grapalat"/>
          <w:b/>
          <w:sz w:val="20"/>
          <w:lang w:val="es-ES"/>
        </w:rPr>
      </w:pPr>
      <w:r>
        <w:rPr>
          <w:rFonts w:ascii="GHEA Grapalat" w:hAnsi="GHEA Grapalat"/>
          <w:b/>
          <w:sz w:val="20"/>
          <w:lang w:val="es-ES"/>
        </w:rPr>
        <w:br w:type="page"/>
      </w:r>
      <w:r w:rsidR="00220C7C" w:rsidRPr="005E1F72">
        <w:rPr>
          <w:rFonts w:ascii="GHEA Grapalat" w:hAnsi="GHEA Grapalat"/>
          <w:b/>
          <w:sz w:val="20"/>
          <w:lang w:val="es-ES"/>
        </w:rPr>
        <w:lastRenderedPageBreak/>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094ABDF0"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1365529E" w14:textId="77777777" w:rsidR="00096865" w:rsidRPr="005E1F72" w:rsidRDefault="00096865" w:rsidP="00EF3662">
      <w:pPr>
        <w:pStyle w:val="BodyTextIndent"/>
        <w:spacing w:line="240" w:lineRule="auto"/>
        <w:ind w:firstLine="567"/>
        <w:rPr>
          <w:rFonts w:ascii="GHEA Grapalat" w:hAnsi="GHEA Grapalat"/>
          <w:b/>
          <w:lang w:val="af-ZA"/>
        </w:rPr>
      </w:pPr>
    </w:p>
    <w:p w14:paraId="311F343E"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1523F4E2"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1F764B16" w14:textId="77777777" w:rsidR="00FA0E41" w:rsidRPr="005E1F72" w:rsidRDefault="00FA0E41" w:rsidP="00EF3662">
      <w:pPr>
        <w:ind w:firstLine="567"/>
        <w:jc w:val="center"/>
        <w:rPr>
          <w:rFonts w:ascii="GHEA Grapalat" w:hAnsi="GHEA Grapalat"/>
          <w:b/>
          <w:sz w:val="20"/>
          <w:lang w:val="af-ZA"/>
        </w:rPr>
      </w:pPr>
    </w:p>
    <w:p w14:paraId="769A3037" w14:textId="77777777" w:rsidR="00096865" w:rsidRPr="00640568" w:rsidRDefault="00096865" w:rsidP="00EF3662">
      <w:pPr>
        <w:ind w:firstLine="567"/>
        <w:jc w:val="both"/>
        <w:rPr>
          <w:rFonts w:ascii="GHEA Grapalat" w:hAnsi="GHEA Grapalat" w:cs="Sylfaen"/>
          <w:sz w:val="20"/>
          <w:szCs w:val="20"/>
          <w:lang w:val="af-ZA"/>
        </w:rPr>
      </w:pPr>
    </w:p>
    <w:p w14:paraId="5CC43B4D" w14:textId="2EA9A25C" w:rsidR="00807178" w:rsidRPr="00615F6C" w:rsidRDefault="00FD2748" w:rsidP="00EF3662">
      <w:pPr>
        <w:ind w:firstLine="567"/>
        <w:jc w:val="center"/>
        <w:rPr>
          <w:rFonts w:ascii="GHEA Grapalat" w:hAnsi="GHEA Grapalat"/>
          <w:b/>
          <w:sz w:val="20"/>
          <w:szCs w:val="20"/>
          <w:lang w:val="hy-AM"/>
        </w:rPr>
      </w:pPr>
      <w:r w:rsidRPr="005E1F72">
        <w:rPr>
          <w:rFonts w:ascii="GHEA Grapalat" w:hAnsi="GHEA Grapalat"/>
          <w:b/>
          <w:sz w:val="20"/>
          <w:lang w:val="af-ZA"/>
        </w:rPr>
        <w:t>8</w:t>
      </w:r>
      <w:r w:rsidR="008D5016" w:rsidRPr="005E1F72">
        <w:rPr>
          <w:rFonts w:ascii="GHEA Grapalat" w:hAnsi="GHEA Grapalat"/>
          <w:b/>
          <w:sz w:val="20"/>
          <w:lang w:val="af-ZA"/>
        </w:rPr>
        <w:t>.</w:t>
      </w:r>
      <w:r w:rsidR="00E35BF1">
        <w:rPr>
          <w:rFonts w:ascii="GHEA Grapalat" w:hAnsi="GHEA Grapalat"/>
          <w:b/>
          <w:sz w:val="20"/>
          <w:lang w:val="hy-AM"/>
        </w:rPr>
        <w:t xml:space="preserve"> </w:t>
      </w:r>
      <w:r w:rsidR="008D5016" w:rsidRPr="00615F6C">
        <w:rPr>
          <w:rFonts w:ascii="GHEA Grapalat" w:hAnsi="GHEA Grapalat"/>
          <w:b/>
          <w:sz w:val="20"/>
          <w:szCs w:val="20"/>
          <w:lang w:val="af-ZA"/>
        </w:rPr>
        <w:t>ՀԱՅՏԵՐԻ ԲԱՑՈՒՄԸ</w:t>
      </w:r>
      <w:r w:rsidR="00807178" w:rsidRPr="00615F6C">
        <w:rPr>
          <w:rFonts w:ascii="GHEA Grapalat" w:hAnsi="GHEA Grapalat"/>
          <w:b/>
          <w:sz w:val="20"/>
          <w:szCs w:val="20"/>
          <w:lang w:val="hy-AM"/>
        </w:rPr>
        <w:t>,</w:t>
      </w:r>
      <w:r w:rsidR="00D12E0F" w:rsidRPr="00615F6C">
        <w:rPr>
          <w:rFonts w:ascii="GHEA Grapalat" w:hAnsi="GHEA Grapalat"/>
          <w:b/>
          <w:sz w:val="20"/>
          <w:szCs w:val="20"/>
          <w:lang w:val="hy-AM"/>
        </w:rPr>
        <w:t xml:space="preserve"> </w:t>
      </w:r>
      <w:r w:rsidR="00807178" w:rsidRPr="00615F6C">
        <w:rPr>
          <w:rFonts w:ascii="GHEA Grapalat" w:hAnsi="GHEA Grapalat"/>
          <w:b/>
          <w:sz w:val="20"/>
          <w:szCs w:val="20"/>
          <w:lang w:val="af-ZA"/>
        </w:rPr>
        <w:t xml:space="preserve">ԳՆԱՀԱՏՈՒՄԸ  ԵՎ  </w:t>
      </w:r>
    </w:p>
    <w:p w14:paraId="6F23DF9F" w14:textId="77777777" w:rsidR="00096865" w:rsidRPr="00615F6C" w:rsidRDefault="00807178" w:rsidP="00EF3662">
      <w:pPr>
        <w:ind w:firstLine="567"/>
        <w:jc w:val="center"/>
        <w:rPr>
          <w:rFonts w:ascii="GHEA Grapalat" w:hAnsi="GHEA Grapalat"/>
          <w:b/>
          <w:sz w:val="20"/>
          <w:szCs w:val="20"/>
          <w:lang w:val="af-ZA"/>
        </w:rPr>
      </w:pPr>
      <w:r w:rsidRPr="00615F6C">
        <w:rPr>
          <w:rFonts w:ascii="GHEA Grapalat" w:hAnsi="GHEA Grapalat"/>
          <w:b/>
          <w:sz w:val="20"/>
          <w:szCs w:val="20"/>
          <w:lang w:val="af-ZA"/>
        </w:rPr>
        <w:t>ԱՐԴՅՈՒՆՔՆԵՐԻ ԱՄՓՈՓՈՒՄԸ</w:t>
      </w:r>
      <w:r w:rsidR="008D5016" w:rsidRPr="00615F6C">
        <w:rPr>
          <w:rFonts w:ascii="GHEA Grapalat" w:hAnsi="GHEA Grapalat"/>
          <w:b/>
          <w:sz w:val="20"/>
          <w:szCs w:val="20"/>
          <w:lang w:val="af-ZA"/>
        </w:rPr>
        <w:t xml:space="preserve"> </w:t>
      </w:r>
    </w:p>
    <w:p w14:paraId="4E46D11E" w14:textId="77777777" w:rsidR="00096865" w:rsidRPr="005E1F72" w:rsidRDefault="00096865" w:rsidP="00EF3662">
      <w:pPr>
        <w:ind w:firstLine="567"/>
        <w:jc w:val="both"/>
        <w:rPr>
          <w:rFonts w:ascii="GHEA Grapalat" w:hAnsi="GHEA Grapalat"/>
          <w:b/>
          <w:sz w:val="20"/>
          <w:lang w:val="af-ZA"/>
        </w:rPr>
      </w:pPr>
    </w:p>
    <w:p w14:paraId="0DD15D91" w14:textId="5D080A21" w:rsidR="00096865" w:rsidRPr="007C3BD8" w:rsidRDefault="00FD2748" w:rsidP="00EF3662">
      <w:pPr>
        <w:pStyle w:val="BodyTextIndent2"/>
        <w:spacing w:line="240" w:lineRule="auto"/>
        <w:ind w:firstLine="567"/>
        <w:rPr>
          <w:rFonts w:ascii="GHEA Grapalat" w:hAnsi="GHEA Grapalat" w:cs="Tahoma"/>
          <w:b/>
        </w:rPr>
      </w:pPr>
      <w:r w:rsidRPr="005E1F72">
        <w:rPr>
          <w:rFonts w:ascii="GHEA Grapalat" w:hAnsi="GHEA Grapalat"/>
        </w:rPr>
        <w:t>8</w:t>
      </w:r>
      <w:r w:rsidR="00096865" w:rsidRPr="005E1F72">
        <w:rPr>
          <w:rFonts w:ascii="GHEA Grapalat" w:hAnsi="GHEA Grapalat"/>
        </w:rPr>
        <w:t xml:space="preserve">.1 </w:t>
      </w:r>
      <w:r w:rsidR="002C3CAA" w:rsidRPr="005E1F72">
        <w:rPr>
          <w:rFonts w:ascii="GHEA Grapalat" w:hAnsi="GHEA Grapalat" w:cs="Sylfaen"/>
          <w:lang w:val="ru-RU"/>
        </w:rPr>
        <w:t>Հայտերի</w:t>
      </w:r>
      <w:r w:rsidR="002C3CAA" w:rsidRPr="005E1F72">
        <w:rPr>
          <w:rFonts w:ascii="GHEA Grapalat" w:hAnsi="GHEA Grapalat" w:cs="Sylfaen"/>
        </w:rPr>
        <w:t xml:space="preserve"> </w:t>
      </w:r>
      <w:r w:rsidR="002C3CAA" w:rsidRPr="005E1F72">
        <w:rPr>
          <w:rFonts w:ascii="GHEA Grapalat" w:hAnsi="GHEA Grapalat" w:cs="Sylfaen"/>
          <w:lang w:val="ru-RU"/>
        </w:rPr>
        <w:t>բացումը</w:t>
      </w:r>
      <w:r w:rsidR="002C3CAA" w:rsidRPr="005E1F72">
        <w:rPr>
          <w:rFonts w:ascii="GHEA Grapalat" w:hAnsi="GHEA Grapalat" w:cs="Sylfaen"/>
        </w:rPr>
        <w:t xml:space="preserve"> </w:t>
      </w:r>
      <w:r w:rsidR="002C3CAA" w:rsidRPr="005E1F72">
        <w:rPr>
          <w:rFonts w:ascii="GHEA Grapalat" w:hAnsi="GHEA Grapalat" w:cs="Sylfaen"/>
          <w:lang w:val="ru-RU"/>
        </w:rPr>
        <w:t>կկատարվի</w:t>
      </w:r>
      <w:r w:rsidR="002C3CAA" w:rsidRPr="005E1F72">
        <w:rPr>
          <w:rFonts w:ascii="GHEA Grapalat" w:hAnsi="GHEA Grapalat" w:cs="Sylfaen"/>
        </w:rPr>
        <w:t xml:space="preserve"> </w:t>
      </w:r>
      <w:r w:rsidR="004C3803" w:rsidRPr="005E1F72">
        <w:rPr>
          <w:rFonts w:ascii="GHEA Grapalat" w:hAnsi="GHEA Grapalat" w:cs="Sylfaen"/>
          <w:szCs w:val="24"/>
          <w:lang w:val="en-US"/>
        </w:rPr>
        <w:t>համակարգի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միջոցով</w:t>
      </w:r>
      <w:r w:rsidR="004C3803" w:rsidRPr="005E1F72">
        <w:rPr>
          <w:rFonts w:ascii="GHEA Grapalat" w:hAnsi="GHEA Grapalat" w:cs="Sylfaen"/>
          <w:szCs w:val="24"/>
        </w:rPr>
        <w:t>`</w:t>
      </w:r>
      <w:r w:rsidR="007C3BD8">
        <w:rPr>
          <w:rFonts w:ascii="GHEA Grapalat" w:hAnsi="GHEA Grapalat" w:cs="Sylfaen"/>
          <w:szCs w:val="24"/>
          <w:lang w:val="hy-AM"/>
        </w:rPr>
        <w:t xml:space="preserve"> </w:t>
      </w:r>
      <w:r w:rsidR="004C3803" w:rsidRPr="005E1F72">
        <w:rPr>
          <w:rFonts w:ascii="GHEA Grapalat" w:hAnsi="GHEA Grapalat" w:cs="Sylfaen"/>
          <w:szCs w:val="24"/>
          <w:lang w:val="ru-RU"/>
        </w:rPr>
        <w:t>սույն</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ընթացակարգի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հայտարարությունը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հրավերը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համակարգում</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r w:rsidR="004C3803" w:rsidRPr="005E1F72">
        <w:rPr>
          <w:rFonts w:ascii="GHEA Grapalat" w:hAnsi="GHEA Grapalat" w:cs="Sylfaen"/>
          <w:szCs w:val="24"/>
          <w:lang w:val="ru-RU"/>
        </w:rPr>
        <w:t>րապարակվելու</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օրվանից</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հաշված</w:t>
      </w:r>
      <w:r w:rsidR="004C3803" w:rsidRPr="005E1F72">
        <w:rPr>
          <w:rFonts w:ascii="GHEA Grapalat" w:hAnsi="GHEA Grapalat" w:cs="Sylfaen"/>
          <w:szCs w:val="24"/>
        </w:rPr>
        <w:t xml:space="preserve"> </w:t>
      </w:r>
      <w:r w:rsidR="004C3803" w:rsidRPr="007C3BD8">
        <w:rPr>
          <w:rFonts w:ascii="GHEA Grapalat" w:hAnsi="GHEA Grapalat" w:cs="Sylfaen"/>
          <w:b/>
          <w:szCs w:val="24"/>
        </w:rPr>
        <w:t>«</w:t>
      </w:r>
      <w:r w:rsidR="006E6A24">
        <w:rPr>
          <w:rFonts w:ascii="GHEA Grapalat" w:hAnsi="GHEA Grapalat" w:cs="Sylfaen"/>
          <w:b/>
          <w:szCs w:val="24"/>
          <w:lang w:val="hy-AM"/>
        </w:rPr>
        <w:t>7</w:t>
      </w:r>
      <w:r w:rsidR="004C3803" w:rsidRPr="007C3BD8">
        <w:rPr>
          <w:rFonts w:ascii="GHEA Grapalat" w:hAnsi="GHEA Grapalat" w:cs="Sylfaen"/>
          <w:b/>
          <w:szCs w:val="24"/>
        </w:rPr>
        <w:t>»</w:t>
      </w:r>
      <w:r w:rsidR="004C3803" w:rsidRPr="007C3BD8">
        <w:rPr>
          <w:rFonts w:ascii="GHEA Grapalat" w:hAnsi="GHEA Grapalat" w:cs="Sylfaen"/>
          <w:b/>
          <w:szCs w:val="24"/>
          <w:lang w:val="ru-RU"/>
        </w:rPr>
        <w:t>րդ</w:t>
      </w:r>
      <w:r w:rsidR="004C3803" w:rsidRPr="007C3BD8">
        <w:rPr>
          <w:rFonts w:ascii="GHEA Grapalat" w:hAnsi="GHEA Grapalat" w:cs="Sylfaen"/>
          <w:b/>
          <w:szCs w:val="24"/>
        </w:rPr>
        <w:t xml:space="preserve"> </w:t>
      </w:r>
      <w:r w:rsidR="004C3803" w:rsidRPr="007C3BD8">
        <w:rPr>
          <w:rFonts w:ascii="GHEA Grapalat" w:hAnsi="GHEA Grapalat" w:cs="Sylfaen"/>
          <w:b/>
          <w:szCs w:val="24"/>
          <w:lang w:val="ru-RU"/>
        </w:rPr>
        <w:t>օրվա</w:t>
      </w:r>
      <w:r w:rsidR="004C3803" w:rsidRPr="007C3BD8">
        <w:rPr>
          <w:rFonts w:ascii="GHEA Grapalat" w:hAnsi="GHEA Grapalat" w:cs="Sylfaen"/>
          <w:b/>
          <w:szCs w:val="24"/>
        </w:rPr>
        <w:t xml:space="preserve"> </w:t>
      </w:r>
      <w:r w:rsidR="004C3803" w:rsidRPr="007C3BD8">
        <w:rPr>
          <w:rFonts w:ascii="GHEA Grapalat" w:hAnsi="GHEA Grapalat" w:cs="Sylfaen"/>
          <w:b/>
          <w:szCs w:val="24"/>
          <w:lang w:val="ru-RU"/>
        </w:rPr>
        <w:t>ժամը</w:t>
      </w:r>
      <w:r w:rsidR="004C3803" w:rsidRPr="007C3BD8">
        <w:rPr>
          <w:rFonts w:ascii="GHEA Grapalat" w:hAnsi="GHEA Grapalat" w:cs="Sylfaen"/>
          <w:b/>
          <w:szCs w:val="24"/>
        </w:rPr>
        <w:t xml:space="preserve"> </w:t>
      </w:r>
      <w:r w:rsidR="004C3803" w:rsidRPr="007C3BD8">
        <w:rPr>
          <w:rFonts w:ascii="GHEA Grapalat" w:hAnsi="GHEA Grapalat" w:cs="Sylfaen"/>
          <w:b/>
        </w:rPr>
        <w:t>«</w:t>
      </w:r>
      <w:r w:rsidR="007C3BD8" w:rsidRPr="007C3BD8">
        <w:rPr>
          <w:rFonts w:ascii="GHEA Grapalat" w:hAnsi="GHEA Grapalat" w:cs="Sylfaen"/>
          <w:b/>
          <w:lang w:val="hy-AM"/>
        </w:rPr>
        <w:t>1</w:t>
      </w:r>
      <w:r w:rsidR="006E6A24">
        <w:rPr>
          <w:rFonts w:ascii="GHEA Grapalat" w:hAnsi="GHEA Grapalat" w:cs="Sylfaen"/>
          <w:b/>
          <w:lang w:val="hy-AM"/>
        </w:rPr>
        <w:t>0</w:t>
      </w:r>
      <w:r w:rsidR="00475774">
        <w:rPr>
          <w:rFonts w:ascii="GHEA Grapalat" w:hAnsi="GHEA Grapalat" w:cs="Sylfaen"/>
          <w:b/>
          <w:lang w:val="hy-AM"/>
        </w:rPr>
        <w:t>։</w:t>
      </w:r>
      <w:r w:rsidR="006E6A24">
        <w:rPr>
          <w:rFonts w:ascii="GHEA Grapalat" w:hAnsi="GHEA Grapalat" w:cs="Sylfaen"/>
          <w:b/>
          <w:lang w:val="hy-AM"/>
        </w:rPr>
        <w:t>0</w:t>
      </w:r>
      <w:r w:rsidR="00475774">
        <w:rPr>
          <w:rFonts w:ascii="GHEA Grapalat" w:hAnsi="GHEA Grapalat" w:cs="Sylfaen"/>
          <w:b/>
          <w:lang w:val="hy-AM"/>
        </w:rPr>
        <w:t>0</w:t>
      </w:r>
      <w:r w:rsidR="004C3803" w:rsidRPr="007C3BD8">
        <w:rPr>
          <w:rFonts w:ascii="GHEA Grapalat" w:hAnsi="GHEA Grapalat" w:cs="Sylfaen"/>
          <w:b/>
        </w:rPr>
        <w:t>»-</w:t>
      </w:r>
      <w:r w:rsidR="004C3803" w:rsidRPr="004A6CCE">
        <w:rPr>
          <w:rFonts w:ascii="GHEA Grapalat" w:hAnsi="GHEA Grapalat" w:cs="Sylfaen"/>
          <w:b/>
          <w:szCs w:val="24"/>
          <w:lang w:val="hy-AM"/>
        </w:rPr>
        <w:t>ին։</w:t>
      </w:r>
      <w:r w:rsidR="004C3803" w:rsidRPr="007C3BD8">
        <w:rPr>
          <w:rFonts w:ascii="GHEA Grapalat" w:hAnsi="GHEA Grapalat" w:cs="Sylfaen"/>
          <w:b/>
          <w:szCs w:val="24"/>
        </w:rPr>
        <w:t xml:space="preserve"> </w:t>
      </w:r>
    </w:p>
    <w:p w14:paraId="33FF4C35" w14:textId="1FF4EF73" w:rsidR="00ED6836" w:rsidRPr="005E1F72" w:rsidRDefault="009B6D58" w:rsidP="00EF3662">
      <w:pPr>
        <w:ind w:firstLine="567"/>
        <w:jc w:val="both"/>
        <w:rPr>
          <w:rFonts w:ascii="GHEA Grapalat" w:hAnsi="GHEA Grapalat" w:cs="Sylfaen"/>
          <w:sz w:val="20"/>
          <w:lang w:val="hy-AM"/>
        </w:rPr>
      </w:pPr>
      <w:r w:rsidRPr="004A6CCE">
        <w:rPr>
          <w:rFonts w:ascii="GHEA Grapalat" w:hAnsi="GHEA Grapalat" w:cs="Sylfaen"/>
          <w:sz w:val="20"/>
          <w:lang w:val="hy-AM"/>
        </w:rPr>
        <w:t>Հայտերի</w:t>
      </w:r>
      <w:r w:rsidRPr="005E1F72">
        <w:rPr>
          <w:rFonts w:ascii="GHEA Grapalat" w:hAnsi="GHEA Grapalat" w:cs="Sylfaen"/>
          <w:sz w:val="20"/>
          <w:lang w:val="af-ZA"/>
        </w:rPr>
        <w:t xml:space="preserve"> </w:t>
      </w:r>
      <w:r w:rsidRPr="004A6CCE">
        <w:rPr>
          <w:rFonts w:ascii="GHEA Grapalat" w:hAnsi="GHEA Grapalat" w:cs="Sylfaen"/>
          <w:sz w:val="20"/>
          <w:lang w:val="hy-AM"/>
        </w:rPr>
        <w:t>բացման</w:t>
      </w:r>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4A6CCE">
        <w:rPr>
          <w:rFonts w:ascii="GHEA Grapalat" w:hAnsi="GHEA Grapalat" w:cs="Sylfaen"/>
          <w:sz w:val="20"/>
          <w:lang w:val="hy-AM"/>
        </w:rPr>
        <w:t>նիստում</w:t>
      </w:r>
      <w:r w:rsidRPr="005E1F72">
        <w:rPr>
          <w:rFonts w:ascii="GHEA Grapalat" w:hAnsi="GHEA Grapalat" w:cs="Sylfaen"/>
          <w:sz w:val="20"/>
          <w:lang w:val="af-ZA"/>
        </w:rPr>
        <w:t xml:space="preserve"> </w:t>
      </w:r>
      <w:r w:rsidRPr="004A6CCE">
        <w:rPr>
          <w:rFonts w:ascii="GHEA Grapalat" w:hAnsi="GHEA Grapalat" w:cs="Sylfaen"/>
          <w:sz w:val="20"/>
          <w:lang w:val="hy-AM"/>
        </w:rPr>
        <w:t>հանձնաժողովի</w:t>
      </w:r>
      <w:r w:rsidRPr="005E1F72">
        <w:rPr>
          <w:rFonts w:ascii="GHEA Grapalat" w:hAnsi="GHEA Grapalat" w:cs="Sylfaen"/>
          <w:sz w:val="20"/>
          <w:lang w:val="af-ZA"/>
        </w:rPr>
        <w:t xml:space="preserve"> </w:t>
      </w:r>
      <w:r w:rsidRPr="004A6CCE">
        <w:rPr>
          <w:rFonts w:ascii="GHEA Grapalat" w:hAnsi="GHEA Grapalat" w:cs="Sylfaen"/>
          <w:sz w:val="20"/>
          <w:lang w:val="hy-AM"/>
        </w:rPr>
        <w:t>նախագահը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հայտով սահմանված</w:t>
      </w:r>
      <w:r w:rsidR="00A222D7" w:rsidRPr="005E1F72">
        <w:rPr>
          <w:rFonts w:ascii="GHEA Grapalat" w:hAnsi="GHEA Grapalat" w:cs="Sylfaen"/>
          <w:sz w:val="20"/>
          <w:lang w:val="af-ZA"/>
        </w:rPr>
        <w:t>`</w:t>
      </w:r>
      <w:r w:rsidR="00A222D7" w:rsidRPr="005E1F72">
        <w:rPr>
          <w:rFonts w:ascii="GHEA Grapalat" w:hAnsi="GHEA Grapalat" w:cs="Sylfaen"/>
          <w:sz w:val="20"/>
          <w:lang w:val="hy-AM"/>
        </w:rPr>
        <w:t xml:space="preserve"> </w:t>
      </w:r>
      <w:r w:rsidR="00A222D7" w:rsidRPr="004A6CCE">
        <w:rPr>
          <w:rFonts w:ascii="GHEA Grapalat" w:hAnsi="GHEA Grapalat" w:cs="Sylfaen"/>
          <w:sz w:val="20"/>
          <w:lang w:val="hy-AM"/>
        </w:rPr>
        <w:t>սույն</w:t>
      </w:r>
      <w:r w:rsidR="00A222D7" w:rsidRPr="005E1F72">
        <w:rPr>
          <w:rFonts w:ascii="GHEA Grapalat" w:hAnsi="GHEA Grapalat" w:cs="Sylfaen"/>
          <w:sz w:val="20"/>
          <w:lang w:val="af-ZA"/>
        </w:rPr>
        <w:t xml:space="preserve"> </w:t>
      </w:r>
      <w:r w:rsidR="00A222D7" w:rsidRPr="004A6CCE">
        <w:rPr>
          <w:rFonts w:ascii="GHEA Grapalat" w:hAnsi="GHEA Grapalat" w:cs="Sylfaen"/>
          <w:sz w:val="20"/>
          <w:lang w:val="hy-AM"/>
        </w:rPr>
        <w:t>ընթացակարգի</w:t>
      </w:r>
      <w:r w:rsidR="00A222D7" w:rsidRPr="005E1F72">
        <w:rPr>
          <w:rFonts w:ascii="GHEA Grapalat" w:hAnsi="GHEA Grapalat" w:cs="Sylfaen"/>
          <w:sz w:val="20"/>
          <w:lang w:val="af-ZA"/>
        </w:rPr>
        <w:t xml:space="preserve"> </w:t>
      </w:r>
      <w:r w:rsidR="00A222D7" w:rsidRPr="004A6CCE">
        <w:rPr>
          <w:rFonts w:ascii="GHEA Grapalat" w:hAnsi="GHEA Grapalat" w:cs="Sylfaen"/>
          <w:sz w:val="20"/>
          <w:lang w:val="hy-AM"/>
        </w:rPr>
        <w:t>շրջանակում</w:t>
      </w:r>
      <w:r w:rsidR="00A222D7" w:rsidRPr="005E1F72">
        <w:rPr>
          <w:rFonts w:ascii="GHEA Grapalat" w:hAnsi="GHEA Grapalat" w:cs="Sylfaen"/>
          <w:sz w:val="20"/>
          <w:lang w:val="af-ZA"/>
        </w:rPr>
        <w:t xml:space="preserve"> </w:t>
      </w:r>
      <w:r w:rsidR="00A222D7" w:rsidRPr="004A6CCE">
        <w:rPr>
          <w:rFonts w:ascii="GHEA Grapalat" w:hAnsi="GHEA Grapalat" w:cs="Sylfaen"/>
          <w:sz w:val="20"/>
          <w:lang w:val="hy-AM"/>
        </w:rPr>
        <w:t>գնվելիք</w:t>
      </w:r>
      <w:r w:rsidR="00A222D7" w:rsidRPr="005E1F72">
        <w:rPr>
          <w:rFonts w:ascii="GHEA Grapalat" w:hAnsi="GHEA Grapalat" w:cs="Sylfaen"/>
          <w:sz w:val="20"/>
          <w:lang w:val="af-ZA"/>
        </w:rPr>
        <w:t xml:space="preserve"> </w:t>
      </w:r>
      <w:r w:rsidR="00A222D7" w:rsidRPr="004A6CCE">
        <w:rPr>
          <w:rFonts w:ascii="GHEA Grapalat" w:hAnsi="GHEA Grapalat" w:cs="Sylfaen"/>
          <w:sz w:val="20"/>
          <w:lang w:val="hy-AM"/>
        </w:rPr>
        <w:t>ա</w:t>
      </w:r>
      <w:r w:rsidR="00822119" w:rsidRPr="004A6CCE">
        <w:rPr>
          <w:rFonts w:ascii="GHEA Grapalat" w:hAnsi="GHEA Grapalat" w:cs="Sylfaen"/>
          <w:sz w:val="20"/>
          <w:lang w:val="hy-AM"/>
        </w:rPr>
        <w:t>շխատանքների</w:t>
      </w:r>
      <w:r w:rsidR="00822119" w:rsidRPr="004B2068">
        <w:rPr>
          <w:rFonts w:ascii="GHEA Grapalat" w:hAnsi="GHEA Grapalat" w:cs="Sylfaen"/>
          <w:sz w:val="20"/>
          <w:lang w:val="af-ZA"/>
        </w:rPr>
        <w:t xml:space="preserve"> </w:t>
      </w:r>
      <w:r w:rsidR="008011E4">
        <w:rPr>
          <w:rFonts w:ascii="GHEA Grapalat" w:hAnsi="GHEA Grapalat" w:cs="Sylfaen"/>
          <w:sz w:val="20"/>
          <w:lang w:val="hy-AM"/>
        </w:rPr>
        <w:t xml:space="preserve">գնման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00745561" w:rsidRPr="005E1F72">
        <w:rPr>
          <w:rFonts w:ascii="GHEA Grapalat" w:hAnsi="GHEA Grapalat" w:cs="Sylfaen"/>
          <w:sz w:val="20"/>
          <w:lang w:val="af-ZA"/>
        </w:rPr>
        <w:t xml:space="preserve">, </w:t>
      </w:r>
      <w:r w:rsidR="00745561" w:rsidRPr="004A6CCE">
        <w:rPr>
          <w:rFonts w:ascii="GHEA Grapalat" w:hAnsi="GHEA Grapalat" w:cs="Sylfaen"/>
          <w:sz w:val="20"/>
          <w:lang w:val="hy-AM"/>
        </w:rPr>
        <w:t>ինչպես</w:t>
      </w:r>
      <w:r w:rsidR="00745561" w:rsidRPr="005E1F72">
        <w:rPr>
          <w:rFonts w:ascii="GHEA Grapalat" w:hAnsi="GHEA Grapalat" w:cs="Sylfaen"/>
          <w:sz w:val="20"/>
          <w:lang w:val="af-ZA"/>
        </w:rPr>
        <w:t xml:space="preserve"> </w:t>
      </w:r>
      <w:r w:rsidR="00745561" w:rsidRPr="004A6CCE">
        <w:rPr>
          <w:rFonts w:ascii="GHEA Grapalat" w:hAnsi="GHEA Grapalat" w:cs="Sylfaen"/>
          <w:sz w:val="20"/>
          <w:lang w:val="hy-AM"/>
        </w:rPr>
        <w:t>նաև</w:t>
      </w:r>
      <w:r w:rsidR="00F20DA5" w:rsidRPr="005E1F72">
        <w:rPr>
          <w:rFonts w:ascii="GHEA Grapalat" w:hAnsi="GHEA Grapalat" w:cs="Sylfaen"/>
          <w:sz w:val="20"/>
          <w:lang w:val="af-ZA"/>
        </w:rPr>
        <w:t xml:space="preserve"> </w:t>
      </w:r>
      <w:r w:rsidR="00745561"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5E1F72">
        <w:rPr>
          <w:rFonts w:ascii="GHEA Grapalat" w:hAnsi="GHEA Grapalat" w:cs="Sylfaen"/>
          <w:sz w:val="20"/>
          <w:lang w:val="af-ZA"/>
        </w:rPr>
        <w:t>:</w:t>
      </w:r>
    </w:p>
    <w:p w14:paraId="641B607F"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0951E0C6" w14:textId="77777777"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r w:rsidR="00F61898" w:rsidRPr="005E1F72">
        <w:rPr>
          <w:rFonts w:ascii="GHEA Grapalat" w:hAnsi="GHEA Grapalat" w:cs="Sylfaen"/>
          <w:sz w:val="20"/>
        </w:rPr>
        <w:t>Հայտերը</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գնահատվում</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են</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սույն</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հրավերով</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սահմանված</w:t>
      </w:r>
      <w:r w:rsidR="00F61898" w:rsidRPr="005E1F72">
        <w:rPr>
          <w:rFonts w:ascii="GHEA Grapalat" w:hAnsi="GHEA Grapalat" w:cs="Sylfaen"/>
          <w:sz w:val="20"/>
          <w:lang w:val="af-ZA"/>
        </w:rPr>
        <w:t xml:space="preserve"> </w:t>
      </w:r>
      <w:r w:rsidR="00F61898" w:rsidRPr="005E1F72">
        <w:rPr>
          <w:rFonts w:ascii="GHEA Grapalat" w:hAnsi="GHEA Grapalat" w:cs="Sylfaen"/>
          <w:sz w:val="20"/>
        </w:rPr>
        <w:t>կարգով</w:t>
      </w:r>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2528D057" w14:textId="31DF7D0E" w:rsidR="009A796C" w:rsidRPr="005E1F72" w:rsidRDefault="00F7009A" w:rsidP="00F7009A">
      <w:pPr>
        <w:ind w:firstLine="567"/>
        <w:jc w:val="both"/>
        <w:rPr>
          <w:rFonts w:ascii="GHEA Grapalat" w:hAnsi="GHEA Grapalat" w:cs="Sylfaen"/>
          <w:sz w:val="20"/>
          <w:lang w:val="af-ZA"/>
        </w:rPr>
      </w:pPr>
      <w:r w:rsidRPr="00F213D0">
        <w:rPr>
          <w:rFonts w:ascii="GHEA Grapalat" w:hAnsi="GHEA Grapalat" w:cs="Sylfaen"/>
          <w:sz w:val="20"/>
        </w:rPr>
        <w:t>Գնման</w:t>
      </w:r>
      <w:r w:rsidRPr="00047327">
        <w:rPr>
          <w:rFonts w:ascii="GHEA Grapalat" w:hAnsi="GHEA Grapalat" w:cs="Sylfaen"/>
          <w:sz w:val="20"/>
          <w:lang w:val="af-ZA"/>
        </w:rPr>
        <w:t xml:space="preserve"> </w:t>
      </w:r>
      <w:r w:rsidRPr="00F213D0">
        <w:rPr>
          <w:rFonts w:ascii="GHEA Grapalat" w:hAnsi="GHEA Grapalat" w:cs="Sylfaen"/>
          <w:sz w:val="20"/>
        </w:rPr>
        <w:t>ընթացակարգի</w:t>
      </w:r>
      <w:r w:rsidRPr="00047327">
        <w:rPr>
          <w:rFonts w:ascii="GHEA Grapalat" w:hAnsi="GHEA Grapalat" w:cs="Sylfaen"/>
          <w:sz w:val="20"/>
          <w:lang w:val="af-ZA"/>
        </w:rPr>
        <w:t xml:space="preserve"> </w:t>
      </w:r>
      <w:r w:rsidRPr="00F213D0">
        <w:rPr>
          <w:rFonts w:ascii="GHEA Grapalat" w:hAnsi="GHEA Grapalat" w:cs="Sylfaen"/>
          <w:sz w:val="20"/>
        </w:rPr>
        <w:t>չափաբաժինների</w:t>
      </w:r>
      <w:r w:rsidRPr="00047327">
        <w:rPr>
          <w:rFonts w:ascii="GHEA Grapalat" w:hAnsi="GHEA Grapalat" w:cs="Sylfaen"/>
          <w:sz w:val="20"/>
          <w:lang w:val="af-ZA"/>
        </w:rPr>
        <w:t xml:space="preserve"> </w:t>
      </w:r>
      <w:r w:rsidRPr="00F213D0">
        <w:rPr>
          <w:rFonts w:ascii="GHEA Grapalat" w:hAnsi="GHEA Grapalat" w:cs="Sylfaen"/>
          <w:sz w:val="20"/>
        </w:rPr>
        <w:t>քանակը</w:t>
      </w:r>
      <w:r w:rsidRPr="00047327">
        <w:rPr>
          <w:rFonts w:ascii="GHEA Grapalat" w:hAnsi="GHEA Grapalat" w:cs="Sylfaen"/>
          <w:sz w:val="20"/>
          <w:lang w:val="af-ZA"/>
        </w:rPr>
        <w:t xml:space="preserve"> </w:t>
      </w:r>
      <w:r w:rsidRPr="00F213D0">
        <w:rPr>
          <w:rFonts w:ascii="GHEA Grapalat" w:hAnsi="GHEA Grapalat" w:cs="Sylfaen"/>
          <w:sz w:val="20"/>
        </w:rPr>
        <w:t>յոթանասունհինգը</w:t>
      </w:r>
      <w:r w:rsidRPr="00047327">
        <w:rPr>
          <w:rFonts w:ascii="GHEA Grapalat" w:hAnsi="GHEA Grapalat" w:cs="Sylfaen"/>
          <w:sz w:val="20"/>
          <w:lang w:val="af-ZA"/>
        </w:rPr>
        <w:t xml:space="preserve"> </w:t>
      </w:r>
      <w:r w:rsidRPr="00F213D0">
        <w:rPr>
          <w:rFonts w:ascii="GHEA Grapalat" w:hAnsi="GHEA Grapalat" w:cs="Sylfaen"/>
          <w:sz w:val="20"/>
        </w:rPr>
        <w:t>չգերազանցելու</w:t>
      </w:r>
      <w:r w:rsidRPr="00047327">
        <w:rPr>
          <w:rFonts w:ascii="GHEA Grapalat" w:hAnsi="GHEA Grapalat" w:cs="Sylfaen"/>
          <w:sz w:val="20"/>
          <w:lang w:val="af-ZA"/>
        </w:rPr>
        <w:t xml:space="preserve"> </w:t>
      </w:r>
      <w:r w:rsidRPr="00F213D0">
        <w:rPr>
          <w:rFonts w:ascii="GHEA Grapalat" w:hAnsi="GHEA Grapalat" w:cs="Sylfaen"/>
          <w:sz w:val="20"/>
        </w:rPr>
        <w:t>դեպքում</w:t>
      </w:r>
      <w:r w:rsidRPr="00047327">
        <w:rPr>
          <w:rFonts w:ascii="GHEA Grapalat" w:hAnsi="GHEA Grapalat" w:cs="Sylfaen"/>
          <w:sz w:val="20"/>
          <w:lang w:val="af-ZA"/>
        </w:rPr>
        <w:t xml:space="preserve"> </w:t>
      </w:r>
      <w:r w:rsidRPr="00F213D0">
        <w:rPr>
          <w:rFonts w:ascii="GHEA Grapalat" w:hAnsi="GHEA Grapalat" w:cs="Sylfaen"/>
          <w:sz w:val="20"/>
        </w:rPr>
        <w:t>հ</w:t>
      </w:r>
      <w:r w:rsidR="009A796C" w:rsidRPr="005E1F72">
        <w:rPr>
          <w:rFonts w:ascii="GHEA Grapalat" w:hAnsi="GHEA Grapalat" w:cs="Sylfaen"/>
          <w:sz w:val="20"/>
        </w:rPr>
        <w:t>այտերի</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գնահատումն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իրականացվում</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դրանց</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ներկայացման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վերջնաժամկետը</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լրանալու</w:t>
      </w:r>
      <w:r w:rsidR="009A796C" w:rsidRPr="005E1F72">
        <w:rPr>
          <w:rFonts w:ascii="GHEA Grapalat" w:hAnsi="GHEA Grapalat" w:cs="Sylfaen"/>
          <w:sz w:val="20"/>
          <w:lang w:val="af-ZA"/>
        </w:rPr>
        <w:t xml:space="preserve"> </w:t>
      </w:r>
      <w:r w:rsidR="009A796C" w:rsidRPr="005E1F72">
        <w:rPr>
          <w:rFonts w:ascii="GHEA Grapalat" w:hAnsi="GHEA Grapalat" w:cs="Sylfaen"/>
          <w:sz w:val="20"/>
        </w:rPr>
        <w:t>օրվանից</w:t>
      </w:r>
      <w:r w:rsidR="009A796C" w:rsidRPr="005E1F72">
        <w:rPr>
          <w:rFonts w:ascii="GHEA Grapalat" w:hAnsi="GHEA Grapalat" w:cs="Sylfaen"/>
          <w:sz w:val="20"/>
          <w:lang w:val="af-ZA"/>
        </w:rPr>
        <w:t xml:space="preserve"> </w:t>
      </w:r>
      <w:proofErr w:type="gramStart"/>
      <w:r w:rsidR="009A796C" w:rsidRPr="005E1F72">
        <w:rPr>
          <w:rFonts w:ascii="GHEA Grapalat" w:hAnsi="GHEA Grapalat" w:cs="Sylfaen"/>
          <w:sz w:val="20"/>
        </w:rPr>
        <w:t>հաշված</w:t>
      </w:r>
      <w:r w:rsidR="009A796C" w:rsidRPr="005E1F72">
        <w:rPr>
          <w:rFonts w:ascii="GHEA Grapalat" w:hAnsi="GHEA Grapalat" w:cs="Sylfaen"/>
          <w:sz w:val="20"/>
          <w:lang w:val="af-ZA"/>
        </w:rPr>
        <w:t xml:space="preserve"> </w:t>
      </w:r>
      <w:r w:rsidR="00DA10C9" w:rsidRPr="00047327">
        <w:rPr>
          <w:rFonts w:ascii="GHEA Grapalat" w:hAnsi="GHEA Grapalat" w:cs="Sylfaen"/>
          <w:sz w:val="20"/>
          <w:lang w:val="af-ZA"/>
        </w:rPr>
        <w:t xml:space="preserve"> </w:t>
      </w:r>
      <w:r w:rsidR="009A796C" w:rsidRPr="005E1F72">
        <w:rPr>
          <w:rFonts w:ascii="GHEA Grapalat" w:hAnsi="GHEA Grapalat" w:cs="Sylfaen"/>
          <w:sz w:val="20"/>
        </w:rPr>
        <w:t>տաս</w:t>
      </w:r>
      <w:r w:rsidR="008011E4">
        <w:rPr>
          <w:rFonts w:ascii="GHEA Grapalat" w:hAnsi="GHEA Grapalat" w:cs="Sylfaen"/>
          <w:sz w:val="20"/>
          <w:lang w:val="hy-AM"/>
        </w:rPr>
        <w:t>նհինգ</w:t>
      </w:r>
      <w:proofErr w:type="gramEnd"/>
      <w:r w:rsidRPr="00047327">
        <w:rPr>
          <w:rFonts w:ascii="GHEA Grapalat" w:hAnsi="GHEA Grapalat" w:cs="Sylfaen"/>
          <w:sz w:val="20"/>
          <w:lang w:val="af-ZA"/>
        </w:rPr>
        <w:t xml:space="preserve">, </w:t>
      </w:r>
      <w:r>
        <w:rPr>
          <w:rFonts w:ascii="GHEA Grapalat" w:hAnsi="GHEA Grapalat" w:cs="Sylfaen"/>
          <w:sz w:val="20"/>
        </w:rPr>
        <w:t>իսկ</w:t>
      </w:r>
      <w:r w:rsidRPr="00047327">
        <w:rPr>
          <w:rFonts w:ascii="GHEA Grapalat" w:hAnsi="GHEA Grapalat" w:cs="Sylfaen"/>
          <w:sz w:val="20"/>
          <w:lang w:val="af-ZA"/>
        </w:rPr>
        <w:t xml:space="preserve"> </w:t>
      </w:r>
      <w:r>
        <w:rPr>
          <w:rFonts w:ascii="GHEA Grapalat" w:hAnsi="GHEA Grapalat" w:cs="Sylfaen"/>
          <w:sz w:val="20"/>
        </w:rPr>
        <w:t>գերազանցելու</w:t>
      </w:r>
      <w:r w:rsidRPr="00047327">
        <w:rPr>
          <w:rFonts w:ascii="GHEA Grapalat" w:hAnsi="GHEA Grapalat" w:cs="Sylfaen"/>
          <w:sz w:val="20"/>
          <w:lang w:val="af-ZA"/>
        </w:rPr>
        <w:t xml:space="preserve"> </w:t>
      </w:r>
      <w:r>
        <w:rPr>
          <w:rFonts w:ascii="GHEA Grapalat" w:hAnsi="GHEA Grapalat" w:cs="Sylfaen"/>
          <w:sz w:val="20"/>
        </w:rPr>
        <w:t>դեպքում՝</w:t>
      </w:r>
      <w:r w:rsidR="009A796C" w:rsidRPr="005E1F72">
        <w:rPr>
          <w:rFonts w:ascii="GHEA Grapalat" w:hAnsi="GHEA Grapalat" w:cs="Sylfaen"/>
          <w:sz w:val="20"/>
          <w:lang w:val="af-ZA"/>
        </w:rPr>
        <w:t xml:space="preserve"> </w:t>
      </w:r>
      <w:r w:rsidR="008011E4">
        <w:rPr>
          <w:rFonts w:ascii="GHEA Grapalat" w:hAnsi="GHEA Grapalat" w:cs="Sylfaen"/>
          <w:sz w:val="20"/>
          <w:lang w:val="hy-AM"/>
        </w:rPr>
        <w:t>քսան</w:t>
      </w:r>
      <w:r w:rsidR="009A796C" w:rsidRPr="005E1F72">
        <w:rPr>
          <w:rFonts w:ascii="GHEA Grapalat" w:hAnsi="GHEA Grapalat" w:cs="Sylfaen"/>
          <w:sz w:val="20"/>
        </w:rPr>
        <w:t>աշխատանքային</w:t>
      </w:r>
      <w:r w:rsidR="009A796C" w:rsidRPr="005E1F72">
        <w:rPr>
          <w:rFonts w:ascii="GHEA Grapalat" w:hAnsi="GHEA Grapalat" w:cs="Sylfaen"/>
          <w:sz w:val="20"/>
          <w:lang w:val="af-ZA"/>
        </w:rPr>
        <w:t xml:space="preserve"> </w:t>
      </w:r>
      <w:r w:rsidR="009A796C" w:rsidRPr="005E1F72">
        <w:rPr>
          <w:rFonts w:ascii="GHEA Grapalat" w:hAnsi="GHEA Grapalat" w:cs="Sylfaen"/>
          <w:sz w:val="20"/>
        </w:rPr>
        <w:t>օրվա</w:t>
      </w:r>
      <w:r w:rsidR="009A796C" w:rsidRPr="005E1F72">
        <w:rPr>
          <w:rFonts w:ascii="GHEA Grapalat" w:hAnsi="GHEA Grapalat" w:cs="Sylfaen"/>
          <w:sz w:val="20"/>
          <w:lang w:val="af-ZA"/>
        </w:rPr>
        <w:t xml:space="preserve"> </w:t>
      </w:r>
      <w:r w:rsidR="009A796C" w:rsidRPr="005E1F72">
        <w:rPr>
          <w:rFonts w:ascii="GHEA Grapalat" w:hAnsi="GHEA Grapalat" w:cs="Sylfaen"/>
          <w:sz w:val="20"/>
        </w:rPr>
        <w:t>ընթացքում</w:t>
      </w:r>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29CD6D3A" w14:textId="12270674" w:rsidR="00ED6836" w:rsidRPr="00640568" w:rsidRDefault="00745561" w:rsidP="00EF3662">
      <w:pPr>
        <w:ind w:firstLine="567"/>
        <w:jc w:val="both"/>
        <w:rPr>
          <w:rFonts w:ascii="GHEA Grapalat" w:hAnsi="GHEA Grapalat" w:cs="Sylfaen"/>
          <w:sz w:val="20"/>
          <w:lang w:val="hy-AM"/>
        </w:rPr>
      </w:pPr>
      <w:r w:rsidRPr="005E1F72">
        <w:rPr>
          <w:rFonts w:ascii="GHEA Grapalat" w:hAnsi="GHEA Grapalat" w:cs="Sylfaen"/>
          <w:sz w:val="20"/>
        </w:rPr>
        <w:t>Բավարար</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սույն</w:t>
      </w:r>
      <w:r w:rsidRPr="005E1F72">
        <w:rPr>
          <w:rFonts w:ascii="GHEA Grapalat" w:hAnsi="GHEA Grapalat" w:cs="Sylfaen"/>
          <w:sz w:val="20"/>
          <w:lang w:val="af-ZA"/>
        </w:rPr>
        <w:t xml:space="preserve"> </w:t>
      </w:r>
      <w:r w:rsidRPr="005E1F72">
        <w:rPr>
          <w:rFonts w:ascii="GHEA Grapalat" w:hAnsi="GHEA Grapalat" w:cs="Sylfaen"/>
          <w:sz w:val="20"/>
        </w:rPr>
        <w:t>հրավերով</w:t>
      </w:r>
      <w:r w:rsidRPr="005E1F72">
        <w:rPr>
          <w:rFonts w:ascii="GHEA Grapalat" w:hAnsi="GHEA Grapalat" w:cs="Sylfaen"/>
          <w:sz w:val="20"/>
          <w:lang w:val="af-ZA"/>
        </w:rPr>
        <w:t xml:space="preserve"> </w:t>
      </w:r>
      <w:r w:rsidRPr="005E1F72">
        <w:rPr>
          <w:rFonts w:ascii="GHEA Grapalat" w:hAnsi="GHEA Grapalat" w:cs="Sylfaen"/>
          <w:sz w:val="20"/>
        </w:rPr>
        <w:t>նախատեսված</w:t>
      </w:r>
      <w:r w:rsidRPr="005E1F72">
        <w:rPr>
          <w:rFonts w:ascii="GHEA Grapalat" w:hAnsi="GHEA Grapalat" w:cs="Sylfaen"/>
          <w:sz w:val="20"/>
          <w:lang w:val="af-ZA"/>
        </w:rPr>
        <w:t xml:space="preserve"> </w:t>
      </w:r>
      <w:r w:rsidRPr="005E1F72">
        <w:rPr>
          <w:rFonts w:ascii="GHEA Grapalat" w:hAnsi="GHEA Grapalat" w:cs="Sylfaen"/>
          <w:sz w:val="20"/>
        </w:rPr>
        <w:t>պայմաններին</w:t>
      </w:r>
      <w:r w:rsidRPr="005E1F72">
        <w:rPr>
          <w:rFonts w:ascii="GHEA Grapalat" w:hAnsi="GHEA Grapalat" w:cs="Sylfaen"/>
          <w:sz w:val="20"/>
          <w:lang w:val="af-ZA"/>
        </w:rPr>
        <w:t xml:space="preserve"> </w:t>
      </w:r>
      <w:r w:rsidRPr="005E1F72">
        <w:rPr>
          <w:rFonts w:ascii="GHEA Grapalat" w:hAnsi="GHEA Grapalat" w:cs="Sylfaen"/>
          <w:sz w:val="20"/>
        </w:rPr>
        <w:t>համապատասխանող</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հակառակ</w:t>
      </w:r>
      <w:r w:rsidRPr="005E1F72">
        <w:rPr>
          <w:rFonts w:ascii="GHEA Grapalat" w:hAnsi="GHEA Grapalat" w:cs="Sylfaen"/>
          <w:sz w:val="20"/>
          <w:lang w:val="af-ZA"/>
        </w:rPr>
        <w:t xml:space="preserve"> </w:t>
      </w:r>
      <w:r w:rsidRPr="005E1F72">
        <w:rPr>
          <w:rFonts w:ascii="GHEA Grapalat" w:hAnsi="GHEA Grapalat" w:cs="Sylfaen"/>
          <w:sz w:val="20"/>
        </w:rPr>
        <w:t>դեպքում</w:t>
      </w:r>
      <w:r w:rsidRPr="005E1F72">
        <w:rPr>
          <w:rFonts w:ascii="GHEA Grapalat" w:hAnsi="GHEA Grapalat" w:cs="Sylfaen"/>
          <w:sz w:val="20"/>
          <w:lang w:val="af-ZA"/>
        </w:rPr>
        <w:t xml:space="preserve"> </w:t>
      </w:r>
      <w:r w:rsidRPr="005E1F72">
        <w:rPr>
          <w:rFonts w:ascii="GHEA Grapalat" w:hAnsi="GHEA Grapalat" w:cs="Sylfaen"/>
          <w:sz w:val="20"/>
        </w:rPr>
        <w:t>հայտերը</w:t>
      </w:r>
      <w:r w:rsidRPr="005E1F72">
        <w:rPr>
          <w:rFonts w:ascii="GHEA Grapalat" w:hAnsi="GHEA Grapalat" w:cs="Sylfaen"/>
          <w:sz w:val="20"/>
          <w:lang w:val="af-ZA"/>
        </w:rPr>
        <w:t xml:space="preserve"> </w:t>
      </w:r>
      <w:r w:rsidRPr="005E1F72">
        <w:rPr>
          <w:rFonts w:ascii="GHEA Grapalat" w:hAnsi="GHEA Grapalat" w:cs="Sylfaen"/>
          <w:sz w:val="20"/>
        </w:rPr>
        <w:t>գնահատվում</w:t>
      </w:r>
      <w:r w:rsidRPr="005E1F72">
        <w:rPr>
          <w:rFonts w:ascii="GHEA Grapalat" w:hAnsi="GHEA Grapalat" w:cs="Sylfaen"/>
          <w:sz w:val="20"/>
          <w:lang w:val="af-ZA"/>
        </w:rPr>
        <w:t xml:space="preserve"> </w:t>
      </w:r>
      <w:r w:rsidRPr="005E1F72">
        <w:rPr>
          <w:rFonts w:ascii="GHEA Grapalat" w:hAnsi="GHEA Grapalat" w:cs="Sylfaen"/>
          <w:sz w:val="20"/>
        </w:rPr>
        <w:t>են</w:t>
      </w:r>
      <w:r w:rsidRPr="005E1F72">
        <w:rPr>
          <w:rFonts w:ascii="GHEA Grapalat" w:hAnsi="GHEA Grapalat" w:cs="Sylfaen"/>
          <w:sz w:val="20"/>
          <w:lang w:val="af-ZA"/>
        </w:rPr>
        <w:t xml:space="preserve"> </w:t>
      </w:r>
      <w:r w:rsidRPr="005E1F72">
        <w:rPr>
          <w:rFonts w:ascii="GHEA Grapalat" w:hAnsi="GHEA Grapalat" w:cs="Sylfaen"/>
          <w:sz w:val="20"/>
        </w:rPr>
        <w:t>անբավարար</w:t>
      </w:r>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r w:rsidRPr="005E1F72">
        <w:rPr>
          <w:rFonts w:ascii="GHEA Grapalat" w:hAnsi="GHEA Grapalat" w:cs="Sylfaen"/>
          <w:sz w:val="20"/>
        </w:rPr>
        <w:t>մերժվում</w:t>
      </w:r>
      <w:r w:rsidRPr="005E1F72">
        <w:rPr>
          <w:rFonts w:ascii="GHEA Grapalat" w:hAnsi="GHEA Grapalat" w:cs="Sylfaen"/>
          <w:sz w:val="20"/>
          <w:lang w:val="af-ZA"/>
        </w:rPr>
        <w:t xml:space="preserve"> </w:t>
      </w:r>
      <w:r w:rsidRPr="005E1F72">
        <w:rPr>
          <w:rFonts w:ascii="GHEA Grapalat" w:hAnsi="GHEA Grapalat" w:cs="Sylfaen"/>
          <w:sz w:val="20"/>
        </w:rPr>
        <w:t>են</w:t>
      </w:r>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r w:rsidR="00B46279" w:rsidRPr="005E1F72">
        <w:rPr>
          <w:rFonts w:ascii="GHEA Grapalat" w:hAnsi="GHEA Grapalat" w:cs="Sylfaen"/>
          <w:sz w:val="20"/>
        </w:rPr>
        <w:t>Ընդ</w:t>
      </w:r>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r w:rsidR="00B46279" w:rsidRPr="005E1F72">
        <w:rPr>
          <w:rFonts w:ascii="GHEA Grapalat" w:hAnsi="GHEA Grapalat" w:cs="Sylfaen"/>
          <w:sz w:val="20"/>
        </w:rPr>
        <w:t>որոնցում</w:t>
      </w:r>
      <w:r w:rsidR="00B46279" w:rsidRPr="005E1F72">
        <w:rPr>
          <w:rFonts w:ascii="GHEA Grapalat" w:hAnsi="GHEA Grapalat" w:cs="Sylfaen"/>
          <w:sz w:val="20"/>
          <w:lang w:val="af-ZA"/>
        </w:rPr>
        <w:t xml:space="preserve"> </w:t>
      </w:r>
      <w:r w:rsidR="00ED6836" w:rsidRPr="005E1F72">
        <w:rPr>
          <w:rFonts w:ascii="GHEA Grapalat" w:hAnsi="GHEA Grapalat" w:cs="Sylfaen"/>
          <w:sz w:val="20"/>
        </w:rPr>
        <w:t>բացակայում</w:t>
      </w:r>
      <w:r w:rsidR="00ED6836" w:rsidRPr="005E1F72">
        <w:rPr>
          <w:rFonts w:ascii="GHEA Grapalat" w:hAnsi="GHEA Grapalat" w:cs="Sylfaen"/>
          <w:sz w:val="20"/>
          <w:lang w:val="af-ZA"/>
        </w:rPr>
        <w:t xml:space="preserve"> </w:t>
      </w:r>
      <w:r w:rsidR="008011E4">
        <w:rPr>
          <w:rFonts w:ascii="GHEA Grapalat" w:hAnsi="GHEA Grapalat" w:cs="Sylfaen"/>
          <w:sz w:val="20"/>
          <w:lang w:val="hy-AM"/>
        </w:rPr>
        <w:t>են</w:t>
      </w:r>
      <w:r w:rsidR="00763EF7" w:rsidRPr="005E1F72">
        <w:rPr>
          <w:rFonts w:ascii="GHEA Grapalat" w:hAnsi="GHEA Grapalat" w:cs="Sylfaen"/>
          <w:sz w:val="20"/>
          <w:lang w:val="af-ZA"/>
        </w:rPr>
        <w:t xml:space="preserve"> </w:t>
      </w:r>
      <w:r w:rsidR="00ED6836" w:rsidRPr="005E1F72">
        <w:rPr>
          <w:rFonts w:ascii="GHEA Grapalat" w:hAnsi="GHEA Grapalat" w:cs="Sylfaen"/>
          <w:sz w:val="20"/>
        </w:rPr>
        <w:t>գնային</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r w:rsidR="008011E4" w:rsidRPr="008011E4">
        <w:rPr>
          <w:rFonts w:ascii="GHEA Grapalat" w:hAnsi="GHEA Grapalat" w:cs="Sylfaen"/>
          <w:sz w:val="20"/>
          <w:lang w:val="hy-AM"/>
        </w:rPr>
        <w:t xml:space="preserve"> </w:t>
      </w:r>
      <w:r w:rsidR="008011E4">
        <w:rPr>
          <w:rFonts w:ascii="GHEA Grapalat" w:hAnsi="GHEA Grapalat" w:cs="Sylfaen"/>
          <w:sz w:val="20"/>
          <w:lang w:val="hy-AM"/>
        </w:rPr>
        <w:t xml:space="preserve">և/կամ հայտի </w:t>
      </w:r>
      <w:proofErr w:type="gramStart"/>
      <w:r w:rsidR="008011E4">
        <w:rPr>
          <w:rFonts w:ascii="GHEA Grapalat" w:hAnsi="GHEA Grapalat" w:cs="Sylfaen"/>
          <w:sz w:val="20"/>
          <w:lang w:val="hy-AM"/>
        </w:rPr>
        <w:t xml:space="preserve">ապահովումը </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կամ</w:t>
      </w:r>
      <w:proofErr w:type="gramEnd"/>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r w:rsidR="00ED6836" w:rsidRPr="005E1F72">
        <w:rPr>
          <w:rFonts w:ascii="GHEA Grapalat" w:hAnsi="GHEA Grapalat" w:cs="Sylfaen"/>
          <w:sz w:val="20"/>
        </w:rPr>
        <w:t>ներկայացված</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են</w:t>
      </w:r>
      <w:r w:rsidR="00B1695D" w:rsidRPr="005E1F72">
        <w:rPr>
          <w:rFonts w:ascii="GHEA Grapalat" w:hAnsi="GHEA Grapalat" w:cs="Sylfaen"/>
          <w:sz w:val="20"/>
          <w:lang w:val="af-ZA"/>
        </w:rPr>
        <w:t xml:space="preserve"> </w:t>
      </w:r>
      <w:r w:rsidR="00ED6836" w:rsidRPr="005E1F72">
        <w:rPr>
          <w:rFonts w:ascii="GHEA Grapalat" w:hAnsi="GHEA Grapalat" w:cs="Sylfaen"/>
          <w:sz w:val="20"/>
        </w:rPr>
        <w:t>հրավերի</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պահանջներին</w:t>
      </w:r>
      <w:r w:rsidR="00ED6836" w:rsidRPr="005E1F72">
        <w:rPr>
          <w:rFonts w:ascii="GHEA Grapalat" w:hAnsi="GHEA Grapalat" w:cs="Sylfaen"/>
          <w:sz w:val="20"/>
          <w:lang w:val="af-ZA"/>
        </w:rPr>
        <w:t xml:space="preserve"> </w:t>
      </w:r>
      <w:r w:rsidR="00ED6836" w:rsidRPr="005E1F72">
        <w:rPr>
          <w:rFonts w:ascii="GHEA Grapalat" w:hAnsi="GHEA Grapalat" w:cs="Sylfaen"/>
          <w:sz w:val="20"/>
        </w:rPr>
        <w:t>անհամապատասխան</w:t>
      </w:r>
      <w:r w:rsidR="00B5713B">
        <w:rPr>
          <w:rFonts w:ascii="GHEA Grapalat" w:hAnsi="GHEA Grapalat" w:cs="Sylfaen"/>
          <w:sz w:val="20"/>
          <w:lang w:val="hy-AM"/>
        </w:rPr>
        <w:t xml:space="preserve">, բացառությամբ </w:t>
      </w:r>
      <w:r w:rsidR="00270AF6">
        <w:rPr>
          <w:rFonts w:ascii="GHEA Grapalat" w:hAnsi="GHEA Grapalat" w:cs="Sylfaen"/>
          <w:sz w:val="20"/>
          <w:lang w:val="hy-AM"/>
        </w:rPr>
        <w:t xml:space="preserve"> սույն հրավերի 1-ին մասի 8.9 կետով սահմանված դեպքի: </w:t>
      </w:r>
    </w:p>
    <w:p w14:paraId="48E418D2" w14:textId="00986502"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r w:rsidR="001669C1" w:rsidRPr="00640568">
        <w:rPr>
          <w:rFonts w:ascii="GHEA Grapalat" w:hAnsi="GHEA Grapalat" w:cs="Sylfaen"/>
          <w:sz w:val="20"/>
          <w:szCs w:val="24"/>
          <w:lang w:val="hy-AM" w:eastAsia="en-US"/>
        </w:rPr>
        <w:t>Ընտրված</w:t>
      </w:r>
      <w:r w:rsidR="001669C1"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և</w:t>
      </w:r>
      <w:r w:rsidR="003755FD" w:rsidRPr="003E093F">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EF1E9F">
        <w:rPr>
          <w:rFonts w:ascii="GHEA Grapalat" w:hAnsi="GHEA Grapalat" w:cs="Sylfaen"/>
          <w:sz w:val="20"/>
          <w:szCs w:val="24"/>
          <w:lang w:val="hy-AM" w:eastAsia="en-US"/>
        </w:rPr>
        <w:t xml:space="preserve"> </w:t>
      </w:r>
      <w:r w:rsidR="003755FD" w:rsidRPr="00640568">
        <w:rPr>
          <w:rFonts w:ascii="GHEA Grapalat" w:hAnsi="GHEA Grapalat" w:cs="Sylfaen"/>
          <w:sz w:val="20"/>
          <w:szCs w:val="24"/>
          <w:lang w:val="hy-AM" w:eastAsia="en-US"/>
        </w:rPr>
        <w:t>մասնակիցների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որոշման</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նպատակով</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նախագահն</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ավտոմատ</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եղանակով</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ստեղծում</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հայտերի</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գնահատման</w:t>
      </w:r>
      <w:r w:rsidR="003755FD" w:rsidRPr="005670A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մասին</w:t>
      </w:r>
      <w:r w:rsidR="003755FD" w:rsidRPr="006C135E">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արձանագրություն</w:t>
      </w:r>
      <w:r w:rsidR="003755FD" w:rsidRPr="004E4706">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որը</w:t>
      </w:r>
      <w:r w:rsidR="003755FD" w:rsidRPr="00376D5B">
        <w:rPr>
          <w:rFonts w:ascii="GHEA Grapalat" w:hAnsi="GHEA Grapalat" w:cs="Sylfaen"/>
          <w:sz w:val="20"/>
          <w:szCs w:val="24"/>
          <w:lang w:val="af-ZA" w:eastAsia="en-US"/>
        </w:rPr>
        <w:t xml:space="preserve"> </w:t>
      </w:r>
      <w:r w:rsidR="00153C87"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AF27D0">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հաստատվում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անդամների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կողմից</w:t>
      </w:r>
      <w:r w:rsidR="003755FD" w:rsidRPr="000677B2">
        <w:rPr>
          <w:rFonts w:ascii="GHEA Grapalat" w:hAnsi="GHEA Grapalat" w:cs="Sylfaen"/>
          <w:sz w:val="20"/>
          <w:szCs w:val="24"/>
          <w:lang w:val="af-ZA" w:eastAsia="en-US"/>
        </w:rPr>
        <w:t xml:space="preserve">` </w:t>
      </w:r>
      <w:r w:rsidR="00AE4008"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նշում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կատարելու</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միջոցով</w:t>
      </w:r>
      <w:r w:rsidR="003755FD" w:rsidRPr="0060505A">
        <w:rPr>
          <w:rFonts w:ascii="GHEA Grapalat" w:hAnsi="GHEA Grapalat" w:cs="Sylfaen"/>
          <w:sz w:val="20"/>
          <w:szCs w:val="24"/>
          <w:lang w:val="af-ZA" w:eastAsia="en-US"/>
        </w:rPr>
        <w:t>:</w:t>
      </w:r>
    </w:p>
    <w:p w14:paraId="71990674" w14:textId="513CCCBE" w:rsidR="00B514E8" w:rsidRPr="005E1F72" w:rsidRDefault="00FD2748"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մասնակիցը</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բավարար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գնահատված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հայտեր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մասնակիցների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թվից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նվազագույն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r w:rsidR="00153C87" w:rsidRPr="005E1F72">
        <w:rPr>
          <w:rFonts w:ascii="GHEA Grapalat" w:hAnsi="GHEA Grapalat" w:cs="Sylfaen"/>
          <w:szCs w:val="24"/>
          <w:lang w:val="ru-RU"/>
        </w:rPr>
        <w:t>ասնակցին</w:t>
      </w:r>
      <w:r w:rsidR="00153C87" w:rsidRPr="005E1F72">
        <w:rPr>
          <w:rFonts w:ascii="GHEA Grapalat" w:hAnsi="GHEA Grapalat" w:cs="Sylfaen"/>
          <w:szCs w:val="24"/>
        </w:rPr>
        <w:t xml:space="preserve"> </w:t>
      </w:r>
      <w:r w:rsidR="00B514E8" w:rsidRPr="005E1F72">
        <w:rPr>
          <w:rFonts w:ascii="GHEA Grapalat" w:hAnsi="GHEA Grapalat" w:cs="Sylfaen"/>
          <w:szCs w:val="24"/>
          <w:lang w:val="ru-RU"/>
        </w:rPr>
        <w:t>նախապատվություն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տալու</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սկզբունքով։</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Ընդ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հանձնաժողովի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կողմից</w:t>
      </w:r>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8011E4">
        <w:rPr>
          <w:rFonts w:ascii="GHEA Grapalat" w:hAnsi="GHEA Grapalat" w:cs="Sylfaen"/>
          <w:szCs w:val="24"/>
          <w:lang w:val="hy-AM"/>
        </w:rPr>
        <w:t>այդպիսին չճանաչված</w:t>
      </w:r>
      <w:r w:rsidR="00B514E8" w:rsidRPr="005E1F72">
        <w:rPr>
          <w:rFonts w:ascii="GHEA Grapalat" w:hAnsi="GHEA Grapalat" w:cs="Sylfaen"/>
          <w:szCs w:val="24"/>
          <w:lang w:val="ru-RU"/>
        </w:rPr>
        <w:t>մասնակիցներին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որոշելիս</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առաջարկների</w:t>
      </w:r>
      <w:r w:rsidR="00B514E8" w:rsidRPr="005E1F72">
        <w:rPr>
          <w:rFonts w:ascii="GHEA Grapalat" w:hAnsi="GHEA Grapalat" w:cs="Sylfaen"/>
          <w:szCs w:val="24"/>
        </w:rPr>
        <w:t xml:space="preserve"> գնահատումը և </w:t>
      </w:r>
      <w:r w:rsidR="00B514E8" w:rsidRPr="005E1F72">
        <w:rPr>
          <w:rFonts w:ascii="GHEA Grapalat" w:hAnsi="GHEA Grapalat" w:cs="Sylfaen"/>
          <w:szCs w:val="24"/>
          <w:lang w:val="ru-RU"/>
        </w:rPr>
        <w:t>համեմատումն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իրականացվում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առանց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հրավերի</w:t>
      </w:r>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մասի</w:t>
      </w:r>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կետում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նշված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հարկի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գումարի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հաշվարկման</w:t>
      </w:r>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r w:rsidR="00F61898" w:rsidRPr="005E1F72">
        <w:rPr>
          <w:rFonts w:ascii="GHEA Grapalat" w:hAnsi="GHEA Grapalat" w:cs="Sylfaen"/>
          <w:lang w:val="en-US"/>
        </w:rPr>
        <w:t>հիմք</w:t>
      </w:r>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r w:rsidR="00F61898" w:rsidRPr="005E1F72">
        <w:rPr>
          <w:rFonts w:ascii="GHEA Grapalat" w:hAnsi="GHEA Grapalat" w:cs="Sylfaen"/>
          <w:lang w:val="en-US"/>
        </w:rPr>
        <w:t>ընդունում</w:t>
      </w:r>
      <w:r w:rsidR="00F61898" w:rsidRPr="005E1F72">
        <w:rPr>
          <w:rFonts w:ascii="GHEA Grapalat" w:hAnsi="GHEA Grapalat" w:cs="Sylfaen"/>
        </w:rPr>
        <w:t xml:space="preserve"> </w:t>
      </w:r>
      <w:r w:rsidR="00153C87" w:rsidRPr="005E1F72">
        <w:rPr>
          <w:rFonts w:ascii="GHEA Grapalat" w:hAnsi="GHEA Grapalat" w:cs="Sylfaen"/>
        </w:rPr>
        <w:t>հ</w:t>
      </w:r>
      <w:r w:rsidR="00153C87" w:rsidRPr="005E1F72">
        <w:rPr>
          <w:rFonts w:ascii="GHEA Grapalat" w:hAnsi="GHEA Grapalat" w:cs="Sylfaen"/>
          <w:lang w:val="en-US"/>
        </w:rPr>
        <w:t>ամակարգում</w:t>
      </w:r>
      <w:r w:rsidR="00153C87" w:rsidRPr="005E1F72">
        <w:rPr>
          <w:rFonts w:ascii="GHEA Grapalat" w:hAnsi="GHEA Grapalat" w:cs="Sylfaen"/>
        </w:rPr>
        <w:t xml:space="preserve"> </w:t>
      </w:r>
      <w:r w:rsidR="00F61898" w:rsidRPr="005E1F72">
        <w:rPr>
          <w:rFonts w:ascii="GHEA Grapalat" w:hAnsi="GHEA Grapalat" w:cs="Sylfaen"/>
          <w:lang w:val="en-US"/>
        </w:rPr>
        <w:t>կցված</w:t>
      </w:r>
      <w:r w:rsidR="00F61898" w:rsidRPr="005E1F72">
        <w:rPr>
          <w:rFonts w:ascii="GHEA Grapalat" w:hAnsi="GHEA Grapalat" w:cs="Sylfaen"/>
        </w:rPr>
        <w:t xml:space="preserve">` </w:t>
      </w:r>
      <w:r w:rsidR="00AE4008" w:rsidRPr="005E1F72">
        <w:rPr>
          <w:rFonts w:ascii="GHEA Grapalat" w:hAnsi="GHEA Grapalat" w:cs="Sylfaen"/>
          <w:lang w:val="en-US"/>
        </w:rPr>
        <w:t>մ</w:t>
      </w:r>
      <w:r w:rsidR="00F61898" w:rsidRPr="005E1F72">
        <w:rPr>
          <w:rFonts w:ascii="GHEA Grapalat" w:hAnsi="GHEA Grapalat" w:cs="Sylfaen"/>
          <w:lang w:val="en-US"/>
        </w:rPr>
        <w:t>ասնակցի</w:t>
      </w:r>
      <w:r w:rsidR="00F61898" w:rsidRPr="005E1F72">
        <w:rPr>
          <w:rFonts w:ascii="GHEA Grapalat" w:hAnsi="GHEA Grapalat" w:cs="Sylfaen"/>
        </w:rPr>
        <w:t xml:space="preserve"> </w:t>
      </w:r>
      <w:r w:rsidR="00F61898" w:rsidRPr="005E1F72">
        <w:rPr>
          <w:rFonts w:ascii="GHEA Grapalat" w:hAnsi="GHEA Grapalat" w:cs="Sylfaen"/>
          <w:lang w:val="en-US"/>
        </w:rPr>
        <w:t>կողմից</w:t>
      </w:r>
      <w:r w:rsidR="00F61898" w:rsidRPr="005E1F72">
        <w:rPr>
          <w:rFonts w:ascii="GHEA Grapalat" w:hAnsi="GHEA Grapalat" w:cs="Sylfaen"/>
        </w:rPr>
        <w:t xml:space="preserve"> </w:t>
      </w:r>
      <w:r w:rsidR="00F61898" w:rsidRPr="005E1F72">
        <w:rPr>
          <w:rFonts w:ascii="GHEA Grapalat" w:hAnsi="GHEA Grapalat" w:cs="Sylfaen"/>
          <w:lang w:val="en-US"/>
        </w:rPr>
        <w:t>հաստատված</w:t>
      </w:r>
      <w:r w:rsidR="00F61898" w:rsidRPr="005E1F72">
        <w:rPr>
          <w:rFonts w:ascii="GHEA Grapalat" w:hAnsi="GHEA Grapalat" w:cs="Sylfaen"/>
        </w:rPr>
        <w:t xml:space="preserve"> </w:t>
      </w:r>
      <w:r w:rsidR="00F61898" w:rsidRPr="005E1F72">
        <w:rPr>
          <w:rFonts w:ascii="GHEA Grapalat" w:hAnsi="GHEA Grapalat" w:cs="Sylfaen"/>
          <w:lang w:val="en-US"/>
        </w:rPr>
        <w:t>գնային</w:t>
      </w:r>
      <w:r w:rsidR="00F61898" w:rsidRPr="005E1F72">
        <w:rPr>
          <w:rFonts w:ascii="GHEA Grapalat" w:hAnsi="GHEA Grapalat" w:cs="Sylfaen"/>
        </w:rPr>
        <w:t xml:space="preserve"> </w:t>
      </w:r>
      <w:r w:rsidR="00F61898" w:rsidRPr="005E1F72">
        <w:rPr>
          <w:rFonts w:ascii="GHEA Grapalat" w:hAnsi="GHEA Grapalat" w:cs="Sylfaen"/>
          <w:lang w:val="en-US"/>
        </w:rPr>
        <w:t>առաջարկը</w:t>
      </w:r>
      <w:r w:rsidR="00F61898" w:rsidRPr="005E1F72">
        <w:rPr>
          <w:rFonts w:ascii="GHEA Grapalat" w:hAnsi="GHEA Grapalat" w:cs="Sylfaen"/>
          <w:lang w:val="hy-AM"/>
        </w:rPr>
        <w:t>:</w:t>
      </w:r>
    </w:p>
    <w:p w14:paraId="16998C00" w14:textId="2F9535DE" w:rsidR="00096865" w:rsidRPr="007C3BD8" w:rsidRDefault="00FD2748" w:rsidP="00EF3662">
      <w:pPr>
        <w:pStyle w:val="BodyTextIndent"/>
        <w:spacing w:line="240" w:lineRule="auto"/>
        <w:ind w:firstLine="567"/>
        <w:rPr>
          <w:rFonts w:ascii="GHEA Grapalat" w:hAnsi="GHEA Grapalat" w:cs="Sylfaen"/>
          <w:b/>
          <w:i w:val="0"/>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առաջարկվող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գները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երկու</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արժույթներով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համեմատվում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Հայաստանի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Հանրապետության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դրամով</w:t>
      </w:r>
      <w:r w:rsidR="00096865" w:rsidRPr="005E1F72">
        <w:rPr>
          <w:rFonts w:ascii="GHEA Grapalat" w:hAnsi="GHEA Grapalat" w:cs="Sylfaen"/>
          <w:i w:val="0"/>
          <w:szCs w:val="24"/>
          <w:lang w:val="af-ZA"/>
        </w:rPr>
        <w:t xml:space="preserve">` </w:t>
      </w:r>
      <w:r w:rsidR="007C3BD8" w:rsidRPr="007C3BD8">
        <w:rPr>
          <w:rFonts w:ascii="GHEA Grapalat" w:hAnsi="GHEA Grapalat" w:cs="Sylfaen"/>
          <w:b/>
          <w:i w:val="0"/>
          <w:lang w:val="hy-AM"/>
        </w:rPr>
        <w:t xml:space="preserve">ՀՀ կենտրոնական բանկի տվյալ օրվա </w:t>
      </w:r>
      <w:r w:rsidR="00096865" w:rsidRPr="007C3BD8">
        <w:rPr>
          <w:rFonts w:ascii="GHEA Grapalat" w:hAnsi="GHEA Grapalat" w:cs="Sylfaen"/>
          <w:b/>
          <w:i w:val="0"/>
          <w:lang w:val="ru-RU"/>
        </w:rPr>
        <w:t>փոխարժեքով</w:t>
      </w:r>
      <w:r w:rsidR="004D5671" w:rsidRPr="007C3BD8">
        <w:rPr>
          <w:rFonts w:ascii="GHEA Grapalat" w:hAnsi="GHEA Grapalat" w:cs="Sylfaen"/>
          <w:b/>
          <w:i w:val="0"/>
          <w:lang w:val="ru-RU"/>
        </w:rPr>
        <w:t>։</w:t>
      </w:r>
      <w:r w:rsidR="00507FEA" w:rsidRPr="007C3BD8">
        <w:rPr>
          <w:rFonts w:ascii="GHEA Grapalat" w:hAnsi="GHEA Grapalat" w:cs="Sylfaen"/>
          <w:b/>
          <w:i w:val="0"/>
          <w:lang w:val="af-ZA"/>
        </w:rPr>
        <w:t xml:space="preserve"> </w:t>
      </w:r>
    </w:p>
    <w:p w14:paraId="1B9C9938" w14:textId="77777777" w:rsidR="00096865" w:rsidRPr="005E1F72" w:rsidRDefault="00FD274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6</w:t>
      </w:r>
      <w:r w:rsidR="00D7435F"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af-ZA"/>
        </w:rPr>
        <w:t>Հ</w:t>
      </w:r>
      <w:r w:rsidR="00096865" w:rsidRPr="005E1F72">
        <w:rPr>
          <w:rFonts w:ascii="GHEA Grapalat" w:hAnsi="GHEA Grapalat" w:cs="Sylfaen"/>
          <w:i w:val="0"/>
          <w:szCs w:val="24"/>
          <w:lang w:val="ru-RU"/>
        </w:rPr>
        <w:t>անձնաժողովի</w:t>
      </w:r>
      <w:r w:rsidR="00096865"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en-US"/>
        </w:rPr>
        <w:t>պ</w:t>
      </w:r>
      <w:r w:rsidR="00153C87" w:rsidRPr="005E1F72">
        <w:rPr>
          <w:rFonts w:ascii="GHEA Grapalat" w:hAnsi="GHEA Grapalat" w:cs="Sylfaen"/>
          <w:i w:val="0"/>
          <w:szCs w:val="24"/>
          <w:lang w:val="ru-RU"/>
        </w:rPr>
        <w:t>ատվիրատուի</w:t>
      </w:r>
      <w:r w:rsidR="00153C87"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և</w:t>
      </w:r>
      <w:r w:rsidR="00096865"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en-US"/>
        </w:rPr>
        <w:t>մ</w:t>
      </w:r>
      <w:r w:rsidR="00153C87" w:rsidRPr="005E1F72">
        <w:rPr>
          <w:rFonts w:ascii="GHEA Grapalat" w:hAnsi="GHEA Grapalat" w:cs="Sylfaen"/>
          <w:i w:val="0"/>
          <w:szCs w:val="24"/>
          <w:lang w:val="ru-RU"/>
        </w:rPr>
        <w:t>ասնակիցների</w:t>
      </w:r>
      <w:r w:rsidR="00153C87"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բանակցություններն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արգելվում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բացառությամբ</w:t>
      </w:r>
      <w:r w:rsidR="00096865" w:rsidRPr="005E1F72">
        <w:rPr>
          <w:rFonts w:ascii="GHEA Grapalat" w:hAnsi="GHEA Grapalat" w:cs="Sylfaen"/>
          <w:i w:val="0"/>
          <w:szCs w:val="24"/>
          <w:lang w:val="af-ZA"/>
        </w:rPr>
        <w:t>`</w:t>
      </w:r>
    </w:p>
    <w:p w14:paraId="61AEBC2E" w14:textId="77777777" w:rsidR="00096865" w:rsidRPr="005E1F72" w:rsidRDefault="00096865" w:rsidP="00EF3662">
      <w:pPr>
        <w:pStyle w:val="BodyTextIndent"/>
        <w:spacing w:line="240" w:lineRule="auto"/>
        <w:rPr>
          <w:rFonts w:ascii="GHEA Grapalat" w:hAnsi="GHEA Grapalat" w:cs="Sylfaen"/>
          <w:i w:val="0"/>
          <w:szCs w:val="24"/>
          <w:lang w:val="af-ZA"/>
        </w:rPr>
      </w:pPr>
      <w:r w:rsidRPr="005E1F72">
        <w:rPr>
          <w:rFonts w:ascii="GHEA Grapalat" w:hAnsi="GHEA Grapalat" w:cs="Sylfaen"/>
          <w:i w:val="0"/>
          <w:szCs w:val="24"/>
          <w:lang w:val="af-ZA"/>
        </w:rPr>
        <w:t xml:space="preserve">1) </w:t>
      </w:r>
      <w:r w:rsidRPr="005E1F72">
        <w:rPr>
          <w:rFonts w:ascii="GHEA Grapalat" w:hAnsi="GHEA Grapalat" w:cs="Sylfaen"/>
          <w:i w:val="0"/>
          <w:szCs w:val="24"/>
          <w:lang w:val="ru-RU"/>
        </w:rPr>
        <w:t>երբ</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ընթացակարգին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մասնակցել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մեկ</w:t>
      </w:r>
      <w:r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af-ZA"/>
        </w:rPr>
        <w:t>մ</w:t>
      </w:r>
      <w:r w:rsidR="00153C87" w:rsidRPr="005E1F72">
        <w:rPr>
          <w:rFonts w:ascii="GHEA Grapalat" w:hAnsi="GHEA Grapalat" w:cs="Sylfaen"/>
          <w:i w:val="0"/>
          <w:szCs w:val="24"/>
          <w:lang w:val="ru-RU"/>
        </w:rPr>
        <w:t>ասնակից</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որի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ներկայացրած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պահանջներին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արդյունքում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հրավերի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պահանջներին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համապատասխան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է</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գնահատվել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մեկ</w:t>
      </w:r>
      <w:r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af-ZA"/>
        </w:rPr>
        <w:t>մ</w:t>
      </w:r>
      <w:r w:rsidR="00153C87" w:rsidRPr="005E1F72">
        <w:rPr>
          <w:rFonts w:ascii="GHEA Grapalat" w:hAnsi="GHEA Grapalat" w:cs="Sylfaen"/>
          <w:i w:val="0"/>
          <w:szCs w:val="24"/>
          <w:lang w:val="ru-RU"/>
        </w:rPr>
        <w:t>ասնակցի</w:t>
      </w:r>
      <w:r w:rsidR="00153C87"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հայտ</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կամ</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առաջարկված</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նվազագույն</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գների</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հավասարության</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դեպքում</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կամ</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եթե</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ոչ</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գնային</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պայմանները</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բավարարող</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գնահատված</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հայտեր</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ներկայացրած</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բոլոր</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մասնակիցների</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ներկայացրած</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գնային</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առաջարկները</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գերազանցում</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են</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այդ</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գնումը</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կատարելու</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համար</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նախատեսված</w:t>
      </w:r>
      <w:r w:rsidR="00153C87"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en-US"/>
        </w:rPr>
        <w:t>սույն</w:t>
      </w:r>
      <w:r w:rsidR="00153C87"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en-US"/>
        </w:rPr>
        <w:t>հրավերի</w:t>
      </w:r>
      <w:r w:rsidR="00153C87" w:rsidRPr="005E1F72">
        <w:rPr>
          <w:rFonts w:ascii="GHEA Grapalat" w:hAnsi="GHEA Grapalat" w:cs="Sylfaen"/>
          <w:i w:val="0"/>
          <w:szCs w:val="24"/>
          <w:lang w:val="af-ZA"/>
        </w:rPr>
        <w:t xml:space="preserve"> 1-</w:t>
      </w:r>
      <w:r w:rsidR="00153C87" w:rsidRPr="005E1F72">
        <w:rPr>
          <w:rFonts w:ascii="GHEA Grapalat" w:hAnsi="GHEA Grapalat" w:cs="Sylfaen"/>
          <w:i w:val="0"/>
          <w:szCs w:val="24"/>
          <w:lang w:val="en-US"/>
        </w:rPr>
        <w:t>ին</w:t>
      </w:r>
      <w:r w:rsidR="00153C87"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en-US"/>
        </w:rPr>
        <w:t>մասի</w:t>
      </w:r>
      <w:r w:rsidR="00153C87" w:rsidRPr="005E1F72">
        <w:rPr>
          <w:rFonts w:ascii="GHEA Grapalat" w:hAnsi="GHEA Grapalat" w:cs="Sylfaen"/>
          <w:i w:val="0"/>
          <w:szCs w:val="24"/>
          <w:lang w:val="af-ZA"/>
        </w:rPr>
        <w:t xml:space="preserve"> </w:t>
      </w:r>
      <w:r w:rsidR="00A150A9" w:rsidRPr="005E1F72">
        <w:rPr>
          <w:rFonts w:ascii="GHEA Grapalat" w:hAnsi="GHEA Grapalat" w:cs="Sylfaen"/>
          <w:i w:val="0"/>
          <w:szCs w:val="24"/>
          <w:lang w:val="af-ZA"/>
        </w:rPr>
        <w:t>8</w:t>
      </w:r>
      <w:r w:rsidR="00153C87" w:rsidRPr="005E1F72">
        <w:rPr>
          <w:rFonts w:ascii="GHEA Grapalat" w:hAnsi="GHEA Grapalat" w:cs="Sylfaen"/>
          <w:i w:val="0"/>
          <w:szCs w:val="24"/>
          <w:lang w:val="af-ZA"/>
        </w:rPr>
        <w:t xml:space="preserve">.1 </w:t>
      </w:r>
      <w:r w:rsidR="00153C87" w:rsidRPr="005E1F72">
        <w:rPr>
          <w:rFonts w:ascii="GHEA Grapalat" w:hAnsi="GHEA Grapalat" w:cs="Sylfaen"/>
          <w:i w:val="0"/>
          <w:szCs w:val="24"/>
          <w:lang w:val="en-US"/>
        </w:rPr>
        <w:t>կետի</w:t>
      </w:r>
      <w:r w:rsidR="00153C87" w:rsidRPr="005E1F72">
        <w:rPr>
          <w:rFonts w:ascii="GHEA Grapalat" w:hAnsi="GHEA Grapalat" w:cs="Sylfaen"/>
          <w:i w:val="0"/>
          <w:szCs w:val="24"/>
          <w:lang w:val="af-ZA"/>
        </w:rPr>
        <w:t xml:space="preserve"> 2-</w:t>
      </w:r>
      <w:r w:rsidR="00153C87" w:rsidRPr="005E1F72">
        <w:rPr>
          <w:rFonts w:ascii="GHEA Grapalat" w:hAnsi="GHEA Grapalat" w:cs="Sylfaen"/>
          <w:i w:val="0"/>
          <w:szCs w:val="24"/>
          <w:lang w:val="en-US"/>
        </w:rPr>
        <w:t>րդ</w:t>
      </w:r>
      <w:r w:rsidR="00153C87"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en-US"/>
        </w:rPr>
        <w:t>պարբերությամբ</w:t>
      </w:r>
      <w:r w:rsidR="00153C87" w:rsidRPr="005E1F72">
        <w:rPr>
          <w:rFonts w:ascii="GHEA Grapalat" w:hAnsi="GHEA Grapalat" w:cs="Sylfaen"/>
          <w:i w:val="0"/>
          <w:szCs w:val="24"/>
          <w:lang w:val="af-ZA"/>
        </w:rPr>
        <w:t xml:space="preserve"> </w:t>
      </w:r>
      <w:r w:rsidR="00153C87" w:rsidRPr="005E1F72">
        <w:rPr>
          <w:rFonts w:ascii="GHEA Grapalat" w:hAnsi="GHEA Grapalat" w:cs="Sylfaen"/>
          <w:i w:val="0"/>
          <w:szCs w:val="24"/>
          <w:lang w:val="en-US"/>
        </w:rPr>
        <w:t>նախատեսված</w:t>
      </w:r>
      <w:r w:rsidR="00153C87"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ֆինանսական</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միջոցները</w:t>
      </w:r>
      <w:r w:rsidR="002D601F" w:rsidRPr="005E1F72">
        <w:rPr>
          <w:rFonts w:ascii="GHEA Grapalat" w:hAnsi="GHEA Grapalat" w:cs="Sylfaen"/>
          <w:i w:val="0"/>
          <w:szCs w:val="24"/>
          <w:lang w:val="af-ZA"/>
        </w:rPr>
        <w:t xml:space="preserve"> </w:t>
      </w:r>
      <w:r w:rsidR="002D601F" w:rsidRPr="005E1F72">
        <w:rPr>
          <w:rFonts w:ascii="GHEA Grapalat" w:hAnsi="GHEA Grapalat" w:cs="Sylfaen"/>
          <w:i w:val="0"/>
          <w:szCs w:val="24"/>
          <w:lang w:val="ru-RU"/>
        </w:rPr>
        <w:t>կամ</w:t>
      </w:r>
      <w:r w:rsidR="002D601F" w:rsidRPr="005E1F72">
        <w:rPr>
          <w:rFonts w:ascii="GHEA Grapalat" w:hAnsi="GHEA Grapalat" w:cs="Sylfaen"/>
          <w:i w:val="0"/>
          <w:szCs w:val="24"/>
          <w:lang w:val="af-ZA"/>
        </w:rPr>
        <w:t xml:space="preserve"> </w:t>
      </w:r>
      <w:r w:rsidR="002D601F" w:rsidRPr="005E1F72">
        <w:rPr>
          <w:rFonts w:ascii="GHEA Grapalat" w:hAnsi="GHEA Grapalat" w:cs="Sylfaen"/>
          <w:i w:val="0"/>
          <w:szCs w:val="24"/>
          <w:lang w:val="ru-RU"/>
        </w:rPr>
        <w:t>գնումն</w:t>
      </w:r>
      <w:r w:rsidR="002D601F" w:rsidRPr="005E1F72">
        <w:rPr>
          <w:rFonts w:ascii="GHEA Grapalat" w:hAnsi="GHEA Grapalat" w:cs="Sylfaen"/>
          <w:i w:val="0"/>
          <w:szCs w:val="24"/>
          <w:lang w:val="af-ZA"/>
        </w:rPr>
        <w:t xml:space="preserve"> </w:t>
      </w:r>
      <w:r w:rsidR="002D601F" w:rsidRPr="005E1F72">
        <w:rPr>
          <w:rFonts w:ascii="GHEA Grapalat" w:hAnsi="GHEA Grapalat" w:cs="Sylfaen"/>
          <w:i w:val="0"/>
          <w:szCs w:val="24"/>
          <w:lang w:val="ru-RU"/>
        </w:rPr>
        <w:t>իրականացվում</w:t>
      </w:r>
      <w:r w:rsidR="002D601F" w:rsidRPr="005E1F72">
        <w:rPr>
          <w:rFonts w:ascii="GHEA Grapalat" w:hAnsi="GHEA Grapalat" w:cs="Sylfaen"/>
          <w:i w:val="0"/>
          <w:szCs w:val="24"/>
          <w:lang w:val="af-ZA"/>
        </w:rPr>
        <w:t xml:space="preserve"> </w:t>
      </w:r>
      <w:r w:rsidR="002D601F" w:rsidRPr="005E1F72">
        <w:rPr>
          <w:rFonts w:ascii="GHEA Grapalat" w:hAnsi="GHEA Grapalat" w:cs="Sylfaen"/>
          <w:i w:val="0"/>
          <w:szCs w:val="24"/>
          <w:lang w:val="ru-RU"/>
        </w:rPr>
        <w:t>է</w:t>
      </w:r>
      <w:r w:rsidR="002D601F" w:rsidRPr="005E1F72">
        <w:rPr>
          <w:rFonts w:ascii="GHEA Grapalat" w:hAnsi="GHEA Grapalat" w:cs="Sylfaen"/>
          <w:i w:val="0"/>
          <w:szCs w:val="24"/>
          <w:lang w:val="af-ZA"/>
        </w:rPr>
        <w:t xml:space="preserve"> </w:t>
      </w:r>
      <w:r w:rsidR="002D601F" w:rsidRPr="005E1F72">
        <w:rPr>
          <w:rFonts w:ascii="GHEA Grapalat" w:hAnsi="GHEA Grapalat" w:cs="Sylfaen"/>
          <w:i w:val="0"/>
          <w:szCs w:val="24"/>
          <w:lang w:val="ru-RU"/>
        </w:rPr>
        <w:t>Օրենքի</w:t>
      </w:r>
      <w:r w:rsidR="002D601F" w:rsidRPr="005E1F72">
        <w:rPr>
          <w:rFonts w:ascii="GHEA Grapalat" w:hAnsi="GHEA Grapalat" w:cs="Sylfaen"/>
          <w:i w:val="0"/>
          <w:szCs w:val="24"/>
          <w:lang w:val="af-ZA"/>
        </w:rPr>
        <w:t xml:space="preserve"> 15-</w:t>
      </w:r>
      <w:r w:rsidR="002D601F" w:rsidRPr="005E1F72">
        <w:rPr>
          <w:rFonts w:ascii="GHEA Grapalat" w:hAnsi="GHEA Grapalat" w:cs="Sylfaen"/>
          <w:i w:val="0"/>
          <w:szCs w:val="24"/>
          <w:lang w:val="ru-RU"/>
        </w:rPr>
        <w:t>րդ</w:t>
      </w:r>
      <w:r w:rsidR="002D601F" w:rsidRPr="005E1F72">
        <w:rPr>
          <w:rFonts w:ascii="GHEA Grapalat" w:hAnsi="GHEA Grapalat" w:cs="Sylfaen"/>
          <w:i w:val="0"/>
          <w:szCs w:val="24"/>
          <w:lang w:val="af-ZA"/>
        </w:rPr>
        <w:t xml:space="preserve"> </w:t>
      </w:r>
      <w:r w:rsidR="002D601F" w:rsidRPr="005E1F72">
        <w:rPr>
          <w:rFonts w:ascii="GHEA Grapalat" w:hAnsi="GHEA Grapalat" w:cs="Sylfaen"/>
          <w:i w:val="0"/>
          <w:szCs w:val="24"/>
          <w:lang w:val="ru-RU"/>
        </w:rPr>
        <w:t>հոդվածի</w:t>
      </w:r>
      <w:r w:rsidR="002D601F" w:rsidRPr="005E1F72">
        <w:rPr>
          <w:rFonts w:ascii="GHEA Grapalat" w:hAnsi="GHEA Grapalat" w:cs="Sylfaen"/>
          <w:i w:val="0"/>
          <w:szCs w:val="24"/>
          <w:lang w:val="af-ZA"/>
        </w:rPr>
        <w:t xml:space="preserve"> 6-</w:t>
      </w:r>
      <w:r w:rsidR="002D601F" w:rsidRPr="005E1F72">
        <w:rPr>
          <w:rFonts w:ascii="GHEA Grapalat" w:hAnsi="GHEA Grapalat" w:cs="Sylfaen"/>
          <w:i w:val="0"/>
          <w:szCs w:val="24"/>
          <w:lang w:val="ru-RU"/>
        </w:rPr>
        <w:t>րդ</w:t>
      </w:r>
      <w:r w:rsidR="002D601F" w:rsidRPr="005E1F72">
        <w:rPr>
          <w:rFonts w:ascii="GHEA Grapalat" w:hAnsi="GHEA Grapalat" w:cs="Sylfaen"/>
          <w:i w:val="0"/>
          <w:szCs w:val="24"/>
          <w:lang w:val="af-ZA"/>
        </w:rPr>
        <w:t xml:space="preserve"> </w:t>
      </w:r>
      <w:r w:rsidR="002D601F" w:rsidRPr="005E1F72">
        <w:rPr>
          <w:rFonts w:ascii="GHEA Grapalat" w:hAnsi="GHEA Grapalat" w:cs="Sylfaen"/>
          <w:i w:val="0"/>
          <w:szCs w:val="24"/>
          <w:lang w:val="ru-RU"/>
        </w:rPr>
        <w:t>մասի</w:t>
      </w:r>
      <w:r w:rsidR="002D601F" w:rsidRPr="005E1F72">
        <w:rPr>
          <w:rFonts w:ascii="GHEA Grapalat" w:hAnsi="GHEA Grapalat" w:cs="Sylfaen"/>
          <w:i w:val="0"/>
          <w:szCs w:val="24"/>
          <w:lang w:val="af-ZA"/>
        </w:rPr>
        <w:t xml:space="preserve"> </w:t>
      </w:r>
      <w:r w:rsidR="002D601F" w:rsidRPr="005E1F72">
        <w:rPr>
          <w:rFonts w:ascii="GHEA Grapalat" w:hAnsi="GHEA Grapalat" w:cs="Sylfaen"/>
          <w:i w:val="0"/>
          <w:szCs w:val="24"/>
          <w:lang w:val="ru-RU"/>
        </w:rPr>
        <w:t>հիման</w:t>
      </w:r>
      <w:r w:rsidR="002D601F" w:rsidRPr="005E1F72">
        <w:rPr>
          <w:rFonts w:ascii="GHEA Grapalat" w:hAnsi="GHEA Grapalat" w:cs="Sylfaen"/>
          <w:i w:val="0"/>
          <w:szCs w:val="24"/>
          <w:lang w:val="af-ZA"/>
        </w:rPr>
        <w:t xml:space="preserve"> </w:t>
      </w:r>
      <w:r w:rsidR="002D601F" w:rsidRPr="005E1F72">
        <w:rPr>
          <w:rFonts w:ascii="GHEA Grapalat" w:hAnsi="GHEA Grapalat" w:cs="Sylfaen"/>
          <w:i w:val="0"/>
          <w:szCs w:val="24"/>
          <w:lang w:val="ru-RU"/>
        </w:rPr>
        <w:t>վրա</w:t>
      </w:r>
      <w:r w:rsidR="004D5671" w:rsidRPr="005E1F72">
        <w:rPr>
          <w:rFonts w:ascii="GHEA Grapalat" w:hAnsi="GHEA Grapalat" w:cs="Sylfaen"/>
          <w:i w:val="0"/>
          <w:szCs w:val="24"/>
          <w:lang w:val="ru-RU"/>
        </w:rPr>
        <w:t>։</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Սույն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կետի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համաձայն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վարվող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lastRenderedPageBreak/>
        <w:t>բանակցությունները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կարող</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են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հանգեցնել</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միայն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առաջարկված</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գնի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նվազեցմանը</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կամ</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վճարման</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պայմանների</w:t>
      </w:r>
      <w:r w:rsidRPr="005E1F72">
        <w:rPr>
          <w:rFonts w:ascii="GHEA Grapalat" w:hAnsi="GHEA Grapalat" w:cs="Sylfaen"/>
          <w:i w:val="0"/>
          <w:szCs w:val="24"/>
          <w:lang w:val="af-ZA"/>
        </w:rPr>
        <w:t xml:space="preserve"> </w:t>
      </w:r>
      <w:r w:rsidRPr="005E1F72">
        <w:rPr>
          <w:rFonts w:ascii="GHEA Grapalat" w:hAnsi="GHEA Grapalat" w:cs="Sylfaen"/>
          <w:i w:val="0"/>
          <w:szCs w:val="24"/>
          <w:lang w:val="ru-RU"/>
        </w:rPr>
        <w:t>փոփոխությանը</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իսկ</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բանակցությունները</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վարվում</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են</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միաժամանակյա</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բոլոր</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մասնակիցների</w:t>
      </w:r>
      <w:r w:rsidR="00940C2A" w:rsidRPr="005E1F72">
        <w:rPr>
          <w:rFonts w:ascii="GHEA Grapalat" w:hAnsi="GHEA Grapalat" w:cs="Sylfaen"/>
          <w:i w:val="0"/>
          <w:szCs w:val="24"/>
          <w:lang w:val="af-ZA"/>
        </w:rPr>
        <w:t xml:space="preserve"> </w:t>
      </w:r>
      <w:r w:rsidR="00940C2A" w:rsidRPr="005E1F72">
        <w:rPr>
          <w:rFonts w:ascii="GHEA Grapalat" w:hAnsi="GHEA Grapalat" w:cs="Sylfaen"/>
          <w:i w:val="0"/>
          <w:szCs w:val="24"/>
          <w:lang w:val="ru-RU"/>
        </w:rPr>
        <w:t>հետ</w:t>
      </w:r>
      <w:r w:rsidRPr="005E1F72">
        <w:rPr>
          <w:rFonts w:ascii="GHEA Grapalat" w:hAnsi="GHEA Grapalat" w:cs="Sylfaen"/>
          <w:i w:val="0"/>
          <w:szCs w:val="24"/>
          <w:lang w:val="af-ZA"/>
        </w:rPr>
        <w:t>.</w:t>
      </w:r>
    </w:p>
    <w:p w14:paraId="07760B74" w14:textId="77777777" w:rsidR="00096865" w:rsidRPr="005E1F72" w:rsidDel="00992C40" w:rsidRDefault="000968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 xml:space="preserve">2)  </w:t>
      </w:r>
      <w:r w:rsidRPr="005E1F72">
        <w:rPr>
          <w:rFonts w:ascii="GHEA Grapalat" w:hAnsi="GHEA Grapalat" w:cs="Sylfaen"/>
          <w:szCs w:val="24"/>
          <w:lang w:val="ru-RU"/>
        </w:rPr>
        <w:t>Օրենքով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այլ</w:t>
      </w:r>
      <w:r w:rsidRPr="005E1F72">
        <w:rPr>
          <w:rFonts w:ascii="GHEA Grapalat" w:hAnsi="GHEA Grapalat" w:cs="Sylfaen"/>
          <w:szCs w:val="24"/>
        </w:rPr>
        <w:t xml:space="preserve"> </w:t>
      </w:r>
      <w:r w:rsidRPr="005E1F72">
        <w:rPr>
          <w:rFonts w:ascii="GHEA Grapalat" w:hAnsi="GHEA Grapalat" w:cs="Sylfaen"/>
          <w:szCs w:val="24"/>
          <w:lang w:val="ru-RU"/>
        </w:rPr>
        <w:t>դեպքերի</w:t>
      </w:r>
      <w:r w:rsidR="004D5671" w:rsidRPr="005E1F72">
        <w:rPr>
          <w:rFonts w:ascii="GHEA Grapalat" w:hAnsi="GHEA Grapalat" w:cs="Sylfaen"/>
          <w:szCs w:val="24"/>
          <w:lang w:val="ru-RU"/>
        </w:rPr>
        <w:t>։</w:t>
      </w:r>
    </w:p>
    <w:p w14:paraId="56A21357" w14:textId="5680709D" w:rsidR="009B6D58" w:rsidRPr="005E1F72" w:rsidRDefault="00FD2748" w:rsidP="00EF3662">
      <w:pPr>
        <w:pStyle w:val="norm"/>
        <w:spacing w:line="240" w:lineRule="auto"/>
        <w:rPr>
          <w:rFonts w:ascii="GHEA Grapalat" w:hAnsi="GHEA Grapalat" w:cs="Sylfaen"/>
          <w:sz w:val="20"/>
          <w:szCs w:val="24"/>
          <w:lang w:val="af-ZA" w:eastAsia="en-US"/>
        </w:rPr>
      </w:pPr>
      <w:r w:rsidRPr="00F6799D">
        <w:rPr>
          <w:rFonts w:ascii="GHEA Grapalat" w:hAnsi="GHEA Grapalat"/>
          <w:sz w:val="20"/>
          <w:lang w:val="af-ZA" w:eastAsia="x-none"/>
        </w:rPr>
        <w:t>8</w:t>
      </w:r>
      <w:r w:rsidR="00633389" w:rsidRPr="00F6799D">
        <w:rPr>
          <w:rFonts w:ascii="GHEA Grapalat" w:hAnsi="GHEA Grapalat"/>
          <w:sz w:val="20"/>
          <w:lang w:val="af-ZA" w:eastAsia="x-none"/>
        </w:rPr>
        <w:t>.</w:t>
      </w:r>
      <w:r w:rsidR="00D770E9" w:rsidRPr="00F6799D">
        <w:rPr>
          <w:rFonts w:ascii="GHEA Grapalat" w:hAnsi="GHEA Grapalat"/>
          <w:sz w:val="20"/>
          <w:lang w:val="hy-AM" w:eastAsia="x-none"/>
        </w:rPr>
        <w:t>7</w:t>
      </w:r>
      <w:r w:rsidR="00D7435F" w:rsidRPr="00F6799D">
        <w:rPr>
          <w:rFonts w:ascii="GHEA Grapalat" w:hAnsi="GHEA Grapalat"/>
          <w:sz w:val="20"/>
          <w:lang w:val="af-ZA" w:eastAsia="x-none"/>
        </w:rPr>
        <w:t xml:space="preserve"> </w:t>
      </w:r>
      <w:r w:rsidR="00973FB1" w:rsidRPr="00F6799D">
        <w:rPr>
          <w:rFonts w:ascii="GHEA Grapalat" w:hAnsi="GHEA Grapalat"/>
          <w:sz w:val="20"/>
          <w:lang w:val="af-ZA" w:eastAsia="x-none"/>
        </w:rPr>
        <w:t>Հ</w:t>
      </w:r>
      <w:r w:rsidR="00973FB1" w:rsidRPr="00F6799D">
        <w:rPr>
          <w:rFonts w:ascii="GHEA Grapalat" w:hAnsi="GHEA Grapalat" w:cs="Sylfaen"/>
          <w:sz w:val="20"/>
          <w:szCs w:val="24"/>
          <w:lang w:val="ru-RU" w:eastAsia="en-US"/>
        </w:rPr>
        <w:t>անձնաժողովը</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հրավերի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պահանջների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նկատմամբ</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բավարար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գնահատված</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հայտեր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ներկայացրած</w:t>
      </w:r>
      <w:r w:rsidR="00973FB1"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eastAsia="en-US"/>
        </w:rPr>
        <w:t>մ</w:t>
      </w:r>
      <w:r w:rsidR="00973FB1" w:rsidRPr="00F6799D">
        <w:rPr>
          <w:rFonts w:ascii="GHEA Grapalat" w:hAnsi="GHEA Grapalat" w:cs="Sylfaen"/>
          <w:sz w:val="20"/>
          <w:szCs w:val="24"/>
          <w:lang w:val="ru-RU" w:eastAsia="en-US"/>
        </w:rPr>
        <w:t>ասնակիցներից</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որոշում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հայտարարում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է</w:t>
      </w:r>
      <w:r w:rsidR="00973FB1"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hy-AM" w:eastAsia="en-US"/>
        </w:rPr>
        <w:t>ընտրված</w:t>
      </w:r>
      <w:r w:rsidR="00D32414"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973FB1" w:rsidRPr="00F6799D">
        <w:rPr>
          <w:rFonts w:ascii="GHEA Grapalat" w:hAnsi="GHEA Grapalat" w:cs="Sylfaen"/>
          <w:sz w:val="20"/>
          <w:szCs w:val="24"/>
          <w:lang w:val="ru-RU" w:eastAsia="en-US"/>
        </w:rPr>
        <w:t>մասնակիցներին</w:t>
      </w:r>
      <w:r w:rsidR="00973FB1" w:rsidRPr="00F6799D">
        <w:rPr>
          <w:rFonts w:ascii="GHEA Grapalat" w:hAnsi="GHEA Grapalat" w:cs="Sylfaen"/>
          <w:sz w:val="20"/>
          <w:szCs w:val="24"/>
          <w:lang w:val="af-ZA" w:eastAsia="en-US"/>
        </w:rPr>
        <w:t>:</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Շինարարական ծրագրերի գնման դեպքում </w:t>
      </w:r>
      <w:r w:rsidR="00D32414" w:rsidRPr="00F6799D">
        <w:rPr>
          <w:rFonts w:ascii="GHEA Grapalat" w:hAnsi="GHEA Grapalat" w:cs="Sylfaen"/>
          <w:sz w:val="20"/>
          <w:szCs w:val="24"/>
          <w:lang w:val="ru-RU" w:eastAsia="en-US"/>
        </w:rPr>
        <w:t>հանձնաժողովը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գնահատում</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է</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նաև</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ներկայացված</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սարքերի և սարքավորումների տեխնիկական բնութագրերի </w:t>
      </w:r>
      <w:r w:rsidR="00D32414" w:rsidRPr="00F6799D">
        <w:rPr>
          <w:rFonts w:ascii="GHEA Grapalat" w:hAnsi="GHEA Grapalat" w:cs="Sylfaen"/>
          <w:sz w:val="20"/>
          <w:szCs w:val="24"/>
          <w:lang w:val="ru-RU" w:eastAsia="en-US"/>
        </w:rPr>
        <w:t>համապատասխանությունը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հրավերի</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պահանջներին</w:t>
      </w:r>
      <w:r w:rsidR="00D32414" w:rsidRPr="00F6799D">
        <w:rPr>
          <w:rFonts w:ascii="GHEA Grapalat" w:hAnsi="GHEA Grapalat" w:cs="Sylfaen"/>
          <w:sz w:val="20"/>
          <w:szCs w:val="24"/>
          <w:lang w:val="af-ZA" w:eastAsia="en-US"/>
        </w:rPr>
        <w:t>:</w:t>
      </w:r>
      <w:r w:rsidR="00973FB1"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Առաջարկված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նվազագույն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գների</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հավասարության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դեպքում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կամ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եթե</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ոչ</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գնային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պայմաններին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բավարարող</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գնահատված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հայտեր</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ներկայացրած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բոլոր</w:t>
      </w:r>
      <w:r w:rsidR="009B6D58"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val="af-ZA" w:eastAsia="en-US"/>
        </w:rPr>
        <w:t>մ</w:t>
      </w:r>
      <w:r w:rsidR="009B6D58" w:rsidRPr="00F6799D">
        <w:rPr>
          <w:rFonts w:ascii="GHEA Grapalat" w:hAnsi="GHEA Grapalat" w:cs="Sylfaen"/>
          <w:sz w:val="20"/>
          <w:szCs w:val="24"/>
          <w:lang w:val="ru-RU" w:eastAsia="en-US"/>
        </w:rPr>
        <w:t>ասնակիցների</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ներկայացրած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գնային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առաջարկները</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գերազանցում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են</w:t>
      </w:r>
      <w:r w:rsidR="009B6D58"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սույն</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ընթացակարգի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շրջանակում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գնվելիք</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ա</w:t>
      </w:r>
      <w:r w:rsidR="001B6591" w:rsidRPr="00F6799D">
        <w:rPr>
          <w:rFonts w:ascii="GHEA Grapalat" w:hAnsi="GHEA Grapalat" w:cs="Sylfaen"/>
          <w:sz w:val="20"/>
          <w:szCs w:val="24"/>
          <w:lang w:eastAsia="en-US"/>
        </w:rPr>
        <w:t>շխատանքների</w:t>
      </w:r>
      <w:r w:rsidR="001B6591" w:rsidRPr="004B2068">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գնման</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գինը</w:t>
      </w:r>
      <w:r w:rsidR="00FF3E3D" w:rsidRPr="00F6799D">
        <w:rPr>
          <w:rFonts w:ascii="GHEA Grapalat" w:hAnsi="GHEA Grapalat" w:cs="Sylfaen"/>
          <w:sz w:val="20"/>
          <w:szCs w:val="24"/>
          <w:lang w:val="af-ZA" w:eastAsia="en-US"/>
        </w:rPr>
        <w:t xml:space="preserve"> </w:t>
      </w:r>
      <w:r w:rsidR="00FF3E3D" w:rsidRPr="00F6799D">
        <w:rPr>
          <w:rFonts w:ascii="GHEA Grapalat" w:hAnsi="GHEA Grapalat" w:cs="Sylfaen"/>
          <w:sz w:val="20"/>
          <w:szCs w:val="24"/>
          <w:lang w:val="ru-RU" w:eastAsia="en-US"/>
        </w:rPr>
        <w:t>կամ</w:t>
      </w:r>
      <w:r w:rsidR="00FF3E3D" w:rsidRPr="00F6799D">
        <w:rPr>
          <w:rFonts w:ascii="GHEA Grapalat" w:hAnsi="GHEA Grapalat" w:cs="Sylfaen"/>
          <w:sz w:val="20"/>
          <w:szCs w:val="24"/>
          <w:lang w:val="af-ZA" w:eastAsia="en-US"/>
        </w:rPr>
        <w:t xml:space="preserve"> </w:t>
      </w:r>
      <w:r w:rsidR="00FF3E3D" w:rsidRPr="00F6799D">
        <w:rPr>
          <w:rFonts w:ascii="GHEA Grapalat" w:hAnsi="GHEA Grapalat" w:cs="Sylfaen"/>
          <w:sz w:val="20"/>
          <w:szCs w:val="24"/>
          <w:lang w:val="ru-RU" w:eastAsia="en-US"/>
        </w:rPr>
        <w:t>գնումն</w:t>
      </w:r>
      <w:r w:rsidR="00FF3E3D" w:rsidRPr="00F6799D">
        <w:rPr>
          <w:rFonts w:ascii="GHEA Grapalat" w:hAnsi="GHEA Grapalat" w:cs="Sylfaen"/>
          <w:sz w:val="20"/>
          <w:szCs w:val="24"/>
          <w:lang w:val="af-ZA" w:eastAsia="en-US"/>
        </w:rPr>
        <w:t xml:space="preserve"> </w:t>
      </w:r>
      <w:r w:rsidR="00FF3E3D" w:rsidRPr="00F6799D">
        <w:rPr>
          <w:rFonts w:ascii="GHEA Grapalat" w:hAnsi="GHEA Grapalat" w:cs="Sylfaen"/>
          <w:sz w:val="20"/>
          <w:szCs w:val="24"/>
          <w:lang w:val="ru-RU" w:eastAsia="en-US"/>
        </w:rPr>
        <w:t>իրականացվում</w:t>
      </w:r>
      <w:r w:rsidR="00FF3E3D" w:rsidRPr="00F6799D">
        <w:rPr>
          <w:rFonts w:ascii="GHEA Grapalat" w:hAnsi="GHEA Grapalat" w:cs="Sylfaen"/>
          <w:sz w:val="20"/>
          <w:szCs w:val="24"/>
          <w:lang w:val="af-ZA" w:eastAsia="en-US"/>
        </w:rPr>
        <w:t xml:space="preserve"> </w:t>
      </w:r>
      <w:r w:rsidR="00FF3E3D" w:rsidRPr="00F6799D">
        <w:rPr>
          <w:rFonts w:ascii="GHEA Grapalat" w:hAnsi="GHEA Grapalat" w:cs="Sylfaen"/>
          <w:sz w:val="20"/>
          <w:szCs w:val="24"/>
          <w:lang w:val="ru-RU" w:eastAsia="en-US"/>
        </w:rPr>
        <w:t>է</w:t>
      </w:r>
      <w:r w:rsidR="00FF3E3D" w:rsidRPr="00F6799D">
        <w:rPr>
          <w:rFonts w:ascii="GHEA Grapalat" w:hAnsi="GHEA Grapalat" w:cs="Sylfaen"/>
          <w:sz w:val="20"/>
          <w:szCs w:val="24"/>
          <w:lang w:val="af-ZA" w:eastAsia="en-US"/>
        </w:rPr>
        <w:t xml:space="preserve"> </w:t>
      </w:r>
      <w:r w:rsidR="00FF3E3D" w:rsidRPr="00F6799D">
        <w:rPr>
          <w:rFonts w:ascii="GHEA Grapalat" w:hAnsi="GHEA Grapalat" w:cs="Sylfaen"/>
          <w:sz w:val="20"/>
          <w:szCs w:val="24"/>
          <w:lang w:val="ru-RU" w:eastAsia="en-US"/>
        </w:rPr>
        <w:t>Օրենքի</w:t>
      </w:r>
      <w:r w:rsidR="00FF3E3D" w:rsidRPr="00F6799D">
        <w:rPr>
          <w:rFonts w:ascii="GHEA Grapalat" w:hAnsi="GHEA Grapalat" w:cs="Sylfaen"/>
          <w:sz w:val="20"/>
          <w:szCs w:val="24"/>
          <w:lang w:val="af-ZA" w:eastAsia="en-US"/>
        </w:rPr>
        <w:t xml:space="preserve"> 15-</w:t>
      </w:r>
      <w:r w:rsidR="00FF3E3D" w:rsidRPr="00F6799D">
        <w:rPr>
          <w:rFonts w:ascii="GHEA Grapalat" w:hAnsi="GHEA Grapalat" w:cs="Sylfaen"/>
          <w:sz w:val="20"/>
          <w:szCs w:val="24"/>
          <w:lang w:val="ru-RU" w:eastAsia="en-US"/>
        </w:rPr>
        <w:t>րդ</w:t>
      </w:r>
      <w:r w:rsidR="00FF3E3D" w:rsidRPr="00F6799D">
        <w:rPr>
          <w:rFonts w:ascii="GHEA Grapalat" w:hAnsi="GHEA Grapalat" w:cs="Sylfaen"/>
          <w:sz w:val="20"/>
          <w:szCs w:val="24"/>
          <w:lang w:val="af-ZA" w:eastAsia="en-US"/>
        </w:rPr>
        <w:t xml:space="preserve"> </w:t>
      </w:r>
      <w:r w:rsidR="00FF3E3D" w:rsidRPr="00F6799D">
        <w:rPr>
          <w:rFonts w:ascii="GHEA Grapalat" w:hAnsi="GHEA Grapalat" w:cs="Sylfaen"/>
          <w:sz w:val="20"/>
          <w:szCs w:val="24"/>
          <w:lang w:val="ru-RU" w:eastAsia="en-US"/>
        </w:rPr>
        <w:t>հոդվածի</w:t>
      </w:r>
      <w:r w:rsidR="00FF3E3D" w:rsidRPr="00F6799D">
        <w:rPr>
          <w:rFonts w:ascii="GHEA Grapalat" w:hAnsi="GHEA Grapalat" w:cs="Sylfaen"/>
          <w:sz w:val="20"/>
          <w:szCs w:val="24"/>
          <w:lang w:val="af-ZA" w:eastAsia="en-US"/>
        </w:rPr>
        <w:t xml:space="preserve"> 6-</w:t>
      </w:r>
      <w:r w:rsidR="00FF3E3D" w:rsidRPr="00F6799D">
        <w:rPr>
          <w:rFonts w:ascii="GHEA Grapalat" w:hAnsi="GHEA Grapalat" w:cs="Sylfaen"/>
          <w:sz w:val="20"/>
          <w:szCs w:val="24"/>
          <w:lang w:val="ru-RU" w:eastAsia="en-US"/>
        </w:rPr>
        <w:t>րդ</w:t>
      </w:r>
      <w:r w:rsidR="00FF3E3D" w:rsidRPr="00F6799D">
        <w:rPr>
          <w:rFonts w:ascii="GHEA Grapalat" w:hAnsi="GHEA Grapalat" w:cs="Sylfaen"/>
          <w:sz w:val="20"/>
          <w:szCs w:val="24"/>
          <w:lang w:val="af-ZA" w:eastAsia="en-US"/>
        </w:rPr>
        <w:t xml:space="preserve"> </w:t>
      </w:r>
      <w:r w:rsidR="00FF3E3D" w:rsidRPr="00F6799D">
        <w:rPr>
          <w:rFonts w:ascii="GHEA Grapalat" w:hAnsi="GHEA Grapalat" w:cs="Sylfaen"/>
          <w:sz w:val="20"/>
          <w:szCs w:val="24"/>
          <w:lang w:val="ru-RU" w:eastAsia="en-US"/>
        </w:rPr>
        <w:t>մասի</w:t>
      </w:r>
      <w:r w:rsidR="00FF3E3D" w:rsidRPr="00F6799D">
        <w:rPr>
          <w:rFonts w:ascii="GHEA Grapalat" w:hAnsi="GHEA Grapalat" w:cs="Sylfaen"/>
          <w:sz w:val="20"/>
          <w:szCs w:val="24"/>
          <w:lang w:val="af-ZA" w:eastAsia="en-US"/>
        </w:rPr>
        <w:t xml:space="preserve"> </w:t>
      </w:r>
      <w:r w:rsidR="00FF3E3D" w:rsidRPr="00F6799D">
        <w:rPr>
          <w:rFonts w:ascii="GHEA Grapalat" w:hAnsi="GHEA Grapalat" w:cs="Sylfaen"/>
          <w:sz w:val="20"/>
          <w:szCs w:val="24"/>
          <w:lang w:val="ru-RU" w:eastAsia="en-US"/>
        </w:rPr>
        <w:t>հիման</w:t>
      </w:r>
      <w:r w:rsidR="00FF3E3D" w:rsidRPr="00F6799D">
        <w:rPr>
          <w:rFonts w:ascii="GHEA Grapalat" w:hAnsi="GHEA Grapalat" w:cs="Sylfaen"/>
          <w:sz w:val="20"/>
          <w:szCs w:val="24"/>
          <w:lang w:val="af-ZA" w:eastAsia="en-US"/>
        </w:rPr>
        <w:t xml:space="preserve"> </w:t>
      </w:r>
      <w:r w:rsidR="00FF3E3D" w:rsidRPr="00F6799D">
        <w:rPr>
          <w:rFonts w:ascii="GHEA Grapalat" w:hAnsi="GHEA Grapalat" w:cs="Sylfaen"/>
          <w:sz w:val="20"/>
          <w:szCs w:val="24"/>
          <w:lang w:val="ru-RU" w:eastAsia="en-US"/>
        </w:rPr>
        <w:t>վրա</w:t>
      </w:r>
      <w:r w:rsidR="009B6D58" w:rsidRPr="00F6799D">
        <w:rPr>
          <w:rFonts w:ascii="GHEA Grapalat" w:hAnsi="GHEA Grapalat" w:cs="Sylfaen"/>
          <w:sz w:val="20"/>
          <w:szCs w:val="24"/>
          <w:lang w:val="ru-RU" w:eastAsia="en-US"/>
        </w:rPr>
        <w:t>՝</w:t>
      </w:r>
      <w:r w:rsidR="009B6D58" w:rsidRPr="005E1F72">
        <w:rPr>
          <w:rFonts w:ascii="GHEA Grapalat" w:hAnsi="GHEA Grapalat" w:cs="Sylfaen"/>
          <w:sz w:val="20"/>
          <w:szCs w:val="24"/>
          <w:lang w:val="af-ZA" w:eastAsia="en-US"/>
        </w:rPr>
        <w:t xml:space="preserve"> </w:t>
      </w:r>
    </w:p>
    <w:p w14:paraId="22CCE545" w14:textId="6E5CBEFC"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ա</w:t>
      </w:r>
      <w:r w:rsidRPr="005E1F72">
        <w:rPr>
          <w:rFonts w:ascii="GHEA Grapalat" w:hAnsi="GHEA Grapalat" w:cs="Sylfaen"/>
          <w:sz w:val="20"/>
          <w:szCs w:val="24"/>
          <w:lang w:val="af-ZA" w:eastAsia="en-US"/>
        </w:rPr>
        <w:t xml:space="preserve">. </w:t>
      </w:r>
      <w:r w:rsidR="00E34189">
        <w:rPr>
          <w:rFonts w:ascii="GHEA Grapalat" w:hAnsi="GHEA Grapalat" w:cs="Sylfaen"/>
          <w:sz w:val="20"/>
          <w:szCs w:val="24"/>
          <w:lang w:val="hy-AM" w:eastAsia="en-US"/>
        </w:rPr>
        <w:t>ընտրված</w:t>
      </w:r>
      <w:r w:rsidR="00E34189"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FD2748"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նպատակով</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պայման</w:t>
      </w:r>
      <w:r w:rsidRPr="005E1F72">
        <w:rPr>
          <w:rFonts w:ascii="GHEA Grapalat" w:hAnsi="GHEA Grapalat" w:cs="Sylfaen"/>
          <w:sz w:val="20"/>
          <w:szCs w:val="24"/>
          <w:lang w:val="af-ZA" w:eastAsia="en-US"/>
        </w:rPr>
        <w:softHyphen/>
      </w:r>
      <w:r w:rsidRPr="005E1F72">
        <w:rPr>
          <w:rFonts w:ascii="GHEA Grapalat" w:hAnsi="GHEA Grapalat" w:cs="Sylfaen"/>
          <w:sz w:val="20"/>
          <w:szCs w:val="24"/>
          <w:lang w:val="ru-RU" w:eastAsia="en-US"/>
        </w:rPr>
        <w:t>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w:t>
      </w:r>
      <w:r w:rsidR="00FD2748"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հետ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եթե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w:t>
      </w:r>
      <w:r w:rsidR="00FD2748"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համապատասխան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լիազորություն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ունեցող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ներկայացուցիչները</w:t>
      </w:r>
      <w:r w:rsidRPr="005E1F72">
        <w:rPr>
          <w:rFonts w:ascii="GHEA Grapalat" w:hAnsi="GHEA Grapalat" w:cs="Sylfaen"/>
          <w:sz w:val="20"/>
          <w:szCs w:val="24"/>
          <w:lang w:val="af-ZA" w:eastAsia="en-US"/>
        </w:rPr>
        <w:t>),</w:t>
      </w:r>
    </w:p>
    <w:p w14:paraId="29845ACA" w14:textId="7892A3DA"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բավարար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գնահատված</w:t>
      </w:r>
      <w:r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հայտեր</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ներկայացրած</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բոլոր</w:t>
      </w:r>
      <w:r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 xml:space="preserve">պայմանների, տևողության,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559BBF3D" w14:textId="77777777"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304686B" w14:textId="77777777"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6B26A1DE" w14:textId="2021F806"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ե</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սահմանված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լրանալու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ըստ</w:t>
      </w:r>
      <w:r w:rsidR="00F4506C">
        <w:rPr>
          <w:rFonts w:ascii="GHEA Grapalat" w:hAnsi="GHEA Grapalat" w:cs="Sylfaen"/>
          <w:sz w:val="20"/>
          <w:szCs w:val="24"/>
          <w:lang w:val="hy-AM" w:eastAsia="en-US"/>
        </w:rPr>
        <w:t xml:space="preserve"> դրան ներկա</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00A11BD0">
        <w:rPr>
          <w:rFonts w:ascii="GHEA Grapalat" w:hAnsi="GHEA Grapalat" w:cs="Sylfaen"/>
          <w:sz w:val="20"/>
          <w:szCs w:val="24"/>
          <w:lang w:val="hy-AM" w:eastAsia="en-US"/>
        </w:rPr>
        <w:t>որոնք չեն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գերազանցում</w:t>
      </w:r>
      <w:r w:rsidR="00AB1DD6">
        <w:rPr>
          <w:rFonts w:ascii="GHEA Grapalat" w:hAnsi="GHEA Grapalat" w:cs="Sylfaen"/>
          <w:sz w:val="20"/>
          <w:szCs w:val="24"/>
          <w:lang w:val="hy-AM" w:eastAsia="en-US"/>
        </w:rPr>
        <w:t xml:space="preserve"> գնման գինը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որոշվում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հայտարարվում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00AB1DD6">
        <w:rPr>
          <w:rFonts w:ascii="GHEA Grapalat" w:hAnsi="GHEA Grapalat" w:cs="Sylfaen"/>
          <w:sz w:val="20"/>
          <w:szCs w:val="24"/>
          <w:lang w:val="hy-AM" w:eastAsia="en-US"/>
        </w:rPr>
        <w:t>ընտրված</w:t>
      </w:r>
      <w:r w:rsidR="00AB1DD6"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ասնակիցները</w:t>
      </w:r>
      <w:r w:rsidRPr="005E1F72">
        <w:rPr>
          <w:rFonts w:ascii="GHEA Grapalat" w:hAnsi="GHEA Grapalat" w:cs="Sylfaen"/>
          <w:sz w:val="20"/>
          <w:szCs w:val="24"/>
          <w:lang w:val="af-ZA" w:eastAsia="en-US"/>
        </w:rPr>
        <w:t>,</w:t>
      </w:r>
    </w:p>
    <w:p w14:paraId="5F00495D" w14:textId="30407A66" w:rsidR="008011E4" w:rsidRDefault="009B6D58" w:rsidP="00EE5DD1">
      <w:pPr>
        <w:shd w:val="clear" w:color="auto" w:fill="FFFFFF"/>
        <w:ind w:firstLine="375"/>
        <w:jc w:val="both"/>
        <w:rPr>
          <w:rFonts w:ascii="Cambria Math" w:hAnsi="Cambria Math" w:cs="Sylfaen"/>
          <w:sz w:val="20"/>
          <w:lang w:val="hy-AM"/>
        </w:rPr>
      </w:pPr>
      <w:r w:rsidRPr="005E1F72">
        <w:rPr>
          <w:rFonts w:ascii="GHEA Grapalat" w:hAnsi="GHEA Grapalat" w:cs="Sylfaen"/>
          <w:sz w:val="20"/>
          <w:lang w:val="ru-RU"/>
        </w:rPr>
        <w:t>զ</w:t>
      </w:r>
      <w:r w:rsidRPr="005E1F72">
        <w:rPr>
          <w:rFonts w:ascii="GHEA Grapalat" w:hAnsi="GHEA Grapalat" w:cs="Sylfaen"/>
          <w:sz w:val="20"/>
          <w:lang w:val="af-ZA"/>
        </w:rPr>
        <w:t xml:space="preserve">. </w:t>
      </w:r>
      <w:r w:rsidR="00021C9D" w:rsidRPr="005E1F72">
        <w:rPr>
          <w:rFonts w:ascii="GHEA Grapalat" w:hAnsi="GHEA Grapalat" w:cs="Sylfaen"/>
          <w:sz w:val="20"/>
          <w:lang w:val="af-ZA"/>
        </w:rPr>
        <w:t xml:space="preserve"> </w:t>
      </w:r>
      <w:r w:rsidR="00021C9D" w:rsidRPr="00B01C80">
        <w:rPr>
          <w:rFonts w:ascii="GHEA Grapalat" w:hAnsi="GHEA Grapalat" w:cs="Sylfaen"/>
          <w:sz w:val="20"/>
          <w:lang w:val="ru-RU"/>
        </w:rPr>
        <w:t>բանակցությունների</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համար</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սահմանված</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վերջնաժամկետը</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լրանալու</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պահին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եթե</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դրան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ներկա</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մասնակիցների</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ներկայացրած</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գները</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գերազանցում</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են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գնման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գինը</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ապա</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գնահատող</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հանձնաժողովը</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կարող</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է</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բանակցությունների</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արդյունքում</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ցածր</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գնային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առաջարկ</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ներկայացրած</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մասնակցին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հայտարարել</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ընտրված</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մասնակից՝</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պայմանով</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որ</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վերջինիս</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հետ</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կնքվող</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պայմանագրով</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նախատեսված</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կողմերի</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իրավունքներն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ու</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պարտականություններն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ուժի</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մեջ</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են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մտնում</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գնման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գինը</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գերազանցող</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չափով</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լրացուցիչ</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ֆինանսական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միջոցներ</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նախատեսվելու</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և</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դրա</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հիման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վրա</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կողմերի</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միջև</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համաձայնագիր</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կնքելու</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դեպքում</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Ընդ</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որում</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համաձայնագիրը</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կնքվում</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է</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լրացուցիչ</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ֆինանսական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միջոցները</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նախատեսվելուն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հաջորդող</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տասնհինգ</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աշխատանքային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օրվա</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ընթացքում՝</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աշխատանքի</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կատարման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ժամկետները</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երկարաձգելով</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պայմանագրի</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կնքման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օրվանից</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մինչև</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համաձայնագրի</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կնքման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օրն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ընկած</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ժամանակահատվածով</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Սույն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պարբերության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համաձայն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կնքված</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պայմանագիրը</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լուծվում</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է</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եթե</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կնքելուն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հաջորդող</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վաթսուն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օրացուցային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օրվա</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ընթացքում</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լրացուցիչ</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ֆինանսական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միջոցներ</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չեն</w:t>
      </w:r>
      <w:r w:rsidR="00021C9D" w:rsidRPr="00B01C80">
        <w:rPr>
          <w:rFonts w:ascii="GHEA Grapalat" w:hAnsi="GHEA Grapalat" w:cs="Sylfaen"/>
          <w:sz w:val="20"/>
          <w:lang w:val="af-ZA"/>
        </w:rPr>
        <w:t xml:space="preserve"> </w:t>
      </w:r>
      <w:r w:rsidR="00021C9D" w:rsidRPr="00B01C80">
        <w:rPr>
          <w:rFonts w:ascii="GHEA Grapalat" w:hAnsi="GHEA Grapalat" w:cs="Sylfaen"/>
          <w:sz w:val="20"/>
          <w:lang w:val="ru-RU"/>
        </w:rPr>
        <w:t>նախատեսվում</w:t>
      </w:r>
      <w:r w:rsidR="008011E4">
        <w:rPr>
          <w:rFonts w:ascii="Cambria Math" w:hAnsi="Cambria Math" w:cs="Sylfaen"/>
          <w:sz w:val="20"/>
          <w:lang w:val="hy-AM"/>
        </w:rPr>
        <w:t>:</w:t>
      </w:r>
    </w:p>
    <w:p w14:paraId="33D6AAA6" w14:textId="77777777" w:rsidR="008011E4" w:rsidRPr="00616808" w:rsidRDefault="008011E4" w:rsidP="008011E4">
      <w:pPr>
        <w:shd w:val="clear" w:color="auto" w:fill="FFFFFF"/>
        <w:ind w:firstLine="375"/>
        <w:jc w:val="both"/>
        <w:rPr>
          <w:rFonts w:ascii="GHEA Grapalat" w:hAnsi="GHEA Grapalat" w:cs="Sylfaen"/>
          <w:sz w:val="20"/>
          <w:lang w:val="hy-AM"/>
        </w:rPr>
      </w:pPr>
      <w:r w:rsidRPr="00640568">
        <w:rPr>
          <w:rFonts w:ascii="GHEA Grapalat" w:hAnsi="GHEA Grapalat" w:cs="Sylfaen"/>
          <w:sz w:val="20"/>
          <w:lang w:val="hy-AM"/>
        </w:rPr>
        <w:t>Սույն</w:t>
      </w:r>
      <w:r w:rsidRPr="004B72E3">
        <w:rPr>
          <w:rFonts w:ascii="GHEA Grapalat" w:hAnsi="GHEA Grapalat" w:cs="Sylfaen"/>
          <w:sz w:val="20"/>
          <w:lang w:val="af-ZA"/>
        </w:rPr>
        <w:t xml:space="preserve"> </w:t>
      </w:r>
      <w:r w:rsidRPr="00640568">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40568">
        <w:rPr>
          <w:rFonts w:ascii="GHEA Grapalat" w:hAnsi="GHEA Grapalat" w:cs="Sylfaen"/>
          <w:sz w:val="20"/>
          <w:lang w:val="hy-AM"/>
        </w:rPr>
        <w:t>պահանջները</w:t>
      </w:r>
      <w:r w:rsidRPr="004B72E3">
        <w:rPr>
          <w:rFonts w:ascii="GHEA Grapalat" w:hAnsi="GHEA Grapalat" w:cs="Sylfaen"/>
          <w:sz w:val="20"/>
          <w:lang w:val="af-ZA"/>
        </w:rPr>
        <w:t xml:space="preserve"> </w:t>
      </w:r>
      <w:r w:rsidRPr="00640568">
        <w:rPr>
          <w:rFonts w:ascii="GHEA Grapalat" w:hAnsi="GHEA Grapalat" w:cs="Sylfaen"/>
          <w:sz w:val="20"/>
          <w:lang w:val="hy-AM"/>
        </w:rPr>
        <w:t>չեն</w:t>
      </w:r>
      <w:r w:rsidRPr="004B72E3">
        <w:rPr>
          <w:rFonts w:ascii="GHEA Grapalat" w:hAnsi="GHEA Grapalat" w:cs="Sylfaen"/>
          <w:sz w:val="20"/>
          <w:lang w:val="af-ZA"/>
        </w:rPr>
        <w:t xml:space="preserve"> </w:t>
      </w:r>
      <w:r w:rsidRPr="00640568">
        <w:rPr>
          <w:rFonts w:ascii="GHEA Grapalat" w:hAnsi="GHEA Grapalat" w:cs="Sylfaen"/>
          <w:sz w:val="20"/>
          <w:lang w:val="hy-AM"/>
        </w:rPr>
        <w:t>կիրառվում</w:t>
      </w:r>
      <w:r w:rsidRPr="004B72E3">
        <w:rPr>
          <w:rFonts w:ascii="GHEA Grapalat" w:hAnsi="GHEA Grapalat" w:cs="Sylfaen"/>
          <w:sz w:val="20"/>
          <w:lang w:val="af-ZA"/>
        </w:rPr>
        <w:t xml:space="preserve"> </w:t>
      </w:r>
      <w:r w:rsidRPr="00640568">
        <w:rPr>
          <w:rFonts w:ascii="GHEA Grapalat" w:hAnsi="GHEA Grapalat" w:cs="Sylfaen"/>
          <w:sz w:val="20"/>
          <w:lang w:val="hy-AM"/>
        </w:rPr>
        <w:t>այն</w:t>
      </w:r>
      <w:r w:rsidRPr="004B72E3">
        <w:rPr>
          <w:rFonts w:ascii="GHEA Grapalat" w:hAnsi="GHEA Grapalat" w:cs="Sylfaen"/>
          <w:sz w:val="20"/>
          <w:lang w:val="af-ZA"/>
        </w:rPr>
        <w:t xml:space="preserve"> </w:t>
      </w:r>
      <w:r w:rsidRPr="00640568">
        <w:rPr>
          <w:rFonts w:ascii="GHEA Grapalat" w:hAnsi="GHEA Grapalat" w:cs="Sylfaen"/>
          <w:sz w:val="20"/>
          <w:lang w:val="hy-AM"/>
        </w:rPr>
        <w:t>դեպքում</w:t>
      </w:r>
      <w:r w:rsidRPr="004B72E3">
        <w:rPr>
          <w:rFonts w:ascii="GHEA Grapalat" w:hAnsi="GHEA Grapalat" w:cs="Sylfaen"/>
          <w:sz w:val="20"/>
          <w:lang w:val="af-ZA"/>
        </w:rPr>
        <w:t xml:space="preserve">, </w:t>
      </w:r>
      <w:r w:rsidRPr="00640568">
        <w:rPr>
          <w:rFonts w:ascii="GHEA Grapalat" w:hAnsi="GHEA Grapalat" w:cs="Sylfaen"/>
          <w:sz w:val="20"/>
          <w:lang w:val="hy-AM"/>
        </w:rPr>
        <w:t>երբ</w:t>
      </w:r>
      <w:r w:rsidRPr="004B72E3">
        <w:rPr>
          <w:rFonts w:ascii="GHEA Grapalat" w:hAnsi="GHEA Grapalat" w:cs="Sylfaen"/>
          <w:sz w:val="20"/>
          <w:lang w:val="af-ZA"/>
        </w:rPr>
        <w:t xml:space="preserve"> </w:t>
      </w:r>
      <w:r w:rsidRPr="00640568">
        <w:rPr>
          <w:rFonts w:ascii="GHEA Grapalat" w:hAnsi="GHEA Grapalat" w:cs="Sylfaen"/>
          <w:sz w:val="20"/>
          <w:lang w:val="hy-AM"/>
        </w:rPr>
        <w:t>հայտ</w:t>
      </w:r>
      <w:r w:rsidRPr="004B72E3">
        <w:rPr>
          <w:rFonts w:ascii="GHEA Grapalat" w:hAnsi="GHEA Grapalat" w:cs="Sylfaen"/>
          <w:sz w:val="20"/>
          <w:lang w:val="af-ZA"/>
        </w:rPr>
        <w:t xml:space="preserve"> </w:t>
      </w:r>
      <w:r w:rsidRPr="00640568">
        <w:rPr>
          <w:rFonts w:ascii="GHEA Grapalat" w:hAnsi="GHEA Grapalat" w:cs="Sylfaen"/>
          <w:sz w:val="20"/>
          <w:lang w:val="hy-AM"/>
        </w:rPr>
        <w:t>է</w:t>
      </w:r>
      <w:r w:rsidRPr="004B72E3">
        <w:rPr>
          <w:rFonts w:ascii="GHEA Grapalat" w:hAnsi="GHEA Grapalat" w:cs="Sylfaen"/>
          <w:sz w:val="20"/>
          <w:lang w:val="af-ZA"/>
        </w:rPr>
        <w:t xml:space="preserve"> </w:t>
      </w:r>
      <w:r w:rsidRPr="00640568">
        <w:rPr>
          <w:rFonts w:ascii="GHEA Grapalat" w:hAnsi="GHEA Grapalat" w:cs="Sylfaen"/>
          <w:sz w:val="20"/>
          <w:lang w:val="hy-AM"/>
        </w:rPr>
        <w:t>ներկայացել</w:t>
      </w:r>
      <w:r w:rsidRPr="004B72E3">
        <w:rPr>
          <w:rFonts w:ascii="GHEA Grapalat" w:hAnsi="GHEA Grapalat" w:cs="Sylfaen"/>
          <w:sz w:val="20"/>
          <w:lang w:val="af-ZA"/>
        </w:rPr>
        <w:t xml:space="preserve"> </w:t>
      </w:r>
      <w:r w:rsidRPr="00640568">
        <w:rPr>
          <w:rFonts w:ascii="GHEA Grapalat" w:hAnsi="GHEA Grapalat" w:cs="Sylfaen"/>
          <w:sz w:val="20"/>
          <w:lang w:val="hy-AM"/>
        </w:rPr>
        <w:t>մեկ</w:t>
      </w:r>
      <w:r w:rsidRPr="004B72E3">
        <w:rPr>
          <w:rFonts w:ascii="GHEA Grapalat" w:hAnsi="GHEA Grapalat" w:cs="Sylfaen"/>
          <w:sz w:val="20"/>
          <w:lang w:val="af-ZA"/>
        </w:rPr>
        <w:t xml:space="preserve"> </w:t>
      </w:r>
      <w:r w:rsidRPr="00640568">
        <w:rPr>
          <w:rFonts w:ascii="GHEA Grapalat" w:hAnsi="GHEA Grapalat" w:cs="Sylfaen"/>
          <w:sz w:val="20"/>
          <w:lang w:val="hy-AM"/>
        </w:rPr>
        <w:t>մասնակից</w:t>
      </w:r>
      <w:r w:rsidRPr="004B72E3">
        <w:rPr>
          <w:rFonts w:ascii="GHEA Grapalat" w:hAnsi="GHEA Grapalat" w:cs="Sylfaen"/>
          <w:sz w:val="20"/>
          <w:lang w:val="af-ZA"/>
        </w:rPr>
        <w:t xml:space="preserve"> </w:t>
      </w:r>
      <w:r w:rsidRPr="00640568">
        <w:rPr>
          <w:rFonts w:ascii="GHEA Grapalat" w:hAnsi="GHEA Grapalat" w:cs="Sylfaen"/>
          <w:sz w:val="20"/>
          <w:lang w:val="hy-AM"/>
        </w:rPr>
        <w:t>կամ</w:t>
      </w:r>
      <w:r w:rsidRPr="004B72E3">
        <w:rPr>
          <w:rFonts w:ascii="GHEA Grapalat" w:hAnsi="GHEA Grapalat" w:cs="Sylfaen"/>
          <w:sz w:val="20"/>
          <w:lang w:val="af-ZA"/>
        </w:rPr>
        <w:t xml:space="preserve"> </w:t>
      </w:r>
      <w:r w:rsidRPr="00640568">
        <w:rPr>
          <w:rFonts w:ascii="GHEA Grapalat" w:hAnsi="GHEA Grapalat" w:cs="Sylfaen"/>
          <w:sz w:val="20"/>
          <w:lang w:val="hy-AM"/>
        </w:rPr>
        <w:t>հրավերի</w:t>
      </w:r>
      <w:r w:rsidRPr="004B72E3">
        <w:rPr>
          <w:rFonts w:ascii="GHEA Grapalat" w:hAnsi="GHEA Grapalat" w:cs="Sylfaen"/>
          <w:sz w:val="20"/>
          <w:lang w:val="af-ZA"/>
        </w:rPr>
        <w:t xml:space="preserve"> </w:t>
      </w:r>
      <w:r w:rsidRPr="00640568">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40568">
        <w:rPr>
          <w:rFonts w:ascii="GHEA Grapalat" w:hAnsi="GHEA Grapalat" w:cs="Sylfaen"/>
          <w:sz w:val="20"/>
          <w:lang w:val="hy-AM"/>
        </w:rPr>
        <w:t>բավարար</w:t>
      </w:r>
      <w:r w:rsidRPr="004B72E3">
        <w:rPr>
          <w:rFonts w:ascii="GHEA Grapalat" w:hAnsi="GHEA Grapalat" w:cs="Sylfaen"/>
          <w:sz w:val="20"/>
          <w:lang w:val="af-ZA"/>
        </w:rPr>
        <w:t xml:space="preserve"> </w:t>
      </w:r>
      <w:r w:rsidRPr="00640568">
        <w:rPr>
          <w:rFonts w:ascii="GHEA Grapalat" w:hAnsi="GHEA Grapalat" w:cs="Sylfaen"/>
          <w:sz w:val="20"/>
          <w:lang w:val="hy-AM"/>
        </w:rPr>
        <w:t>է</w:t>
      </w:r>
      <w:r w:rsidRPr="004B72E3">
        <w:rPr>
          <w:rFonts w:ascii="GHEA Grapalat" w:hAnsi="GHEA Grapalat" w:cs="Sylfaen"/>
          <w:sz w:val="20"/>
          <w:lang w:val="af-ZA"/>
        </w:rPr>
        <w:t xml:space="preserve"> </w:t>
      </w:r>
      <w:r w:rsidRPr="00640568">
        <w:rPr>
          <w:rFonts w:ascii="GHEA Grapalat" w:hAnsi="GHEA Grapalat" w:cs="Sylfaen"/>
          <w:sz w:val="20"/>
          <w:lang w:val="hy-AM"/>
        </w:rPr>
        <w:t>գնահատվել</w:t>
      </w:r>
      <w:r w:rsidRPr="004B72E3">
        <w:rPr>
          <w:rFonts w:ascii="GHEA Grapalat" w:hAnsi="GHEA Grapalat" w:cs="Sylfaen"/>
          <w:sz w:val="20"/>
          <w:lang w:val="af-ZA"/>
        </w:rPr>
        <w:t xml:space="preserve"> </w:t>
      </w:r>
      <w:r w:rsidRPr="00640568">
        <w:rPr>
          <w:rFonts w:ascii="GHEA Grapalat" w:hAnsi="GHEA Grapalat" w:cs="Sylfaen"/>
          <w:sz w:val="20"/>
          <w:lang w:val="hy-AM"/>
        </w:rPr>
        <w:t>միայն</w:t>
      </w:r>
      <w:r w:rsidRPr="004B72E3">
        <w:rPr>
          <w:rFonts w:ascii="GHEA Grapalat" w:hAnsi="GHEA Grapalat" w:cs="Sylfaen"/>
          <w:sz w:val="20"/>
          <w:lang w:val="af-ZA"/>
        </w:rPr>
        <w:t xml:space="preserve"> </w:t>
      </w:r>
      <w:r w:rsidRPr="00640568">
        <w:rPr>
          <w:rFonts w:ascii="GHEA Grapalat" w:hAnsi="GHEA Grapalat" w:cs="Sylfaen"/>
          <w:sz w:val="20"/>
          <w:lang w:val="hy-AM"/>
        </w:rPr>
        <w:t>մեկ</w:t>
      </w:r>
      <w:r w:rsidRPr="004B72E3">
        <w:rPr>
          <w:rFonts w:ascii="GHEA Grapalat" w:hAnsi="GHEA Grapalat" w:cs="Sylfaen"/>
          <w:sz w:val="20"/>
          <w:lang w:val="af-ZA"/>
        </w:rPr>
        <w:t xml:space="preserve"> </w:t>
      </w:r>
      <w:r w:rsidRPr="00640568">
        <w:rPr>
          <w:rFonts w:ascii="GHEA Grapalat" w:hAnsi="GHEA Grapalat" w:cs="Sylfaen"/>
          <w:sz w:val="20"/>
          <w:lang w:val="hy-AM"/>
        </w:rPr>
        <w:t>մասնակցի</w:t>
      </w:r>
      <w:r w:rsidRPr="004B72E3">
        <w:rPr>
          <w:rFonts w:ascii="GHEA Grapalat" w:hAnsi="GHEA Grapalat" w:cs="Sylfaen"/>
          <w:sz w:val="20"/>
          <w:lang w:val="af-ZA"/>
        </w:rPr>
        <w:t xml:space="preserve"> </w:t>
      </w:r>
      <w:r w:rsidRPr="00640568">
        <w:rPr>
          <w:rFonts w:ascii="GHEA Grapalat" w:hAnsi="GHEA Grapalat" w:cs="Sylfaen"/>
          <w:sz w:val="20"/>
          <w:lang w:val="hy-AM"/>
        </w:rPr>
        <w:t>հայտ</w:t>
      </w:r>
      <w:r w:rsidRPr="004B72E3">
        <w:rPr>
          <w:rFonts w:ascii="GHEA Grapalat" w:hAnsi="GHEA Grapalat" w:cs="Sylfaen"/>
          <w:sz w:val="20"/>
          <w:lang w:val="af-ZA"/>
        </w:rPr>
        <w:t>:</w:t>
      </w:r>
    </w:p>
    <w:p w14:paraId="441CA90D" w14:textId="34A46A41" w:rsidR="00387F66" w:rsidRPr="00616808" w:rsidRDefault="00387F66" w:rsidP="00EE5DD1">
      <w:pPr>
        <w:shd w:val="clear" w:color="auto" w:fill="FFFFFF"/>
        <w:ind w:firstLine="375"/>
        <w:jc w:val="both"/>
        <w:rPr>
          <w:rFonts w:ascii="GHEA Grapalat" w:hAnsi="GHEA Grapalat" w:cs="Sylfaen"/>
          <w:sz w:val="20"/>
          <w:lang w:val="hy-AM"/>
        </w:rPr>
      </w:pPr>
    </w:p>
    <w:p w14:paraId="1A8E24AD" w14:textId="228D193B" w:rsidR="00F6799D" w:rsidRDefault="00704862" w:rsidP="00EF3662">
      <w:pPr>
        <w:ind w:firstLine="708"/>
        <w:jc w:val="both"/>
        <w:rPr>
          <w:rFonts w:ascii="GHEA Grapalat" w:hAnsi="GHEA Grapalat" w:cs="Sylfaen"/>
          <w:sz w:val="20"/>
          <w:lang w:val="hy-AM"/>
        </w:rPr>
      </w:pPr>
      <w:r w:rsidRPr="00616808">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w:t>
      </w:r>
      <w:r w:rsidRPr="00704862">
        <w:rPr>
          <w:rFonts w:ascii="GHEA Grapalat" w:hAnsi="GHEA Grapalat" w:cs="Sylfaen"/>
          <w:sz w:val="20"/>
          <w:lang w:val="hy-AM"/>
        </w:rPr>
        <w:t>մ են գնման գին</w:t>
      </w:r>
      <w:r>
        <w:rPr>
          <w:rFonts w:ascii="GHEA Grapalat" w:hAnsi="GHEA Grapalat" w:cs="Sylfaen"/>
          <w:sz w:val="20"/>
          <w:lang w:val="hy-AM"/>
        </w:rPr>
        <w:t xml:space="preserve">ը, </w:t>
      </w:r>
      <w:r w:rsidR="00973FB1" w:rsidRPr="00616808">
        <w:rPr>
          <w:rFonts w:ascii="GHEA Grapalat" w:hAnsi="GHEA Grapalat" w:cs="Sylfaen"/>
          <w:sz w:val="20"/>
          <w:lang w:val="hy-AM"/>
        </w:rPr>
        <w:t>կամ</w:t>
      </w:r>
      <w:r w:rsidR="00973FB1" w:rsidRPr="005E1F72">
        <w:rPr>
          <w:rFonts w:ascii="GHEA Grapalat" w:hAnsi="GHEA Grapalat" w:cs="Sylfaen"/>
          <w:sz w:val="20"/>
          <w:lang w:val="af-ZA"/>
        </w:rPr>
        <w:t xml:space="preserve"> </w:t>
      </w:r>
      <w:r w:rsidR="00973FB1" w:rsidRPr="00616808">
        <w:rPr>
          <w:rFonts w:ascii="GHEA Grapalat" w:hAnsi="GHEA Grapalat" w:cs="Sylfaen"/>
          <w:sz w:val="20"/>
          <w:lang w:val="hy-AM"/>
        </w:rPr>
        <w:t>նվազագույն</w:t>
      </w:r>
      <w:r w:rsidR="00973FB1" w:rsidRPr="005E1F72">
        <w:rPr>
          <w:rFonts w:ascii="GHEA Grapalat" w:hAnsi="GHEA Grapalat" w:cs="Sylfaen"/>
          <w:sz w:val="20"/>
          <w:lang w:val="af-ZA"/>
        </w:rPr>
        <w:t xml:space="preserve"> </w:t>
      </w:r>
      <w:r w:rsidR="00973FB1" w:rsidRPr="00616808">
        <w:rPr>
          <w:rFonts w:ascii="GHEA Grapalat" w:hAnsi="GHEA Grapalat" w:cs="Sylfaen"/>
          <w:sz w:val="20"/>
          <w:lang w:val="hy-AM"/>
        </w:rPr>
        <w:t>գները</w:t>
      </w:r>
      <w:r w:rsidR="00973FB1" w:rsidRPr="005E1F72">
        <w:rPr>
          <w:rFonts w:ascii="GHEA Grapalat" w:hAnsi="GHEA Grapalat" w:cs="Sylfaen"/>
          <w:sz w:val="20"/>
          <w:lang w:val="af-ZA"/>
        </w:rPr>
        <w:t xml:space="preserve"> </w:t>
      </w:r>
      <w:r w:rsidR="00973FB1" w:rsidRPr="00616808">
        <w:rPr>
          <w:rFonts w:ascii="GHEA Grapalat" w:hAnsi="GHEA Grapalat" w:cs="Sylfaen"/>
          <w:sz w:val="20"/>
          <w:lang w:val="hy-AM"/>
        </w:rPr>
        <w:t>հավասար</w:t>
      </w:r>
      <w:r w:rsidR="00973FB1" w:rsidRPr="005E1F72">
        <w:rPr>
          <w:rFonts w:ascii="GHEA Grapalat" w:hAnsi="GHEA Grapalat" w:cs="Sylfaen"/>
          <w:sz w:val="20"/>
          <w:lang w:val="af-ZA"/>
        </w:rPr>
        <w:t xml:space="preserve"> </w:t>
      </w:r>
      <w:r w:rsidR="00973FB1" w:rsidRPr="00616808">
        <w:rPr>
          <w:rFonts w:ascii="GHEA Grapalat" w:hAnsi="GHEA Grapalat" w:cs="Sylfaen"/>
          <w:sz w:val="20"/>
          <w:lang w:val="hy-AM"/>
        </w:rPr>
        <w:t>են</w:t>
      </w:r>
      <w:r w:rsidR="00973FB1" w:rsidRPr="005E1F72">
        <w:rPr>
          <w:rFonts w:ascii="GHEA Grapalat" w:hAnsi="GHEA Grapalat" w:cs="Sylfaen"/>
          <w:sz w:val="20"/>
          <w:lang w:val="af-ZA"/>
        </w:rPr>
        <w:t>,</w:t>
      </w:r>
      <w:r w:rsidR="009B6D58" w:rsidRPr="005E1F72">
        <w:rPr>
          <w:rFonts w:ascii="GHEA Grapalat" w:hAnsi="GHEA Grapalat" w:cs="Sylfaen"/>
          <w:sz w:val="20"/>
          <w:lang w:val="af-ZA"/>
        </w:rPr>
        <w:t xml:space="preserve"> </w:t>
      </w:r>
      <w:r w:rsidR="009B6D58" w:rsidRPr="00616808">
        <w:rPr>
          <w:rFonts w:ascii="GHEA Grapalat" w:hAnsi="GHEA Grapalat" w:cs="Sylfaen"/>
          <w:sz w:val="20"/>
          <w:lang w:val="hy-AM"/>
        </w:rPr>
        <w:t>գնման</w:t>
      </w:r>
      <w:r w:rsidR="009B6D58" w:rsidRPr="005E1F72">
        <w:rPr>
          <w:rFonts w:ascii="GHEA Grapalat" w:hAnsi="GHEA Grapalat" w:cs="Sylfaen"/>
          <w:sz w:val="20"/>
          <w:lang w:val="af-ZA"/>
        </w:rPr>
        <w:t xml:space="preserve"> </w:t>
      </w:r>
      <w:r w:rsidR="009B6D58" w:rsidRPr="00616808">
        <w:rPr>
          <w:rFonts w:ascii="GHEA Grapalat" w:hAnsi="GHEA Grapalat" w:cs="Sylfaen"/>
          <w:sz w:val="20"/>
          <w:lang w:val="hy-AM"/>
        </w:rPr>
        <w:t>ընթացակարգը</w:t>
      </w:r>
      <w:r w:rsidR="009B6D58" w:rsidRPr="005E1F72">
        <w:rPr>
          <w:rFonts w:ascii="GHEA Grapalat" w:hAnsi="GHEA Grapalat" w:cs="Sylfaen"/>
          <w:sz w:val="20"/>
          <w:lang w:val="af-ZA"/>
        </w:rPr>
        <w:t xml:space="preserve"> </w:t>
      </w:r>
      <w:r w:rsidR="005A3DC6" w:rsidRPr="00616808">
        <w:rPr>
          <w:rFonts w:ascii="GHEA Grapalat" w:hAnsi="GHEA Grapalat" w:cs="Sylfaen"/>
          <w:sz w:val="20"/>
          <w:lang w:val="hy-AM"/>
        </w:rPr>
        <w:t>Օ</w:t>
      </w:r>
      <w:r w:rsidR="00973FB1" w:rsidRPr="00616808">
        <w:rPr>
          <w:rFonts w:ascii="GHEA Grapalat" w:hAnsi="GHEA Grapalat" w:cs="Sylfaen"/>
          <w:sz w:val="20"/>
          <w:lang w:val="hy-AM"/>
        </w:rPr>
        <w:t>րենքի</w:t>
      </w:r>
      <w:r w:rsidR="00973FB1" w:rsidRPr="005E1F72">
        <w:rPr>
          <w:rFonts w:ascii="GHEA Grapalat" w:hAnsi="GHEA Grapalat" w:cs="Sylfaen"/>
          <w:sz w:val="20"/>
          <w:lang w:val="af-ZA"/>
        </w:rPr>
        <w:t xml:space="preserve"> 37-</w:t>
      </w:r>
      <w:r w:rsidR="00973FB1" w:rsidRPr="00616808">
        <w:rPr>
          <w:rFonts w:ascii="GHEA Grapalat" w:hAnsi="GHEA Grapalat" w:cs="Sylfaen"/>
          <w:sz w:val="20"/>
          <w:lang w:val="hy-AM"/>
        </w:rPr>
        <w:t>րդ</w:t>
      </w:r>
      <w:r w:rsidR="00973FB1" w:rsidRPr="005E1F72">
        <w:rPr>
          <w:rFonts w:ascii="GHEA Grapalat" w:hAnsi="GHEA Grapalat" w:cs="Sylfaen"/>
          <w:sz w:val="20"/>
          <w:lang w:val="af-ZA"/>
        </w:rPr>
        <w:t xml:space="preserve"> </w:t>
      </w:r>
      <w:r w:rsidR="00973FB1" w:rsidRPr="00616808">
        <w:rPr>
          <w:rFonts w:ascii="GHEA Grapalat" w:hAnsi="GHEA Grapalat" w:cs="Sylfaen"/>
          <w:sz w:val="20"/>
          <w:lang w:val="hy-AM"/>
        </w:rPr>
        <w:t>հոդվածի</w:t>
      </w:r>
      <w:r w:rsidR="00973FB1" w:rsidRPr="005E1F72">
        <w:rPr>
          <w:rFonts w:ascii="GHEA Grapalat" w:hAnsi="GHEA Grapalat" w:cs="Sylfaen"/>
          <w:sz w:val="20"/>
          <w:lang w:val="af-ZA"/>
        </w:rPr>
        <w:t xml:space="preserve"> 1-</w:t>
      </w:r>
      <w:r w:rsidR="00973FB1" w:rsidRPr="00616808">
        <w:rPr>
          <w:rFonts w:ascii="GHEA Grapalat" w:hAnsi="GHEA Grapalat" w:cs="Sylfaen"/>
          <w:sz w:val="20"/>
          <w:lang w:val="hy-AM"/>
        </w:rPr>
        <w:t>ին</w:t>
      </w:r>
      <w:r w:rsidR="00973FB1" w:rsidRPr="005E1F72">
        <w:rPr>
          <w:rFonts w:ascii="GHEA Grapalat" w:hAnsi="GHEA Grapalat" w:cs="Sylfaen"/>
          <w:sz w:val="20"/>
          <w:lang w:val="af-ZA"/>
        </w:rPr>
        <w:t xml:space="preserve"> </w:t>
      </w:r>
      <w:r w:rsidR="00973FB1" w:rsidRPr="00616808">
        <w:rPr>
          <w:rFonts w:ascii="GHEA Grapalat" w:hAnsi="GHEA Grapalat" w:cs="Sylfaen"/>
          <w:sz w:val="20"/>
          <w:lang w:val="hy-AM"/>
        </w:rPr>
        <w:t>մասի</w:t>
      </w:r>
      <w:r w:rsidR="00973FB1" w:rsidRPr="005E1F72">
        <w:rPr>
          <w:rFonts w:ascii="GHEA Grapalat" w:hAnsi="GHEA Grapalat" w:cs="Sylfaen"/>
          <w:sz w:val="20"/>
          <w:lang w:val="af-ZA"/>
        </w:rPr>
        <w:t xml:space="preserve"> 1-</w:t>
      </w:r>
      <w:r w:rsidR="00973FB1" w:rsidRPr="00616808">
        <w:rPr>
          <w:rFonts w:ascii="GHEA Grapalat" w:hAnsi="GHEA Grapalat" w:cs="Sylfaen"/>
          <w:sz w:val="20"/>
          <w:lang w:val="hy-AM"/>
        </w:rPr>
        <w:t>ին</w:t>
      </w:r>
      <w:r w:rsidR="00973FB1" w:rsidRPr="005E1F72">
        <w:rPr>
          <w:rFonts w:ascii="GHEA Grapalat" w:hAnsi="GHEA Grapalat" w:cs="Sylfaen"/>
          <w:sz w:val="20"/>
          <w:lang w:val="af-ZA"/>
        </w:rPr>
        <w:t xml:space="preserve"> </w:t>
      </w:r>
      <w:r w:rsidR="00973FB1" w:rsidRPr="00616808">
        <w:rPr>
          <w:rFonts w:ascii="GHEA Grapalat" w:hAnsi="GHEA Grapalat" w:cs="Sylfaen"/>
          <w:sz w:val="20"/>
          <w:lang w:val="hy-AM"/>
        </w:rPr>
        <w:t>կետի</w:t>
      </w:r>
      <w:r w:rsidR="00973FB1" w:rsidRPr="005E1F72">
        <w:rPr>
          <w:rFonts w:ascii="GHEA Grapalat" w:hAnsi="GHEA Grapalat" w:cs="Sylfaen"/>
          <w:sz w:val="20"/>
          <w:lang w:val="af-ZA"/>
        </w:rPr>
        <w:t xml:space="preserve"> </w:t>
      </w:r>
      <w:r w:rsidR="00973FB1" w:rsidRPr="00616808">
        <w:rPr>
          <w:rFonts w:ascii="GHEA Grapalat" w:hAnsi="GHEA Grapalat" w:cs="Sylfaen"/>
          <w:sz w:val="20"/>
          <w:lang w:val="hy-AM"/>
        </w:rPr>
        <w:t>հիման</w:t>
      </w:r>
      <w:r w:rsidR="00973FB1" w:rsidRPr="005E1F72">
        <w:rPr>
          <w:rFonts w:ascii="GHEA Grapalat" w:hAnsi="GHEA Grapalat" w:cs="Sylfaen"/>
          <w:sz w:val="20"/>
          <w:lang w:val="af-ZA"/>
        </w:rPr>
        <w:t xml:space="preserve"> </w:t>
      </w:r>
      <w:r w:rsidR="00973FB1" w:rsidRPr="00616808">
        <w:rPr>
          <w:rFonts w:ascii="GHEA Grapalat" w:hAnsi="GHEA Grapalat" w:cs="Sylfaen"/>
          <w:sz w:val="20"/>
          <w:lang w:val="hy-AM"/>
        </w:rPr>
        <w:t>վրա</w:t>
      </w:r>
      <w:r w:rsidR="00973FB1" w:rsidRPr="005E1F72">
        <w:rPr>
          <w:rFonts w:ascii="GHEA Grapalat" w:hAnsi="GHEA Grapalat" w:cs="Sylfaen"/>
          <w:sz w:val="20"/>
          <w:lang w:val="af-ZA"/>
        </w:rPr>
        <w:t xml:space="preserve"> </w:t>
      </w:r>
      <w:r w:rsidR="009B6D58" w:rsidRPr="00616808">
        <w:rPr>
          <w:rFonts w:ascii="GHEA Grapalat" w:hAnsi="GHEA Grapalat" w:cs="Sylfaen"/>
          <w:sz w:val="20"/>
          <w:lang w:val="hy-AM"/>
        </w:rPr>
        <w:t>հայտարարվում</w:t>
      </w:r>
      <w:r w:rsidR="009B6D58" w:rsidRPr="005E1F72">
        <w:rPr>
          <w:rFonts w:ascii="GHEA Grapalat" w:hAnsi="GHEA Grapalat" w:cs="Sylfaen"/>
          <w:sz w:val="20"/>
          <w:lang w:val="af-ZA"/>
        </w:rPr>
        <w:t xml:space="preserve"> </w:t>
      </w:r>
      <w:r w:rsidR="009B6D58" w:rsidRPr="00616808">
        <w:rPr>
          <w:rFonts w:ascii="GHEA Grapalat" w:hAnsi="GHEA Grapalat" w:cs="Sylfaen"/>
          <w:sz w:val="20"/>
          <w:lang w:val="hy-AM"/>
        </w:rPr>
        <w:t>է</w:t>
      </w:r>
      <w:r w:rsidR="009B6D58" w:rsidRPr="005E1F72">
        <w:rPr>
          <w:rFonts w:ascii="GHEA Grapalat" w:hAnsi="GHEA Grapalat" w:cs="Sylfaen"/>
          <w:sz w:val="20"/>
          <w:lang w:val="af-ZA"/>
        </w:rPr>
        <w:t xml:space="preserve"> </w:t>
      </w:r>
      <w:r w:rsidR="009B6D58" w:rsidRPr="00616808">
        <w:rPr>
          <w:rFonts w:ascii="GHEA Grapalat" w:hAnsi="GHEA Grapalat" w:cs="Sylfaen"/>
          <w:sz w:val="20"/>
          <w:lang w:val="hy-AM"/>
        </w:rPr>
        <w:t>չկայացած</w:t>
      </w:r>
      <w:r w:rsidR="003D1FE3">
        <w:rPr>
          <w:rFonts w:ascii="GHEA Grapalat" w:hAnsi="GHEA Grapalat" w:cs="Sylfaen"/>
          <w:sz w:val="20"/>
          <w:lang w:val="hy-AM"/>
        </w:rPr>
        <w:t xml:space="preserve">, </w:t>
      </w:r>
      <w:r w:rsidR="003D1FE3" w:rsidRPr="00616808">
        <w:rPr>
          <w:rFonts w:ascii="GHEA Grapalat" w:hAnsi="GHEA Grapalat" w:cs="Sylfaen"/>
          <w:sz w:val="20"/>
          <w:lang w:val="hy-AM"/>
        </w:rPr>
        <w:t>բացառությամբ սույն ենթակետի «զ» պարբերությամբ նախատեսված դեպքի:</w:t>
      </w:r>
    </w:p>
    <w:p w14:paraId="5A21C93A" w14:textId="77777777" w:rsidR="00B514E8" w:rsidRPr="005E1F72" w:rsidRDefault="00FD2748" w:rsidP="00EF3662">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5D31A1BE" w14:textId="150ED906" w:rsidR="00116E47" w:rsidRDefault="00A150A9" w:rsidP="00EF3662">
      <w:pPr>
        <w:pStyle w:val="norm"/>
        <w:spacing w:line="240" w:lineRule="auto"/>
        <w:rPr>
          <w:rFonts w:ascii="GHEA Grapalat" w:hAnsi="GHEA Grapalat" w:cs="Sylfaen"/>
          <w:sz w:val="20"/>
          <w:szCs w:val="24"/>
          <w:lang w:val="af-ZA" w:eastAsia="en-US"/>
        </w:rPr>
      </w:pPr>
      <w:r w:rsidRPr="005E1F72">
        <w:rPr>
          <w:rFonts w:ascii="GHEA Grapalat" w:hAnsi="GHEA Grapalat"/>
          <w:sz w:val="20"/>
          <w:lang w:val="af-ZA" w:eastAsia="x-none"/>
        </w:rPr>
        <w:t>8</w:t>
      </w:r>
      <w:r w:rsidR="002B121D" w:rsidRPr="005E1F72">
        <w:rPr>
          <w:rFonts w:ascii="GHEA Grapalat" w:hAnsi="GHEA Grapalat"/>
          <w:sz w:val="20"/>
          <w:lang w:val="af-ZA" w:eastAsia="x-none"/>
        </w:rPr>
        <w:t>.</w:t>
      </w:r>
      <w:r w:rsidR="00D770E9" w:rsidRPr="005E1F72">
        <w:rPr>
          <w:rFonts w:ascii="GHEA Grapalat" w:hAnsi="GHEA Grapalat"/>
          <w:sz w:val="20"/>
          <w:lang w:val="hy-AM" w:eastAsia="x-none"/>
        </w:rPr>
        <w:t>9</w:t>
      </w:r>
      <w:r w:rsidR="002B121D" w:rsidRPr="005E1F72">
        <w:rPr>
          <w:rFonts w:ascii="GHEA Grapalat" w:hAnsi="GHEA Grapalat"/>
          <w:sz w:val="20"/>
          <w:lang w:val="af-ZA" w:eastAsia="x-none"/>
        </w:rPr>
        <w:t xml:space="preserve"> Եթե հայտերի բացման</w:t>
      </w:r>
      <w:r w:rsidR="00DE1C00">
        <w:rPr>
          <w:rFonts w:ascii="GHEA Grapalat" w:hAnsi="GHEA Grapalat"/>
          <w:sz w:val="20"/>
          <w:lang w:val="hy-AM" w:eastAsia="x-none"/>
        </w:rPr>
        <w:t xml:space="preserve"> և գնահատման</w:t>
      </w:r>
      <w:r w:rsidR="002B121D" w:rsidRPr="005E1F72">
        <w:rPr>
          <w:rFonts w:ascii="GHEA Grapalat" w:hAnsi="GHEA Grapalat"/>
          <w:sz w:val="20"/>
          <w:lang w:val="af-ZA" w:eastAsia="x-none"/>
        </w:rPr>
        <w:t xml:space="preserve"> նիստի ընթացքում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իրականացված</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գնահատման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արդյուն</w:t>
      </w:r>
      <w:r w:rsidR="002B121D" w:rsidRPr="005E1F72">
        <w:rPr>
          <w:rFonts w:ascii="GHEA Grapalat" w:hAnsi="GHEA Grapalat" w:cs="Sylfaen"/>
          <w:sz w:val="20"/>
          <w:szCs w:val="24"/>
          <w:lang w:val="af-ZA" w:eastAsia="en-US"/>
        </w:rPr>
        <w:softHyphen/>
      </w:r>
      <w:r w:rsidR="002B121D" w:rsidRPr="005E1F72">
        <w:rPr>
          <w:rFonts w:ascii="GHEA Grapalat" w:hAnsi="GHEA Grapalat" w:cs="Sylfaen"/>
          <w:sz w:val="20"/>
          <w:szCs w:val="24"/>
          <w:lang w:val="hy-AM" w:eastAsia="en-US"/>
        </w:rPr>
        <w:t>քում</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A24827" w:rsidRPr="005E1F72">
        <w:rPr>
          <w:rFonts w:ascii="GHEA Grapalat" w:hAnsi="GHEA Grapalat" w:cs="Sylfaen"/>
          <w:sz w:val="20"/>
          <w:szCs w:val="24"/>
          <w:lang w:val="af-ZA" w:eastAsia="en-US"/>
        </w:rPr>
        <w:t xml:space="preserve">ասնակցի </w:t>
      </w:r>
      <w:r w:rsidR="002B121D" w:rsidRPr="005E1F72">
        <w:rPr>
          <w:rFonts w:ascii="GHEA Grapalat" w:hAnsi="GHEA Grapalat" w:cs="Sylfaen"/>
          <w:sz w:val="20"/>
          <w:szCs w:val="24"/>
          <w:lang w:val="hy-AM" w:eastAsia="en-US"/>
        </w:rPr>
        <w:t>հայտում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արձանագրվում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են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անհամապատասխանություններ՝</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հրավերի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պահանջների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նկատմամբ</w:t>
      </w:r>
      <w:r w:rsidR="002B121D" w:rsidRPr="005E1F72">
        <w:rPr>
          <w:rFonts w:ascii="GHEA Grapalat" w:hAnsi="GHEA Grapalat" w:cs="Sylfaen"/>
          <w:sz w:val="20"/>
          <w:szCs w:val="24"/>
          <w:lang w:val="af-ZA" w:eastAsia="en-US"/>
        </w:rPr>
        <w:t>,</w:t>
      </w:r>
      <w:bookmarkStart w:id="7" w:name="_Hlk9262487"/>
      <w:r w:rsidR="00476579" w:rsidRPr="00476579">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 xml:space="preserve">ներառյալ </w:t>
      </w:r>
      <w:r w:rsidR="008011E4">
        <w:rPr>
          <w:rFonts w:ascii="GHEA Grapalat" w:hAnsi="GHEA Grapalat" w:cs="Sylfaen"/>
          <w:sz w:val="20"/>
          <w:szCs w:val="24"/>
          <w:lang w:val="hy-AM" w:eastAsia="en-US"/>
        </w:rPr>
        <w:t xml:space="preserve">այնդեպքը, </w:t>
      </w:r>
      <w:r w:rsidR="00476579" w:rsidRPr="00C33722">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C33722">
        <w:rPr>
          <w:rFonts w:ascii="GHEA Grapalat" w:hAnsi="GHEA Grapalat" w:cs="Sylfaen"/>
          <w:sz w:val="20"/>
          <w:szCs w:val="24"/>
          <w:lang w:val="hy-AM" w:eastAsia="en-US"/>
        </w:rPr>
        <w:t>հաստատվ</w:t>
      </w:r>
      <w:r w:rsidR="00DE1C00">
        <w:rPr>
          <w:rFonts w:ascii="GHEA Grapalat" w:hAnsi="GHEA Grapalat" w:cs="Sylfaen"/>
          <w:sz w:val="20"/>
          <w:szCs w:val="24"/>
          <w:lang w:val="hy-AM" w:eastAsia="en-US"/>
        </w:rPr>
        <w:t>ած</w:t>
      </w:r>
      <w:r w:rsidR="00DE1C00" w:rsidRPr="00C33722">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r w:rsidR="00476579" w:rsidRPr="002A4619">
        <w:rPr>
          <w:rFonts w:ascii="GHEA Grapalat" w:hAnsi="GHEA Grapalat" w:cs="Sylfaen"/>
          <w:sz w:val="20"/>
          <w:szCs w:val="24"/>
          <w:lang w:val="hy-AM" w:eastAsia="en-US"/>
        </w:rPr>
        <w:t>,</w:t>
      </w:r>
      <w:bookmarkEnd w:id="7"/>
      <w:r w:rsidR="00476579" w:rsidRPr="002A4619">
        <w:rPr>
          <w:rFonts w:ascii="GHEA Grapalat" w:hAnsi="GHEA Grapalat" w:cs="Sylfaen"/>
          <w:sz w:val="20"/>
          <w:szCs w:val="24"/>
          <w:lang w:val="hy-AM" w:eastAsia="en-US"/>
        </w:rPr>
        <w:t xml:space="preserve"> </w:t>
      </w:r>
      <w:r w:rsidR="002B121D" w:rsidRPr="005E1F72">
        <w:rPr>
          <w:rFonts w:ascii="GHEA Grapalat" w:hAnsi="GHEA Grapalat" w:cs="Sylfaen"/>
          <w:sz w:val="20"/>
          <w:szCs w:val="24"/>
          <w:lang w:val="hy-AM" w:eastAsia="en-US"/>
        </w:rPr>
        <w:t>ապա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մեկ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աշխատանքային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նիստը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իսկ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քարտուղարը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նույն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դրա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մասին</w:t>
      </w:r>
      <w:r w:rsidR="002B121D" w:rsidRPr="005E1F72">
        <w:rPr>
          <w:rFonts w:ascii="GHEA Grapalat" w:hAnsi="GHEA Grapalat" w:cs="Sylfaen"/>
          <w:sz w:val="20"/>
          <w:szCs w:val="24"/>
          <w:lang w:val="af-ZA" w:eastAsia="en-US"/>
        </w:rPr>
        <w:t xml:space="preserve"> </w:t>
      </w:r>
      <w:r w:rsidR="00476579">
        <w:rPr>
          <w:rFonts w:ascii="GHEA Grapalat" w:hAnsi="GHEA Grapalat" w:cs="Sylfaen"/>
          <w:sz w:val="20"/>
          <w:szCs w:val="24"/>
          <w:lang w:val="af-ZA" w:eastAsia="en-US"/>
        </w:rPr>
        <w:t xml:space="preserve">համակարգի միջոցով </w:t>
      </w:r>
      <w:r w:rsidR="002B121D" w:rsidRPr="005E1F72">
        <w:rPr>
          <w:rFonts w:ascii="GHEA Grapalat" w:hAnsi="GHEA Grapalat" w:cs="Sylfaen"/>
          <w:sz w:val="20"/>
          <w:szCs w:val="24"/>
          <w:lang w:val="hy-AM" w:eastAsia="en-US"/>
        </w:rPr>
        <w:t>տեղեկացնում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2B121D" w:rsidRPr="005E1F72">
        <w:rPr>
          <w:rFonts w:ascii="GHEA Grapalat" w:hAnsi="GHEA Grapalat" w:cs="Sylfaen"/>
          <w:sz w:val="20"/>
          <w:szCs w:val="24"/>
          <w:lang w:val="hy-AM" w:eastAsia="en-US"/>
        </w:rPr>
        <w:t>ասնակցին՝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առաջարկելով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մինչև</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ժամկետի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ավարտը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շտկել</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անհամապատասխանությունը</w:t>
      </w:r>
      <w:r w:rsidR="002B121D" w:rsidRPr="005E1F72">
        <w:rPr>
          <w:rFonts w:ascii="GHEA Grapalat" w:hAnsi="GHEA Grapalat" w:cs="Sylfaen"/>
          <w:sz w:val="20"/>
          <w:szCs w:val="24"/>
          <w:lang w:val="af-ZA" w:eastAsia="en-US"/>
        </w:rPr>
        <w:t>:</w:t>
      </w:r>
    </w:p>
    <w:p w14:paraId="5416D089" w14:textId="6EEE4756" w:rsidR="002B121D" w:rsidRPr="0026557B" w:rsidRDefault="00116E47" w:rsidP="00EF3662">
      <w:pPr>
        <w:pStyle w:val="norm"/>
        <w:spacing w:line="240" w:lineRule="auto"/>
        <w:rPr>
          <w:rFonts w:ascii="GHEA Grapalat" w:hAnsi="GHEA Grapalat" w:cs="Sylfaen"/>
          <w:sz w:val="20"/>
          <w:szCs w:val="24"/>
          <w:lang w:val="hy-AM" w:eastAsia="en-US"/>
        </w:rPr>
      </w:pPr>
      <w:r w:rsidRPr="0026557B">
        <w:rPr>
          <w:rFonts w:ascii="GHEA Grapalat" w:hAnsi="GHEA Grapalat" w:cs="Sylfaen"/>
          <w:sz w:val="20"/>
          <w:szCs w:val="24"/>
          <w:lang w:val="hy-AM" w:eastAsia="en-US"/>
        </w:rPr>
        <w:lastRenderedPageBreak/>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Pr>
          <w:rFonts w:ascii="GHEA Grapalat" w:hAnsi="GHEA Grapalat" w:cs="Sylfaen"/>
          <w:sz w:val="20"/>
          <w:szCs w:val="24"/>
          <w:lang w:eastAsia="en-US"/>
        </w:rPr>
        <w:t>ա</w:t>
      </w:r>
      <w:r w:rsidR="00873E83" w:rsidRPr="000D2054">
        <w:rPr>
          <w:rFonts w:ascii="GHEA Grapalat" w:hAnsi="GHEA Grapalat" w:cs="Sylfaen"/>
          <w:sz w:val="20"/>
          <w:szCs w:val="24"/>
          <w:lang w:val="hy-AM" w:eastAsia="en-US"/>
        </w:rPr>
        <w:t xml:space="preserve">հատման ընթացքում </w:t>
      </w:r>
      <w:r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Pr="0026557B">
        <w:rPr>
          <w:rFonts w:ascii="GHEA Grapalat" w:hAnsi="GHEA Grapalat" w:cs="Sylfaen"/>
          <w:sz w:val="20"/>
          <w:szCs w:val="24"/>
          <w:lang w:val="hy-AM" w:eastAsia="en-US"/>
        </w:rPr>
        <w:t>անհամապատասխանությունները:</w:t>
      </w:r>
      <w:r w:rsidR="002B121D" w:rsidRPr="0026557B">
        <w:rPr>
          <w:rFonts w:ascii="GHEA Grapalat" w:hAnsi="GHEA Grapalat" w:cs="Sylfaen"/>
          <w:sz w:val="20"/>
          <w:szCs w:val="24"/>
          <w:lang w:val="hy-AM" w:eastAsia="en-US"/>
        </w:rPr>
        <w:t xml:space="preserve">   </w:t>
      </w:r>
    </w:p>
    <w:p w14:paraId="0A4B01CC" w14:textId="77777777" w:rsidR="00FC31D8" w:rsidRPr="000D2054" w:rsidRDefault="00A150A9" w:rsidP="00EF3662">
      <w:pPr>
        <w:pStyle w:val="norm"/>
        <w:spacing w:line="240" w:lineRule="auto"/>
        <w:ind w:firstLine="567"/>
        <w:rPr>
          <w:rFonts w:ascii="GHEA Grapalat" w:hAnsi="GHEA Grapalat" w:cs="Sylfaen"/>
          <w:sz w:val="20"/>
          <w:szCs w:val="24"/>
          <w:lang w:val="hy-AM" w:eastAsia="en-US"/>
        </w:rPr>
      </w:pPr>
      <w:r w:rsidRPr="0026557B">
        <w:rPr>
          <w:rFonts w:ascii="GHEA Grapalat" w:hAnsi="GHEA Grapalat" w:cs="Sylfaen"/>
          <w:sz w:val="20"/>
          <w:szCs w:val="24"/>
          <w:lang w:val="af-ZA" w:eastAsia="en-US"/>
        </w:rPr>
        <w:t>8</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10</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Եթե</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սույն</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հրավերի</w:t>
      </w:r>
      <w:r w:rsidR="002B121D" w:rsidRPr="0026557B">
        <w:rPr>
          <w:rFonts w:ascii="GHEA Grapalat" w:hAnsi="GHEA Grapalat" w:cs="Sylfaen"/>
          <w:sz w:val="20"/>
          <w:szCs w:val="24"/>
          <w:lang w:val="af-ZA" w:eastAsia="en-US"/>
        </w:rPr>
        <w:t xml:space="preserve"> </w:t>
      </w:r>
      <w:r w:rsidR="009A171D" w:rsidRPr="0026557B">
        <w:rPr>
          <w:rFonts w:ascii="GHEA Grapalat" w:hAnsi="GHEA Grapalat" w:cs="Sylfaen"/>
          <w:sz w:val="20"/>
          <w:szCs w:val="24"/>
          <w:lang w:val="af-ZA" w:eastAsia="en-US"/>
        </w:rPr>
        <w:t>8</w:t>
      </w:r>
      <w:r w:rsidR="002B121D" w:rsidRPr="0026557B">
        <w:rPr>
          <w:rFonts w:ascii="GHEA Grapalat" w:hAnsi="GHEA Grapalat" w:cs="Sylfaen"/>
          <w:sz w:val="20"/>
          <w:szCs w:val="24"/>
          <w:lang w:val="af-ZA" w:eastAsia="en-US"/>
        </w:rPr>
        <w:t>.</w:t>
      </w:r>
      <w:r w:rsidR="00D770E9" w:rsidRPr="0026557B">
        <w:rPr>
          <w:rFonts w:ascii="GHEA Grapalat" w:hAnsi="GHEA Grapalat" w:cs="Sylfaen"/>
          <w:sz w:val="20"/>
          <w:szCs w:val="24"/>
          <w:lang w:val="hy-AM" w:eastAsia="en-US"/>
        </w:rPr>
        <w:t>9</w:t>
      </w:r>
      <w:r w:rsidR="004E6A12" w:rsidRPr="0026557B">
        <w:rPr>
          <w:rFonts w:ascii="GHEA Grapalat" w:hAnsi="GHEA Grapalat" w:cs="Sylfaen"/>
          <w:sz w:val="20"/>
          <w:szCs w:val="24"/>
          <w:lang w:val="af-ZA" w:eastAsia="en-US"/>
        </w:rPr>
        <w:t>-</w:t>
      </w:r>
      <w:r w:rsidR="004E6A12" w:rsidRPr="00413A8A">
        <w:rPr>
          <w:rFonts w:ascii="GHEA Grapalat" w:hAnsi="GHEA Grapalat" w:cs="Sylfaen"/>
          <w:sz w:val="20"/>
          <w:szCs w:val="24"/>
          <w:lang w:val="hy-AM" w:eastAsia="en-US"/>
        </w:rPr>
        <w:t>րդ</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կետով</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սահմանված</w:t>
      </w:r>
      <w:r w:rsidR="002B121D" w:rsidRPr="0026557B">
        <w:rPr>
          <w:rFonts w:ascii="GHEA Grapalat" w:hAnsi="GHEA Grapalat" w:cs="Sylfaen"/>
          <w:sz w:val="20"/>
          <w:szCs w:val="24"/>
          <w:lang w:val="af-ZA" w:eastAsia="en-US"/>
        </w:rPr>
        <w:t xml:space="preserve"> </w:t>
      </w:r>
      <w:r w:rsidR="002B121D" w:rsidRPr="00413A8A">
        <w:rPr>
          <w:rFonts w:ascii="GHEA Grapalat" w:hAnsi="GHEA Grapalat" w:cs="Sylfaen"/>
          <w:sz w:val="20"/>
          <w:szCs w:val="24"/>
          <w:lang w:val="hy-AM" w:eastAsia="en-US"/>
        </w:rPr>
        <w:t>ժամկետում</w:t>
      </w:r>
      <w:r w:rsidR="002B121D" w:rsidRPr="0026557B">
        <w:rPr>
          <w:rFonts w:ascii="GHEA Grapalat" w:hAnsi="GHEA Grapalat" w:cs="Sylfaen"/>
          <w:sz w:val="20"/>
          <w:szCs w:val="24"/>
          <w:lang w:val="af-ZA" w:eastAsia="en-US"/>
        </w:rPr>
        <w:t xml:space="preserve"> </w:t>
      </w:r>
      <w:r w:rsidR="009A171D" w:rsidRPr="0026557B">
        <w:rPr>
          <w:rFonts w:ascii="GHEA Grapalat" w:hAnsi="GHEA Grapalat" w:cs="Sylfaen"/>
          <w:sz w:val="20"/>
          <w:szCs w:val="24"/>
          <w:lang w:val="af-ZA" w:eastAsia="en-US"/>
        </w:rPr>
        <w:t>մ</w:t>
      </w:r>
      <w:r w:rsidR="002B121D" w:rsidRPr="0026557B">
        <w:rPr>
          <w:rFonts w:ascii="GHEA Grapalat" w:hAnsi="GHEA Grapalat" w:cs="Sylfaen"/>
          <w:sz w:val="20"/>
          <w:szCs w:val="24"/>
          <w:lang w:val="hy-AM" w:eastAsia="en-US"/>
        </w:rPr>
        <w:t>ասնակիցը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շտկում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արձանագրված</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անհամապատասխանությունը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ապա</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վերջին</w:t>
      </w:r>
      <w:r w:rsidR="009A05AC" w:rsidRPr="0026557B">
        <w:rPr>
          <w:rFonts w:ascii="GHEA Grapalat" w:hAnsi="GHEA Grapalat" w:cs="Sylfaen"/>
          <w:sz w:val="20"/>
          <w:szCs w:val="24"/>
          <w:lang w:val="hy-AM" w:eastAsia="en-US"/>
        </w:rPr>
        <w:t>ի</w:t>
      </w:r>
      <w:r w:rsidR="002B121D" w:rsidRPr="0026557B">
        <w:rPr>
          <w:rFonts w:ascii="GHEA Grapalat" w:hAnsi="GHEA Grapalat" w:cs="Sylfaen"/>
          <w:sz w:val="20"/>
          <w:szCs w:val="24"/>
          <w:lang w:val="hy-AM" w:eastAsia="en-US"/>
        </w:rPr>
        <w:t>ս</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Հակառակ</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դեպքում</w:t>
      </w:r>
      <w:r w:rsidR="00D14B02" w:rsidRPr="0026557B">
        <w:rPr>
          <w:rFonts w:ascii="GHEA Grapalat" w:hAnsi="GHEA Grapalat" w:cs="Sylfaen"/>
          <w:sz w:val="20"/>
          <w:szCs w:val="24"/>
          <w:lang w:val="hy-AM" w:eastAsia="en-US"/>
        </w:rPr>
        <w:t xml:space="preserve"> տվյալ մասնակցի</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հայտը</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գնահատվում</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է</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անբավարար</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և</w:t>
      </w:r>
      <w:r w:rsidR="002B121D" w:rsidRPr="0026557B">
        <w:rPr>
          <w:rFonts w:ascii="GHEA Grapalat" w:hAnsi="GHEA Grapalat" w:cs="Sylfaen"/>
          <w:sz w:val="20"/>
          <w:szCs w:val="24"/>
          <w:lang w:val="af-ZA" w:eastAsia="en-US"/>
        </w:rPr>
        <w:t xml:space="preserve"> </w:t>
      </w:r>
      <w:r w:rsidR="002B121D" w:rsidRPr="0026557B">
        <w:rPr>
          <w:rFonts w:ascii="GHEA Grapalat" w:hAnsi="GHEA Grapalat" w:cs="Sylfaen"/>
          <w:sz w:val="20"/>
          <w:szCs w:val="24"/>
          <w:lang w:val="hy-AM" w:eastAsia="en-US"/>
        </w:rPr>
        <w:t>մերժվում</w:t>
      </w:r>
      <w:r w:rsidR="009A05AC" w:rsidRPr="0026557B">
        <w:rPr>
          <w:rFonts w:ascii="GHEA Grapalat" w:hAnsi="GHEA Grapalat" w:cs="Sylfaen"/>
          <w:sz w:val="20"/>
          <w:szCs w:val="24"/>
          <w:lang w:val="af-ZA" w:eastAsia="en-US"/>
        </w:rPr>
        <w:t xml:space="preserve"> </w:t>
      </w:r>
      <w:r w:rsidR="009A05AC" w:rsidRPr="0026557B">
        <w:rPr>
          <w:rFonts w:ascii="GHEA Grapalat" w:hAnsi="GHEA Grapalat" w:cs="Sylfaen"/>
          <w:sz w:val="20"/>
          <w:szCs w:val="24"/>
          <w:lang w:val="hy-AM" w:eastAsia="en-US"/>
        </w:rPr>
        <w:t>է</w:t>
      </w:r>
      <w:r w:rsidR="00D14B02" w:rsidRPr="0026557B">
        <w:rPr>
          <w:rFonts w:ascii="GHEA Grapalat" w:hAnsi="GHEA Grapalat" w:cs="Sylfaen"/>
          <w:sz w:val="20"/>
          <w:szCs w:val="24"/>
          <w:lang w:val="hy-AM" w:eastAsia="en-US"/>
        </w:rPr>
        <w:t xml:space="preserve">, ներառյալ եթե մասնակիցը սույն </w:t>
      </w:r>
      <w:r w:rsidR="001C0B2D" w:rsidRPr="0026557B">
        <w:rPr>
          <w:rFonts w:ascii="GHEA Grapalat" w:hAnsi="GHEA Grapalat" w:cs="Sylfaen"/>
          <w:sz w:val="20"/>
          <w:szCs w:val="24"/>
          <w:lang w:val="hy-AM" w:eastAsia="en-US"/>
        </w:rPr>
        <w:t xml:space="preserve">հրավերով </w:t>
      </w:r>
      <w:r w:rsidR="00D14B02" w:rsidRPr="00413A8A">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5B615814" w14:textId="33C0C31F" w:rsidR="00491A74" w:rsidRPr="005E1F72" w:rsidRDefault="00A150A9" w:rsidP="00491A7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չի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կարող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աշխատանքներին</w:t>
      </w:r>
      <w:r w:rsidR="00491A74" w:rsidRPr="005E1F72">
        <w:rPr>
          <w:rFonts w:ascii="GHEA Grapalat" w:hAnsi="GHEA Grapalat" w:cs="Sylfaen"/>
          <w:szCs w:val="24"/>
        </w:rPr>
        <w:t xml:space="preserve">, </w:t>
      </w:r>
      <w:r w:rsidR="00491A74">
        <w:rPr>
          <w:rFonts w:ascii="GHEA Grapalat" w:hAnsi="GHEA Grapalat" w:cs="Sylfaen"/>
          <w:szCs w:val="24"/>
          <w:lang w:val="hy-AM"/>
        </w:rPr>
        <w:t>եթե հանձնաժողովի գործունեության ընթացքում</w:t>
      </w:r>
      <w:r w:rsidR="00491A74" w:rsidRPr="000D2054">
        <w:rPr>
          <w:rFonts w:ascii="GHEA Grapalat" w:hAnsi="GHEA Grapalat" w:cs="Sylfaen"/>
          <w:szCs w:val="24"/>
          <w:lang w:val="hy-AM"/>
        </w:rPr>
        <w:t>պարզվում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վերջիններիս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իրենց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մերձավոր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ազգակցությամբ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խնամիությամբ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կապված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sidRPr="005E1F72">
        <w:rPr>
          <w:rFonts w:ascii="GHEA Grapalat" w:hAnsi="GHEA Grapalat" w:cs="Sylfaen"/>
          <w:szCs w:val="24"/>
        </w:rPr>
        <w:t>,</w:t>
      </w:r>
      <w:r w:rsidR="00491A74">
        <w:rPr>
          <w:rFonts w:ascii="GHEA Grapalat" w:hAnsi="GHEA Grapalat" w:cs="Sylfaen"/>
          <w:szCs w:val="24"/>
          <w:lang w:val="hy-AM"/>
        </w:rPr>
        <w:t>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ինչպես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նաև</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ամուսնու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Pr>
          <w:rFonts w:ascii="GHEA Grapalat" w:hAnsi="GHEA Grapalat" w:cs="Sylfaen"/>
          <w:szCs w:val="24"/>
          <w:lang w:val="hy-AM"/>
        </w:rPr>
        <w:t>,</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Pr>
          <w:rFonts w:ascii="GHEA Grapalat" w:hAnsi="GHEA Grapalat" w:cs="Sylfaen"/>
          <w:szCs w:val="24"/>
          <w:lang w:val="hy-AM"/>
        </w:rPr>
        <w:t>, 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այդ</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ընթացակարգին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համար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ներկայացրել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w:t>
      </w:r>
      <w:r w:rsidR="00491A74" w:rsidRPr="005E1F72">
        <w:rPr>
          <w:rFonts w:ascii="GHEA Grapalat" w:hAnsi="GHEA Grapalat" w:cs="Sylfaen"/>
          <w:szCs w:val="24"/>
        </w:rPr>
        <w:t>:</w:t>
      </w:r>
      <w:r w:rsidR="00491A74" w:rsidRPr="005E1F72">
        <w:rPr>
          <w:rFonts w:ascii="GHEA Grapalat" w:hAnsi="GHEA Grapalat" w:cs="Sylfaen"/>
          <w:szCs w:val="24"/>
          <w:lang w:val="hy-AM"/>
        </w:rPr>
        <w:t xml:space="preserve"> </w:t>
      </w:r>
      <w:r w:rsidR="00491A74" w:rsidRPr="000D2054">
        <w:rPr>
          <w:rFonts w:ascii="GHEA Grapalat" w:hAnsi="GHEA Grapalat" w:cs="Sylfaen"/>
          <w:szCs w:val="24"/>
          <w:lang w:val="hy-AM"/>
        </w:rPr>
        <w:t>Եթե</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առկա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կետով</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նախատեսված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պայմանը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ապա</w:t>
      </w:r>
      <w:r w:rsidR="00491A74" w:rsidRPr="005E1F72">
        <w:rPr>
          <w:rFonts w:ascii="GHEA Grapalat" w:hAnsi="GHEA Grapalat" w:cs="Sylfaen"/>
          <w:szCs w:val="24"/>
        </w:rPr>
        <w:t xml:space="preserve"> </w:t>
      </w:r>
      <w:r w:rsidR="00491A74">
        <w:rPr>
          <w:rFonts w:ascii="GHEA Grapalat" w:hAnsi="GHEA Grapalat" w:cs="Sylfaen"/>
          <w:szCs w:val="24"/>
          <w:lang w:val="hy-AM"/>
        </w:rPr>
        <w:t xml:space="preserve"> սույն </w:t>
      </w:r>
      <w:r w:rsidR="00491A74" w:rsidRPr="000D2054">
        <w:rPr>
          <w:rFonts w:ascii="GHEA Grapalat" w:hAnsi="GHEA Grapalat" w:cs="Sylfaen"/>
          <w:szCs w:val="24"/>
          <w:lang w:val="hy-AM"/>
        </w:rPr>
        <w:t>ընթացակարգի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առնչությամբ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շահերի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բախում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Pr>
          <w:rFonts w:ascii="GHEA Grapalat" w:hAnsi="GHEA Grapalat" w:cs="Sylfaen"/>
          <w:szCs w:val="24"/>
          <w:lang w:val="hy-AM"/>
        </w:rPr>
        <w:t xml:space="preserve"> անհապաղ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ինքնաբացարկ</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հայտնում</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0D2054">
        <w:rPr>
          <w:rFonts w:ascii="GHEA Grapalat" w:hAnsi="GHEA Grapalat" w:cs="Sylfaen"/>
          <w:szCs w:val="24"/>
          <w:lang w:val="hy-AM"/>
        </w:rPr>
        <w:t>ընթացակարգից</w:t>
      </w:r>
      <w:r w:rsidR="00491A74" w:rsidRPr="005E1F72">
        <w:rPr>
          <w:rFonts w:ascii="GHEA Grapalat" w:hAnsi="GHEA Grapalat" w:cs="Sylfaen"/>
          <w:szCs w:val="24"/>
        </w:rPr>
        <w:t xml:space="preserve">: </w:t>
      </w:r>
    </w:p>
    <w:p w14:paraId="6D5B1C80" w14:textId="77777777" w:rsidR="00491A74" w:rsidRDefault="00491A74" w:rsidP="00D571F0">
      <w:pPr>
        <w:pStyle w:val="BodyTextIndent2"/>
        <w:spacing w:line="240" w:lineRule="auto"/>
        <w:ind w:firstLine="567"/>
        <w:rPr>
          <w:rFonts w:ascii="GHEA Grapalat" w:hAnsi="GHEA Grapalat" w:cs="Sylfaen"/>
          <w:szCs w:val="24"/>
          <w:lang w:val="hy-AM"/>
        </w:rPr>
      </w:pPr>
    </w:p>
    <w:p w14:paraId="525D7F85" w14:textId="77777777" w:rsidR="00E65F37" w:rsidRPr="005E1F7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0E50" w:rsidRPr="005E1F72">
        <w:rPr>
          <w:rFonts w:ascii="GHEA Grapalat" w:hAnsi="GHEA Grapalat" w:cs="Sylfaen"/>
          <w:szCs w:val="24"/>
          <w:lang w:val="hy-AM"/>
        </w:rPr>
        <w:t xml:space="preserve">.12 </w:t>
      </w:r>
      <w:r w:rsidR="00EA58C8" w:rsidRPr="005E1F72">
        <w:rPr>
          <w:rFonts w:ascii="GHEA Grapalat" w:hAnsi="GHEA Grapalat" w:cs="Sylfaen"/>
          <w:szCs w:val="24"/>
          <w:lang w:val="es-ES"/>
        </w:rPr>
        <w:t xml:space="preserve">Հայտերը բացվելուց </w:t>
      </w:r>
      <w:r w:rsidR="007A3F75">
        <w:rPr>
          <w:rFonts w:ascii="GHEA Grapalat" w:hAnsi="GHEA Grapalat" w:cs="Sylfaen"/>
          <w:szCs w:val="24"/>
          <w:lang w:val="es-ES"/>
        </w:rPr>
        <w:t xml:space="preserve">և գնահատվելուց  </w:t>
      </w:r>
      <w:r w:rsidR="00EA58C8" w:rsidRPr="005E1F72">
        <w:rPr>
          <w:rFonts w:ascii="GHEA Grapalat" w:hAnsi="GHEA Grapalat" w:cs="Sylfaen"/>
          <w:szCs w:val="24"/>
          <w:lang w:val="es-ES"/>
        </w:rPr>
        <w:t>հետո կազմվում է արձանագրություն`</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5E79C4">
        <w:rPr>
          <w:rFonts w:ascii="GHEA Grapalat" w:hAnsi="GHEA Grapalat" w:cs="Sylfaen"/>
          <w:lang w:val="hy-AM"/>
        </w:rPr>
        <w:t xml:space="preserve"> </w:t>
      </w:r>
      <w:r w:rsidR="00F025FC" w:rsidRPr="005E79C4">
        <w:rPr>
          <w:rFonts w:ascii="GHEA Grapalat" w:hAnsi="GHEA Grapalat" w:cs="Sylfaen"/>
          <w:lang w:val="hy-AM"/>
        </w:rPr>
        <w:t>Ընդ որում հանձնաժողովի նիստի արձանագր</w:t>
      </w:r>
      <w:r w:rsidR="007A3F75" w:rsidRPr="005E79C4">
        <w:rPr>
          <w:rFonts w:ascii="GHEA Grapalat" w:hAnsi="GHEA Grapalat" w:cs="Sylfaen"/>
          <w:lang w:val="hy-AM"/>
        </w:rPr>
        <w:t>ու</w:t>
      </w:r>
      <w:r w:rsidR="00F025FC" w:rsidRPr="005E79C4">
        <w:rPr>
          <w:rFonts w:ascii="GHEA Grapalat" w:hAnsi="GHEA Grapalat" w:cs="Sylfaen"/>
          <w:lang w:val="hy-AM"/>
        </w:rPr>
        <w:t>թյ</w:t>
      </w:r>
      <w:r w:rsidR="007A3F75" w:rsidRPr="005E79C4">
        <w:rPr>
          <w:rFonts w:ascii="GHEA Grapalat" w:hAnsi="GHEA Grapalat" w:cs="Sylfaen"/>
          <w:lang w:val="hy-AM"/>
        </w:rPr>
        <w:t>ա</w:t>
      </w:r>
      <w:r w:rsidR="00F025FC" w:rsidRPr="005E79C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E79C4">
        <w:rPr>
          <w:rFonts w:ascii="GHEA Grapalat" w:hAnsi="GHEA Grapalat" w:cs="Sylfaen"/>
          <w:lang w:val="hy-AM"/>
        </w:rPr>
        <w:t xml:space="preserve"> </w:t>
      </w:r>
      <w:r w:rsidR="007A3F75" w:rsidRPr="005E79C4">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անդամները։</w:t>
      </w: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67F1EAA1" w14:textId="77777777" w:rsidR="00F6799D"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886E8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77777777" w:rsidR="008B73CD" w:rsidRPr="00640568"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 xml:space="preserve">նիստից հետո հրավիրվող նիստերին, ստորագրում են սույն ենթակետում </w:t>
      </w:r>
      <w:r w:rsidRPr="00640568">
        <w:rPr>
          <w:rFonts w:ascii="GHEA Grapalat" w:hAnsi="GHEA Grapalat" w:cs="Sylfaen"/>
          <w:szCs w:val="24"/>
        </w:rPr>
        <w:t>նախատեսված հայտարարությունները, որոնք տեղեկագրում քարտուղարը հրապարակում է ստորագրմանը հաջորդող աշխատանքային օրը.</w:t>
      </w:r>
    </w:p>
    <w:p w14:paraId="3DAC1C47" w14:textId="208000E8" w:rsidR="002A0AD3" w:rsidRPr="00640568" w:rsidRDefault="008769B4" w:rsidP="002A0AD3">
      <w:pPr>
        <w:shd w:val="clear" w:color="auto" w:fill="FFFFFF"/>
        <w:ind w:firstLine="375"/>
        <w:jc w:val="both"/>
        <w:rPr>
          <w:rFonts w:ascii="GHEA Grapalat" w:hAnsi="GHEA Grapalat" w:cs="Sylfaen"/>
          <w:sz w:val="20"/>
          <w:lang w:val="af-ZA"/>
        </w:rPr>
      </w:pPr>
      <w:r w:rsidRPr="00640568">
        <w:rPr>
          <w:rFonts w:ascii="GHEA Grapalat" w:hAnsi="GHEA Grapalat"/>
          <w:lang w:val="af-ZA"/>
        </w:rPr>
        <w:tab/>
      </w:r>
      <w:r w:rsidR="00A150A9" w:rsidRPr="00640568">
        <w:rPr>
          <w:rFonts w:ascii="GHEA Grapalat" w:hAnsi="GHEA Grapalat" w:cs="Sylfaen"/>
          <w:sz w:val="20"/>
          <w:lang w:val="af-ZA"/>
        </w:rPr>
        <w:t>8</w:t>
      </w:r>
      <w:r w:rsidR="0036230B" w:rsidRPr="00640568">
        <w:rPr>
          <w:rFonts w:ascii="GHEA Grapalat" w:hAnsi="GHEA Grapalat" w:cs="Sylfaen"/>
          <w:sz w:val="20"/>
          <w:lang w:val="af-ZA"/>
        </w:rPr>
        <w:t>.</w:t>
      </w:r>
      <w:r w:rsidR="009D03A4" w:rsidRPr="00640568">
        <w:rPr>
          <w:rFonts w:ascii="GHEA Grapalat" w:hAnsi="GHEA Grapalat" w:cs="Sylfaen"/>
          <w:sz w:val="20"/>
          <w:lang w:val="af-ZA"/>
        </w:rPr>
        <w:t>1</w:t>
      </w:r>
      <w:r w:rsidR="00FE348B" w:rsidRPr="00640568">
        <w:rPr>
          <w:rFonts w:ascii="GHEA Grapalat" w:hAnsi="GHEA Grapalat" w:cs="Sylfaen"/>
          <w:sz w:val="20"/>
          <w:lang w:val="af-ZA"/>
        </w:rPr>
        <w:t>4</w:t>
      </w:r>
      <w:r w:rsidR="009D03A4" w:rsidRPr="00640568">
        <w:rPr>
          <w:rFonts w:ascii="GHEA Grapalat" w:hAnsi="GHEA Grapalat" w:cs="Sylfaen"/>
          <w:sz w:val="20"/>
          <w:lang w:val="af-ZA"/>
        </w:rPr>
        <w:t xml:space="preserve"> </w:t>
      </w:r>
      <w:r w:rsidR="00491A74" w:rsidRPr="00640568">
        <w:rPr>
          <w:rFonts w:ascii="GHEA Grapalat" w:hAnsi="GHEA Grapalat" w:cs="Sylfaen"/>
          <w:sz w:val="20"/>
        </w:rPr>
        <w:t>Օրենքի</w:t>
      </w:r>
      <w:r w:rsidR="00491A74" w:rsidRPr="00640568">
        <w:rPr>
          <w:rFonts w:ascii="GHEA Grapalat" w:hAnsi="GHEA Grapalat" w:cs="Sylfaen"/>
          <w:sz w:val="20"/>
          <w:lang w:val="af-ZA"/>
        </w:rPr>
        <w:t xml:space="preserve"> 6-</w:t>
      </w:r>
      <w:r w:rsidR="00491A74" w:rsidRPr="00640568">
        <w:rPr>
          <w:rFonts w:ascii="GHEA Grapalat" w:hAnsi="GHEA Grapalat" w:cs="Sylfaen"/>
          <w:sz w:val="20"/>
        </w:rPr>
        <w:t>րդ</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հոդվածի</w:t>
      </w:r>
      <w:r w:rsidR="00491A74" w:rsidRPr="00640568">
        <w:rPr>
          <w:rFonts w:ascii="GHEA Grapalat" w:hAnsi="GHEA Grapalat" w:cs="Sylfaen"/>
          <w:sz w:val="20"/>
          <w:lang w:val="af-ZA"/>
        </w:rPr>
        <w:t xml:space="preserve"> 1-</w:t>
      </w:r>
      <w:r w:rsidR="00491A74" w:rsidRPr="00640568">
        <w:rPr>
          <w:rFonts w:ascii="GHEA Grapalat" w:hAnsi="GHEA Grapalat" w:cs="Sylfaen"/>
          <w:sz w:val="20"/>
        </w:rPr>
        <w:t>ին</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մասի</w:t>
      </w:r>
      <w:r w:rsidR="00491A74" w:rsidRPr="00640568">
        <w:rPr>
          <w:rFonts w:ascii="GHEA Grapalat" w:hAnsi="GHEA Grapalat" w:cs="Sylfaen"/>
          <w:sz w:val="20"/>
          <w:lang w:val="af-ZA"/>
        </w:rPr>
        <w:t xml:space="preserve"> 6-</w:t>
      </w:r>
      <w:r w:rsidR="00491A74" w:rsidRPr="00640568">
        <w:rPr>
          <w:rFonts w:ascii="GHEA Grapalat" w:hAnsi="GHEA Grapalat" w:cs="Sylfaen"/>
          <w:sz w:val="20"/>
        </w:rPr>
        <w:t>րդ</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կետով</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նախատեսված</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հիմքերն</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ի</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հայտ</w:t>
      </w:r>
      <w:r w:rsidR="00491A74" w:rsidRPr="00640568">
        <w:rPr>
          <w:rFonts w:ascii="GHEA Grapalat" w:hAnsi="GHEA Grapalat" w:cs="Sylfaen"/>
          <w:sz w:val="20"/>
          <w:lang w:val="af-ZA"/>
        </w:rPr>
        <w:t xml:space="preserve"> </w:t>
      </w:r>
      <w:r w:rsidR="00491A74" w:rsidRPr="00640568">
        <w:rPr>
          <w:rFonts w:ascii="GHEA Grapalat" w:hAnsi="GHEA Grapalat" w:cs="Sylfaen"/>
          <w:sz w:val="20"/>
        </w:rPr>
        <w:t>գալու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պատճառաբանված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վրա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իրավունք</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չունեցող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ցուցակում։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որում</w:t>
      </w:r>
      <w:r w:rsidR="00491A74" w:rsidRPr="00640568">
        <w:rPr>
          <w:rFonts w:ascii="GHEA Grapalat" w:hAnsi="GHEA Grapalat" w:cs="Sylfaen"/>
          <w:sz w:val="20"/>
          <w:lang w:val="af-ZA"/>
        </w:rPr>
        <w:t xml:space="preserve"> </w:t>
      </w:r>
      <w:r w:rsidR="00491A74" w:rsidRPr="00640568">
        <w:rPr>
          <w:rFonts w:ascii="Calibri" w:hAnsi="Calibri" w:cs="Calibri"/>
          <w:sz w:val="20"/>
          <w:lang w:val="af-ZA"/>
        </w:rPr>
        <w:t> </w:t>
      </w:r>
      <w:r w:rsidR="00491A74" w:rsidRPr="00640568">
        <w:rPr>
          <w:rFonts w:ascii="GHEA Grapalat" w:hAnsi="GHEA Grapalat" w:cs="Sylfaen"/>
          <w:sz w:val="20"/>
          <w:lang w:val="ru-RU"/>
        </w:rPr>
        <w:t>սույն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կետում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նշված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ընթացակարգը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չկայացած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հայտարարվելու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կնքված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պայմանագիրը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միակողմանի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լուծելու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2A0AD3" w:rsidRPr="00640568">
        <w:rPr>
          <w:rFonts w:ascii="GHEA Grapalat" w:hAnsi="GHEA Grapalat" w:cs="Sylfaen"/>
          <w:sz w:val="20"/>
          <w:lang w:val="hy-AM"/>
        </w:rPr>
        <w:t xml:space="preserve"> </w:t>
      </w:r>
      <w:r w:rsidR="002A0AD3" w:rsidRPr="00640568">
        <w:rPr>
          <w:rFonts w:ascii="GHEA Grapalat" w:hAnsi="GHEA Grapalat" w:cs="Sylfaen"/>
          <w:sz w:val="20"/>
          <w:lang w:val="af-ZA"/>
        </w:rPr>
        <w:t>(</w:t>
      </w:r>
      <w:r w:rsidR="002A0AD3" w:rsidRPr="00640568">
        <w:rPr>
          <w:rFonts w:ascii="GHEA Grapalat" w:hAnsi="GHEA Grapalat" w:cs="Sylfaen"/>
          <w:sz w:val="20"/>
          <w:lang w:val="hy-AM"/>
        </w:rPr>
        <w:t>ծանուցումը</w:t>
      </w:r>
      <w:r w:rsidR="002A0AD3" w:rsidRPr="00640568">
        <w:rPr>
          <w:rFonts w:ascii="GHEA Grapalat" w:hAnsi="GHEA Grapalat" w:cs="Sylfaen"/>
          <w:sz w:val="20"/>
          <w:lang w:val="af-ZA"/>
        </w:rPr>
        <w:t xml:space="preserve">) </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տասն</w:t>
      </w:r>
      <w:r w:rsidR="002A0AD3" w:rsidRPr="00640568">
        <w:rPr>
          <w:rFonts w:ascii="GHEA Grapalat" w:hAnsi="GHEA Grapalat" w:cs="Sylfaen"/>
          <w:sz w:val="20"/>
          <w:lang w:val="hy-AM"/>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2A0AD3" w:rsidRPr="00640568">
        <w:rPr>
          <w:rFonts w:ascii="GHEA Grapalat" w:hAnsi="GHEA Grapalat" w:cs="Sylfaen"/>
          <w:sz w:val="20"/>
          <w:lang w:val="hy-AM"/>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կայացվելուն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այն</w:t>
      </w:r>
      <w:r w:rsidR="00491A74" w:rsidRPr="00640568">
        <w:rPr>
          <w:rFonts w:ascii="GHEA Grapalat" w:hAnsi="GHEA Grapalat" w:cs="Sylfaen"/>
          <w:sz w:val="20"/>
          <w:lang w:val="af-ZA"/>
        </w:rPr>
        <w:t xml:space="preserve"> գրավոր </w:t>
      </w:r>
      <w:r w:rsidR="00491A74" w:rsidRPr="00640568">
        <w:rPr>
          <w:rFonts w:ascii="GHEA Grapalat" w:hAnsi="GHEA Grapalat" w:cs="Sylfaen"/>
          <w:sz w:val="20"/>
          <w:lang w:val="ru-RU"/>
        </w:rPr>
        <w:t>տրամադրվում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մարմնին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մասնակցելու</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իրավունք</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չունեցող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մասնակիցների</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ցուցակում</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քառասուներորդ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օրվան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հինգ</w:t>
      </w:r>
      <w:r w:rsidR="00491A74">
        <w:rPr>
          <w:rFonts w:ascii="GHEA Grapalat" w:hAnsi="GHEA Grapalat" w:cs="Sylfaen"/>
          <w:sz w:val="20"/>
        </w:rPr>
        <w:t>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w:t>
      </w:r>
      <w:r w:rsidR="00491A74">
        <w:rPr>
          <w:rFonts w:ascii="GHEA Grapalat" w:hAnsi="GHEA Grapalat" w:cs="Sylfaen"/>
          <w:sz w:val="20"/>
        </w:rPr>
        <w:t>ը</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իսկ</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640568">
        <w:rPr>
          <w:rFonts w:ascii="GHEA Grapalat" w:hAnsi="GHEA Grapalat" w:cs="Sylfaen"/>
          <w:sz w:val="20"/>
          <w:lang w:val="ru-RU"/>
        </w:rPr>
        <w:t>քառասուներորդ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դրությամբ</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կողմից</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բողոքարկման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հարուցված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չավարտված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առկայության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տվյալ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եզրափակիչ</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ակտն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ուժի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մեջ</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մտնելու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հինգ</w:t>
      </w:r>
      <w:r w:rsidR="00491A74" w:rsidRPr="00640568">
        <w:rPr>
          <w:rFonts w:ascii="GHEA Grapalat" w:hAnsi="GHEA Grapalat" w:cs="Sylfaen"/>
          <w:sz w:val="20"/>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491A74" w:rsidRPr="00640568">
        <w:rPr>
          <w:rFonts w:ascii="GHEA Grapalat" w:hAnsi="GHEA Grapalat" w:cs="Sylfaen"/>
          <w:sz w:val="20"/>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քննության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արդյունքով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կատարման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հնարավորությունը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վերացել</w:t>
      </w:r>
      <w:r w:rsidR="00491A74" w:rsidRPr="00640568">
        <w:rPr>
          <w:rFonts w:ascii="GHEA Grapalat" w:hAnsi="GHEA Grapalat" w:cs="Sylfaen"/>
          <w:sz w:val="20"/>
          <w:lang w:val="af-ZA"/>
        </w:rPr>
        <w:t>:</w:t>
      </w:r>
      <w:r w:rsidR="002A0AD3" w:rsidRPr="00640568">
        <w:rPr>
          <w:rFonts w:ascii="GHEA Grapalat" w:hAnsi="GHEA Grapalat" w:cs="Sylfaen"/>
          <w:sz w:val="20"/>
          <w:lang w:val="af-ZA"/>
        </w:rPr>
        <w:t xml:space="preserve"> </w:t>
      </w:r>
    </w:p>
    <w:p w14:paraId="75FCB2E2" w14:textId="0EC599FA" w:rsidR="002A0AD3" w:rsidRPr="00640568" w:rsidRDefault="002A0AD3" w:rsidP="002A0AD3">
      <w:pPr>
        <w:shd w:val="clear" w:color="auto" w:fill="FFFFFF"/>
        <w:ind w:firstLine="375"/>
        <w:jc w:val="both"/>
        <w:rPr>
          <w:rFonts w:ascii="GHEA Grapalat" w:hAnsi="GHEA Grapalat" w:cs="Sylfaen"/>
          <w:sz w:val="20"/>
          <w:lang w:val="af-ZA"/>
        </w:rPr>
      </w:pPr>
      <w:r w:rsidRPr="00640568">
        <w:rPr>
          <w:rFonts w:ascii="GHEA Grapalat" w:hAnsi="GHEA Grapalat" w:cs="Sylfaen"/>
          <w:sz w:val="20"/>
          <w:lang w:val="af-ZA"/>
        </w:rPr>
        <w:t>Ընդ որում, եթե՝</w:t>
      </w:r>
    </w:p>
    <w:p w14:paraId="7A67890D" w14:textId="77777777" w:rsidR="002A0AD3" w:rsidRPr="00640568" w:rsidRDefault="002A0AD3" w:rsidP="002A0AD3">
      <w:pPr>
        <w:pStyle w:val="ListParagraph"/>
        <w:numPr>
          <w:ilvl w:val="0"/>
          <w:numId w:val="18"/>
        </w:numPr>
        <w:shd w:val="clear" w:color="auto" w:fill="FFFFFF"/>
        <w:ind w:left="0" w:firstLine="630"/>
        <w:jc w:val="both"/>
        <w:rPr>
          <w:rFonts w:ascii="GHEA Grapalat" w:hAnsi="GHEA Grapalat" w:cs="Sylfaen"/>
          <w:sz w:val="20"/>
          <w:lang w:val="af-ZA"/>
        </w:rPr>
      </w:pPr>
      <w:r w:rsidRPr="00640568">
        <w:rPr>
          <w:rFonts w:ascii="GHEA Grapalat" w:hAnsi="GHEA Grapalat" w:cs="Sylfaen"/>
          <w:sz w:val="20"/>
          <w:lang w:val="af-ZA"/>
        </w:rPr>
        <w:t xml:space="preserve">սույն կետով նախատեսված՝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r w:rsidRPr="00640568">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405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640568" w:rsidRDefault="002A0AD3" w:rsidP="002A0AD3">
      <w:pPr>
        <w:pStyle w:val="ListParagraph"/>
        <w:numPr>
          <w:ilvl w:val="0"/>
          <w:numId w:val="18"/>
        </w:numPr>
        <w:shd w:val="clear" w:color="auto" w:fill="FFFFFF"/>
        <w:ind w:left="0" w:firstLine="375"/>
        <w:jc w:val="both"/>
        <w:rPr>
          <w:rFonts w:ascii="GHEA Grapalat" w:hAnsi="GHEA Grapalat" w:cs="Sylfaen"/>
          <w:sz w:val="20"/>
          <w:lang w:val="af-ZA"/>
        </w:rPr>
      </w:pPr>
      <w:r w:rsidRPr="006405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r w:rsidRPr="00640568">
        <w:rPr>
          <w:rFonts w:ascii="GHEA Grapalat" w:hAnsi="GHEA Grapalat" w:cs="Sylfaen"/>
          <w:sz w:val="20"/>
        </w:rPr>
        <w:t>նին որոշումը ներկայացվելու վերջնաժամկետը լրանալու</w:t>
      </w:r>
      <w:r w:rsidRPr="00640568">
        <w:rPr>
          <w:rFonts w:ascii="GHEA Grapalat" w:hAnsi="GHEA Grapalat" w:cs="Sylfaen"/>
          <w:sz w:val="20"/>
          <w:lang w:val="en-US"/>
        </w:rPr>
        <w:t>ց</w:t>
      </w:r>
      <w:r w:rsidRPr="00640568">
        <w:rPr>
          <w:rFonts w:ascii="GHEA Grapalat" w:hAnsi="GHEA Grapalat" w:cs="Sylfaen"/>
          <w:sz w:val="20"/>
          <w:lang w:val="af-ZA"/>
        </w:rPr>
        <w:t xml:space="preserve"> </w:t>
      </w:r>
      <w:r w:rsidRPr="00640568">
        <w:rPr>
          <w:rFonts w:ascii="GHEA Grapalat" w:hAnsi="GHEA Grapalat" w:cs="Sylfaen"/>
          <w:sz w:val="20"/>
          <w:lang w:val="en-US"/>
        </w:rPr>
        <w:t>հետո</w:t>
      </w:r>
      <w:r w:rsidRPr="00640568">
        <w:rPr>
          <w:rFonts w:ascii="GHEA Grapalat" w:hAnsi="GHEA Grapalat" w:cs="Sylfaen"/>
          <w:sz w:val="20"/>
          <w:lang w:val="af-ZA"/>
        </w:rPr>
        <w:t xml:space="preserve">, </w:t>
      </w:r>
      <w:r w:rsidRPr="00640568">
        <w:rPr>
          <w:rFonts w:ascii="GHEA Grapalat" w:hAnsi="GHEA Grapalat" w:cs="Sylfaen"/>
          <w:sz w:val="20"/>
          <w:lang w:val="en-US"/>
        </w:rPr>
        <w:t>բայց</w:t>
      </w:r>
      <w:r w:rsidRPr="00640568">
        <w:rPr>
          <w:rFonts w:ascii="GHEA Grapalat" w:hAnsi="GHEA Grapalat" w:cs="Sylfaen"/>
          <w:sz w:val="20"/>
          <w:lang w:val="af-ZA"/>
        </w:rPr>
        <w:t xml:space="preserve"> </w:t>
      </w:r>
      <w:r w:rsidRPr="00640568">
        <w:rPr>
          <w:rFonts w:ascii="GHEA Grapalat" w:hAnsi="GHEA Grapalat" w:cs="Sylfaen"/>
          <w:sz w:val="20"/>
          <w:lang w:val="en-US"/>
        </w:rPr>
        <w:t>ոչ</w:t>
      </w:r>
      <w:r w:rsidRPr="00640568">
        <w:rPr>
          <w:rFonts w:ascii="GHEA Grapalat" w:hAnsi="GHEA Grapalat" w:cs="Sylfaen"/>
          <w:sz w:val="20"/>
          <w:lang w:val="af-ZA"/>
        </w:rPr>
        <w:t xml:space="preserve"> </w:t>
      </w:r>
      <w:r w:rsidRPr="00640568">
        <w:rPr>
          <w:rFonts w:ascii="GHEA Grapalat" w:hAnsi="GHEA Grapalat" w:cs="Sylfaen"/>
          <w:sz w:val="20"/>
          <w:lang w:val="en-US"/>
        </w:rPr>
        <w:t>ուշ</w:t>
      </w:r>
      <w:r w:rsidRPr="00640568">
        <w:rPr>
          <w:rFonts w:ascii="GHEA Grapalat" w:hAnsi="GHEA Grapalat" w:cs="Sylfaen"/>
          <w:sz w:val="20"/>
          <w:lang w:val="af-ZA"/>
        </w:rPr>
        <w:t xml:space="preserve">, </w:t>
      </w:r>
      <w:r w:rsidRPr="00640568">
        <w:rPr>
          <w:rFonts w:ascii="GHEA Grapalat" w:hAnsi="GHEA Grapalat" w:cs="Sylfaen"/>
          <w:sz w:val="20"/>
          <w:lang w:val="en-US"/>
        </w:rPr>
        <w:t>քան</w:t>
      </w:r>
      <w:r w:rsidRPr="00640568">
        <w:rPr>
          <w:rFonts w:ascii="GHEA Grapalat" w:hAnsi="GHEA Grapalat" w:cs="Sylfaen"/>
          <w:sz w:val="20"/>
          <w:lang w:val="af-ZA"/>
        </w:rPr>
        <w:t xml:space="preserve"> </w:t>
      </w:r>
      <w:r w:rsidRPr="00640568">
        <w:rPr>
          <w:rFonts w:ascii="GHEA Grapalat" w:hAnsi="GHEA Grapalat" w:cs="Sylfaen"/>
          <w:sz w:val="20"/>
          <w:lang w:val="en-US"/>
        </w:rPr>
        <w:t>մասնակցին</w:t>
      </w:r>
      <w:r w:rsidRPr="00640568">
        <w:rPr>
          <w:rFonts w:ascii="GHEA Grapalat" w:hAnsi="GHEA Grapalat" w:cs="Sylfaen"/>
          <w:sz w:val="20"/>
          <w:lang w:val="af-ZA"/>
        </w:rPr>
        <w:t xml:space="preserve"> </w:t>
      </w:r>
      <w:r w:rsidRPr="00640568">
        <w:rPr>
          <w:rFonts w:ascii="GHEA Grapalat" w:hAnsi="GHEA Grapalat" w:cs="Sylfaen"/>
          <w:sz w:val="20"/>
          <w:lang w:val="en-US"/>
        </w:rPr>
        <w:t>կամ</w:t>
      </w:r>
      <w:r w:rsidRPr="00640568">
        <w:rPr>
          <w:rFonts w:ascii="GHEA Grapalat" w:hAnsi="GHEA Grapalat" w:cs="Sylfaen"/>
          <w:sz w:val="20"/>
          <w:lang w:val="af-ZA"/>
        </w:rPr>
        <w:t xml:space="preserve"> </w:t>
      </w:r>
      <w:r w:rsidRPr="00640568">
        <w:rPr>
          <w:rFonts w:ascii="GHEA Grapalat" w:hAnsi="GHEA Grapalat" w:cs="Sylfaen"/>
          <w:sz w:val="20"/>
          <w:lang w:val="en-US"/>
        </w:rPr>
        <w:t>պայմանագիր</w:t>
      </w:r>
      <w:r w:rsidRPr="00640568">
        <w:rPr>
          <w:rFonts w:ascii="GHEA Grapalat" w:hAnsi="GHEA Grapalat" w:cs="Sylfaen"/>
          <w:sz w:val="20"/>
          <w:lang w:val="af-ZA"/>
        </w:rPr>
        <w:t xml:space="preserve"> </w:t>
      </w:r>
      <w:r w:rsidRPr="00640568">
        <w:rPr>
          <w:rFonts w:ascii="GHEA Grapalat" w:hAnsi="GHEA Grapalat" w:cs="Sylfaen"/>
          <w:sz w:val="20"/>
          <w:lang w:val="en-US"/>
        </w:rPr>
        <w:t>կնքած</w:t>
      </w:r>
      <w:r w:rsidRPr="00640568">
        <w:rPr>
          <w:rFonts w:ascii="GHEA Grapalat" w:hAnsi="GHEA Grapalat" w:cs="Sylfaen"/>
          <w:sz w:val="20"/>
          <w:lang w:val="af-ZA"/>
        </w:rPr>
        <w:t xml:space="preserve"> </w:t>
      </w:r>
      <w:r w:rsidRPr="00640568">
        <w:rPr>
          <w:rFonts w:ascii="GHEA Grapalat" w:hAnsi="GHEA Grapalat" w:cs="Sylfaen"/>
          <w:sz w:val="20"/>
          <w:lang w:val="en-US"/>
        </w:rPr>
        <w:t>անձին</w:t>
      </w:r>
      <w:r w:rsidRPr="00640568">
        <w:rPr>
          <w:rFonts w:ascii="GHEA Grapalat" w:hAnsi="GHEA Grapalat" w:cs="Sylfaen"/>
          <w:sz w:val="20"/>
          <w:lang w:val="af-ZA"/>
        </w:rPr>
        <w:t xml:space="preserve"> </w:t>
      </w:r>
      <w:r w:rsidRPr="00640568">
        <w:rPr>
          <w:rFonts w:ascii="GHEA Grapalat" w:hAnsi="GHEA Grapalat" w:cs="Sylfaen"/>
          <w:sz w:val="20"/>
          <w:lang w:val="en-US"/>
        </w:rPr>
        <w:t>ցուցակում</w:t>
      </w:r>
      <w:r w:rsidRPr="00640568">
        <w:rPr>
          <w:rFonts w:ascii="GHEA Grapalat" w:hAnsi="GHEA Grapalat" w:cs="Sylfaen"/>
          <w:sz w:val="20"/>
          <w:lang w:val="af-ZA"/>
        </w:rPr>
        <w:t xml:space="preserve"> </w:t>
      </w:r>
      <w:r w:rsidRPr="00640568">
        <w:rPr>
          <w:rFonts w:ascii="GHEA Grapalat" w:hAnsi="GHEA Grapalat" w:cs="Sylfaen"/>
          <w:sz w:val="20"/>
          <w:lang w:val="en-US"/>
        </w:rPr>
        <w:t>ներառելու</w:t>
      </w:r>
      <w:r w:rsidRPr="00640568">
        <w:rPr>
          <w:rFonts w:ascii="GHEA Grapalat" w:hAnsi="GHEA Grapalat" w:cs="Sylfaen"/>
          <w:sz w:val="20"/>
          <w:lang w:val="af-ZA"/>
        </w:rPr>
        <w:t xml:space="preserve"> </w:t>
      </w:r>
      <w:r w:rsidRPr="00640568">
        <w:rPr>
          <w:rFonts w:ascii="GHEA Grapalat" w:hAnsi="GHEA Grapalat" w:cs="Sylfaen"/>
          <w:sz w:val="20"/>
          <w:lang w:val="en-US"/>
        </w:rPr>
        <w:t>վերջնաժամկետը</w:t>
      </w:r>
      <w:r w:rsidRPr="00640568">
        <w:rPr>
          <w:rFonts w:ascii="GHEA Grapalat" w:hAnsi="GHEA Grapalat" w:cs="Sylfaen"/>
          <w:sz w:val="20"/>
          <w:lang w:val="af-ZA"/>
        </w:rPr>
        <w:t xml:space="preserve"> </w:t>
      </w:r>
      <w:r w:rsidRPr="00640568">
        <w:rPr>
          <w:rFonts w:ascii="GHEA Grapalat" w:hAnsi="GHEA Grapalat" w:cs="Sylfaen"/>
          <w:sz w:val="20"/>
          <w:lang w:val="en-US"/>
        </w:rPr>
        <w:t>լրանալու</w:t>
      </w:r>
      <w:r w:rsidRPr="00640568">
        <w:rPr>
          <w:rFonts w:ascii="GHEA Grapalat" w:hAnsi="GHEA Grapalat" w:cs="Sylfaen"/>
          <w:sz w:val="20"/>
          <w:lang w:val="af-ZA"/>
        </w:rPr>
        <w:t xml:space="preserve"> </w:t>
      </w:r>
      <w:r w:rsidRPr="00640568">
        <w:rPr>
          <w:rFonts w:ascii="GHEA Grapalat" w:hAnsi="GHEA Grapalat" w:cs="Sylfaen"/>
          <w:sz w:val="20"/>
          <w:lang w:val="en-US"/>
        </w:rPr>
        <w:t>օրը</w:t>
      </w:r>
      <w:r w:rsidRPr="00640568">
        <w:rPr>
          <w:rFonts w:ascii="GHEA Grapalat" w:hAnsi="GHEA Grapalat" w:cs="Sylfaen"/>
          <w:sz w:val="20"/>
          <w:lang w:val="af-ZA"/>
        </w:rPr>
        <w:t xml:space="preserve">, </w:t>
      </w:r>
      <w:r w:rsidRPr="00640568">
        <w:rPr>
          <w:rFonts w:ascii="GHEA Grapalat" w:hAnsi="GHEA Grapalat" w:cs="Sylfaen"/>
          <w:sz w:val="20"/>
          <w:lang w:val="en-US"/>
        </w:rPr>
        <w:t>ապա</w:t>
      </w:r>
      <w:r w:rsidRPr="00640568">
        <w:rPr>
          <w:rFonts w:ascii="GHEA Grapalat" w:hAnsi="GHEA Grapalat" w:cs="Sylfaen"/>
          <w:sz w:val="20"/>
          <w:lang w:val="af-ZA"/>
        </w:rPr>
        <w:t xml:space="preserve"> </w:t>
      </w:r>
      <w:r w:rsidRPr="00640568">
        <w:rPr>
          <w:rFonts w:ascii="GHEA Grapalat" w:hAnsi="GHEA Grapalat" w:cs="Sylfaen"/>
          <w:sz w:val="20"/>
          <w:lang w:val="en-US"/>
        </w:rPr>
        <w:t>պատվիրատուն</w:t>
      </w:r>
      <w:r w:rsidRPr="00640568">
        <w:rPr>
          <w:rFonts w:ascii="GHEA Grapalat" w:hAnsi="GHEA Grapalat" w:cs="Sylfaen"/>
          <w:sz w:val="20"/>
          <w:lang w:val="af-ZA"/>
        </w:rPr>
        <w:t xml:space="preserve"> </w:t>
      </w:r>
      <w:r w:rsidRPr="00640568">
        <w:rPr>
          <w:rFonts w:ascii="GHEA Grapalat" w:hAnsi="GHEA Grapalat" w:cs="Sylfaen"/>
          <w:sz w:val="20"/>
          <w:lang w:val="en-US"/>
        </w:rPr>
        <w:t>դրա</w:t>
      </w:r>
      <w:r w:rsidRPr="00640568">
        <w:rPr>
          <w:rFonts w:ascii="GHEA Grapalat" w:hAnsi="GHEA Grapalat" w:cs="Sylfaen"/>
          <w:sz w:val="20"/>
          <w:lang w:val="af-ZA"/>
        </w:rPr>
        <w:t xml:space="preserve"> </w:t>
      </w:r>
      <w:r w:rsidRPr="00640568">
        <w:rPr>
          <w:rFonts w:ascii="GHEA Grapalat" w:hAnsi="GHEA Grapalat" w:cs="Sylfaen"/>
          <w:sz w:val="20"/>
          <w:lang w:val="en-US"/>
        </w:rPr>
        <w:t>մասին</w:t>
      </w:r>
      <w:r w:rsidRPr="00640568">
        <w:rPr>
          <w:rFonts w:ascii="GHEA Grapalat" w:hAnsi="GHEA Grapalat" w:cs="Sylfaen"/>
          <w:sz w:val="20"/>
          <w:lang w:val="af-ZA"/>
        </w:rPr>
        <w:t xml:space="preserve"> </w:t>
      </w:r>
      <w:r w:rsidRPr="00640568">
        <w:rPr>
          <w:rFonts w:ascii="GHEA Grapalat" w:hAnsi="GHEA Grapalat" w:cs="Sylfaen"/>
          <w:sz w:val="20"/>
          <w:lang w:val="en-US"/>
        </w:rPr>
        <w:t>գրավոր</w:t>
      </w:r>
      <w:r w:rsidRPr="00640568">
        <w:rPr>
          <w:rFonts w:ascii="GHEA Grapalat" w:hAnsi="GHEA Grapalat" w:cs="Sylfaen"/>
          <w:sz w:val="20"/>
          <w:lang w:val="af-ZA"/>
        </w:rPr>
        <w:t xml:space="preserve"> </w:t>
      </w:r>
      <w:r w:rsidRPr="00640568">
        <w:rPr>
          <w:rFonts w:ascii="GHEA Grapalat" w:hAnsi="GHEA Grapalat" w:cs="Sylfaen"/>
          <w:sz w:val="20"/>
          <w:lang w:val="en-US"/>
        </w:rPr>
        <w:t>տեղեկացնում</w:t>
      </w:r>
      <w:r w:rsidRPr="00640568">
        <w:rPr>
          <w:rFonts w:ascii="GHEA Grapalat" w:hAnsi="GHEA Grapalat" w:cs="Sylfaen"/>
          <w:sz w:val="20"/>
          <w:lang w:val="af-ZA"/>
        </w:rPr>
        <w:t xml:space="preserve"> </w:t>
      </w:r>
      <w:r w:rsidRPr="00640568">
        <w:rPr>
          <w:rFonts w:ascii="GHEA Grapalat" w:hAnsi="GHEA Grapalat" w:cs="Sylfaen"/>
          <w:sz w:val="20"/>
          <w:lang w:val="en-US"/>
        </w:rPr>
        <w:t>է</w:t>
      </w:r>
      <w:r w:rsidRPr="00640568">
        <w:rPr>
          <w:rFonts w:ascii="GHEA Grapalat" w:hAnsi="GHEA Grapalat" w:cs="Sylfaen"/>
          <w:sz w:val="20"/>
          <w:lang w:val="af-ZA"/>
        </w:rPr>
        <w:t xml:space="preserve"> </w:t>
      </w:r>
      <w:r w:rsidRPr="00640568">
        <w:rPr>
          <w:rFonts w:ascii="GHEA Grapalat" w:hAnsi="GHEA Grapalat" w:cs="Sylfaen"/>
          <w:sz w:val="20"/>
          <w:lang w:val="en-US"/>
        </w:rPr>
        <w:t>լիազորված</w:t>
      </w:r>
      <w:r w:rsidRPr="00640568">
        <w:rPr>
          <w:rFonts w:ascii="GHEA Grapalat" w:hAnsi="GHEA Grapalat" w:cs="Sylfaen"/>
          <w:sz w:val="20"/>
          <w:lang w:val="af-ZA"/>
        </w:rPr>
        <w:t xml:space="preserve"> </w:t>
      </w:r>
      <w:r w:rsidRPr="00640568">
        <w:rPr>
          <w:rFonts w:ascii="GHEA Grapalat" w:hAnsi="GHEA Grapalat" w:cs="Sylfaen"/>
          <w:sz w:val="20"/>
          <w:lang w:val="en-US"/>
        </w:rPr>
        <w:t>մարմին</w:t>
      </w:r>
      <w:r w:rsidRPr="00640568">
        <w:rPr>
          <w:rFonts w:ascii="GHEA Grapalat" w:hAnsi="GHEA Grapalat" w:cs="Sylfaen"/>
          <w:sz w:val="20"/>
          <w:lang w:val="af-ZA"/>
        </w:rPr>
        <w:t xml:space="preserve">, </w:t>
      </w:r>
      <w:r w:rsidRPr="00640568">
        <w:rPr>
          <w:rFonts w:ascii="GHEA Grapalat" w:hAnsi="GHEA Grapalat" w:cs="Sylfaen"/>
          <w:sz w:val="20"/>
          <w:lang w:val="en-US"/>
        </w:rPr>
        <w:t>որի</w:t>
      </w:r>
      <w:r w:rsidRPr="00640568">
        <w:rPr>
          <w:rFonts w:ascii="GHEA Grapalat" w:hAnsi="GHEA Grapalat" w:cs="Sylfaen"/>
          <w:sz w:val="20"/>
          <w:lang w:val="af-ZA"/>
        </w:rPr>
        <w:t xml:space="preserve"> </w:t>
      </w:r>
      <w:r w:rsidRPr="00640568">
        <w:rPr>
          <w:rFonts w:ascii="GHEA Grapalat" w:hAnsi="GHEA Grapalat" w:cs="Sylfaen"/>
          <w:sz w:val="20"/>
          <w:lang w:val="en-US"/>
        </w:rPr>
        <w:t>հիման</w:t>
      </w:r>
      <w:r w:rsidRPr="00640568">
        <w:rPr>
          <w:rFonts w:ascii="GHEA Grapalat" w:hAnsi="GHEA Grapalat" w:cs="Sylfaen"/>
          <w:sz w:val="20"/>
          <w:lang w:val="af-ZA"/>
        </w:rPr>
        <w:t xml:space="preserve"> </w:t>
      </w:r>
      <w:r w:rsidRPr="00640568">
        <w:rPr>
          <w:rFonts w:ascii="GHEA Grapalat" w:hAnsi="GHEA Grapalat" w:cs="Sylfaen"/>
          <w:sz w:val="20"/>
          <w:lang w:val="en-US"/>
        </w:rPr>
        <w:t>վրա</w:t>
      </w:r>
      <w:r w:rsidRPr="00640568">
        <w:rPr>
          <w:rFonts w:ascii="GHEA Grapalat" w:hAnsi="GHEA Grapalat" w:cs="Sylfaen"/>
          <w:sz w:val="20"/>
          <w:lang w:val="af-ZA"/>
        </w:rPr>
        <w:t xml:space="preserve"> </w:t>
      </w:r>
      <w:r w:rsidRPr="00640568">
        <w:rPr>
          <w:rFonts w:ascii="GHEA Grapalat" w:hAnsi="GHEA Grapalat" w:cs="Sylfaen"/>
          <w:sz w:val="20"/>
          <w:lang w:val="en-US"/>
        </w:rPr>
        <w:t>մասնակիցը</w:t>
      </w:r>
      <w:r w:rsidRPr="00640568">
        <w:rPr>
          <w:rFonts w:ascii="GHEA Grapalat" w:hAnsi="GHEA Grapalat" w:cs="Sylfaen"/>
          <w:sz w:val="20"/>
          <w:lang w:val="af-ZA"/>
        </w:rPr>
        <w:t xml:space="preserve"> </w:t>
      </w:r>
      <w:r w:rsidRPr="00640568">
        <w:rPr>
          <w:rFonts w:ascii="GHEA Grapalat" w:hAnsi="GHEA Grapalat" w:cs="Sylfaen"/>
          <w:sz w:val="20"/>
          <w:lang w:val="en-US"/>
        </w:rPr>
        <w:t>չի</w:t>
      </w:r>
      <w:r w:rsidRPr="00640568">
        <w:rPr>
          <w:rFonts w:ascii="GHEA Grapalat" w:hAnsi="GHEA Grapalat" w:cs="Sylfaen"/>
          <w:sz w:val="20"/>
          <w:lang w:val="af-ZA"/>
        </w:rPr>
        <w:t xml:space="preserve"> </w:t>
      </w:r>
      <w:r w:rsidRPr="00640568">
        <w:rPr>
          <w:rFonts w:ascii="GHEA Grapalat" w:hAnsi="GHEA Grapalat" w:cs="Sylfaen"/>
          <w:sz w:val="20"/>
          <w:lang w:val="en-US"/>
        </w:rPr>
        <w:t>ներառվում</w:t>
      </w:r>
      <w:r w:rsidRPr="00640568">
        <w:rPr>
          <w:rFonts w:ascii="GHEA Grapalat" w:hAnsi="GHEA Grapalat" w:cs="Sylfaen"/>
          <w:sz w:val="20"/>
          <w:lang w:val="af-ZA"/>
        </w:rPr>
        <w:t xml:space="preserve"> </w:t>
      </w:r>
      <w:r w:rsidRPr="00640568">
        <w:rPr>
          <w:rFonts w:ascii="GHEA Grapalat" w:hAnsi="GHEA Grapalat" w:cs="Sylfaen"/>
          <w:sz w:val="20"/>
          <w:lang w:val="en-US"/>
        </w:rPr>
        <w:t>ցուցակում</w:t>
      </w:r>
      <w:r w:rsidRPr="00640568">
        <w:rPr>
          <w:rFonts w:ascii="GHEA Grapalat" w:hAnsi="GHEA Grapalat" w:cs="Sylfaen"/>
          <w:sz w:val="20"/>
          <w:lang w:val="af-ZA"/>
        </w:rPr>
        <w:t>:</w:t>
      </w:r>
    </w:p>
    <w:p w14:paraId="07195B2B" w14:textId="77777777" w:rsidR="002A0AD3" w:rsidRDefault="002A0AD3" w:rsidP="00491A74">
      <w:pPr>
        <w:ind w:firstLine="375"/>
        <w:jc w:val="both"/>
        <w:rPr>
          <w:rFonts w:ascii="GHEA Grapalat" w:hAnsi="GHEA Grapalat" w:cs="Sylfaen"/>
          <w:sz w:val="20"/>
          <w:lang w:val="af-ZA"/>
        </w:rPr>
      </w:pPr>
    </w:p>
    <w:p w14:paraId="444DD20C" w14:textId="251F748A" w:rsidR="003D4374" w:rsidRPr="00955CC1" w:rsidRDefault="003D4374">
      <w:pPr>
        <w:ind w:firstLine="375"/>
        <w:jc w:val="both"/>
        <w:rPr>
          <w:rFonts w:ascii="GHEA Grapalat" w:hAnsi="GHEA Grapalat" w:cs="Sylfaen"/>
          <w:sz w:val="20"/>
          <w:lang w:val="af-ZA"/>
        </w:rPr>
      </w:pPr>
    </w:p>
    <w:p w14:paraId="787FE1F5" w14:textId="77777777" w:rsidR="00B54F63" w:rsidRPr="00955CC1" w:rsidRDefault="00B97D91" w:rsidP="00EF3662">
      <w:pPr>
        <w:ind w:firstLine="375"/>
        <w:jc w:val="both"/>
        <w:rPr>
          <w:rFonts w:ascii="GHEA Grapalat" w:hAnsi="GHEA Grapalat"/>
          <w:sz w:val="20"/>
          <w:szCs w:val="20"/>
          <w:lang w:val="af-ZA"/>
        </w:rPr>
      </w:pPr>
      <w:r w:rsidRPr="00955CC1">
        <w:rPr>
          <w:rFonts w:ascii="GHEA Grapalat" w:hAnsi="GHEA Grapalat"/>
          <w:color w:val="000000"/>
          <w:sz w:val="20"/>
          <w:szCs w:val="20"/>
          <w:lang w:val="af-ZA"/>
        </w:rPr>
        <w:lastRenderedPageBreak/>
        <w:t xml:space="preserve">      </w:t>
      </w:r>
      <w:r w:rsidR="00E17B5D" w:rsidRPr="00955CC1">
        <w:rPr>
          <w:rFonts w:ascii="GHEA Grapalat" w:hAnsi="GHEA Grapalat"/>
          <w:color w:val="000000"/>
          <w:sz w:val="20"/>
          <w:szCs w:val="20"/>
          <w:lang w:val="af-ZA"/>
        </w:rPr>
        <w:t>8.1</w:t>
      </w:r>
      <w:r w:rsidR="00FE348B">
        <w:rPr>
          <w:rFonts w:ascii="GHEA Grapalat" w:hAnsi="GHEA Grapalat"/>
          <w:color w:val="000000"/>
          <w:sz w:val="20"/>
          <w:szCs w:val="20"/>
          <w:lang w:val="af-ZA"/>
        </w:rPr>
        <w:t>5</w:t>
      </w:r>
      <w:r w:rsidR="00E17B5D" w:rsidRPr="00955CC1">
        <w:rPr>
          <w:rFonts w:ascii="GHEA Grapalat" w:hAnsi="GHEA Grapalat"/>
          <w:color w:val="000000"/>
          <w:sz w:val="20"/>
          <w:szCs w:val="20"/>
          <w:lang w:val="af-ZA"/>
        </w:rPr>
        <w:t xml:space="preserve"> </w:t>
      </w:r>
      <w:r w:rsidR="003A377C" w:rsidRPr="00955CC1">
        <w:rPr>
          <w:rFonts w:ascii="GHEA Grapalat" w:hAnsi="GHEA Grapalat"/>
          <w:color w:val="000000"/>
          <w:sz w:val="20"/>
          <w:szCs w:val="20"/>
        </w:rPr>
        <w:t>Ե</w:t>
      </w:r>
      <w:r w:rsidR="003D4374" w:rsidRPr="00955CC1">
        <w:rPr>
          <w:rFonts w:ascii="GHEA Grapalat" w:hAnsi="GHEA Grapalat"/>
          <w:color w:val="000000"/>
          <w:sz w:val="20"/>
          <w:szCs w:val="20"/>
          <w:lang w:val="hy-AM"/>
        </w:rPr>
        <w:t>թե մասնակից</w:t>
      </w:r>
      <w:r w:rsidR="00955CC1">
        <w:rPr>
          <w:rFonts w:ascii="GHEA Grapalat" w:hAnsi="GHEA Grapalat"/>
          <w:color w:val="000000"/>
          <w:sz w:val="20"/>
          <w:szCs w:val="20"/>
        </w:rPr>
        <w:t>ն</w:t>
      </w:r>
      <w:r w:rsidR="003D4374" w:rsidRPr="00955CC1">
        <w:rPr>
          <w:rFonts w:ascii="GHEA Grapalat" w:hAnsi="GHEA Grapalat"/>
          <w:color w:val="000000"/>
          <w:sz w:val="20"/>
          <w:szCs w:val="20"/>
          <w:lang w:val="hy-AM"/>
        </w:rPr>
        <w:t xml:space="preserve"> </w:t>
      </w:r>
      <w:r w:rsidR="00955CC1">
        <w:rPr>
          <w:rFonts w:ascii="GHEA Grapalat" w:hAnsi="GHEA Grapalat"/>
          <w:color w:val="000000"/>
          <w:sz w:val="20"/>
          <w:szCs w:val="20"/>
        </w:rPr>
        <w:t>Օ</w:t>
      </w:r>
      <w:r w:rsidR="003D4374" w:rsidRPr="00955CC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55CC1">
        <w:rPr>
          <w:rFonts w:ascii="GHEA Grapalat" w:hAnsi="GHEA Grapalat" w:cs="Sylfaen"/>
          <w:sz w:val="20"/>
          <w:szCs w:val="20"/>
          <w:lang w:val="af-ZA"/>
        </w:rPr>
        <w:t>:</w:t>
      </w:r>
    </w:p>
    <w:p w14:paraId="5D0C7EC5" w14:textId="31BC689C"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EF2159">
        <w:rPr>
          <w:rFonts w:ascii="GHEA Grapalat" w:hAnsi="GHEA Grapalat" w:cs="Sylfaen"/>
          <w:sz w:val="20"/>
          <w:szCs w:val="24"/>
          <w:lang w:val="af-ZA" w:eastAsia="en-US"/>
        </w:rPr>
        <w:t>8</w:t>
      </w:r>
      <w:r w:rsidR="00EF2159">
        <w:rPr>
          <w:rFonts w:ascii="GHEA Grapalat" w:hAnsi="GHEA Grapalat" w:cs="Sylfaen"/>
          <w:sz w:val="20"/>
          <w:szCs w:val="24"/>
          <w:lang w:val="af-ZA" w:eastAsia="en-US"/>
        </w:rPr>
        <w:t>.</w:t>
      </w:r>
      <w:r w:rsidRPr="00EF2159">
        <w:rPr>
          <w:rFonts w:ascii="GHEA Grapalat" w:hAnsi="GHEA Grapalat" w:cs="Sylfaen"/>
          <w:sz w:val="20"/>
          <w:szCs w:val="24"/>
          <w:lang w:val="af-ZA" w:eastAsia="en-US"/>
        </w:rPr>
        <w:t>1</w:t>
      </w:r>
      <w:r w:rsidR="00FE348B">
        <w:rPr>
          <w:rFonts w:ascii="GHEA Grapalat" w:hAnsi="GHEA Grapalat" w:cs="Sylfaen"/>
          <w:sz w:val="20"/>
          <w:szCs w:val="24"/>
          <w:lang w:val="af-ZA" w:eastAsia="en-US"/>
        </w:rPr>
        <w:t>6</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հրավերի</w:t>
      </w:r>
      <w:r w:rsidRPr="00EF2159">
        <w:rPr>
          <w:rFonts w:ascii="GHEA Grapalat" w:hAnsi="GHEA Grapalat" w:cs="Sylfaen"/>
          <w:sz w:val="20"/>
          <w:szCs w:val="24"/>
          <w:lang w:val="af-ZA" w:eastAsia="en-US"/>
        </w:rPr>
        <w:t xml:space="preserve"> 1-</w:t>
      </w:r>
      <w:r w:rsidRPr="00EF2159">
        <w:rPr>
          <w:rFonts w:ascii="GHEA Grapalat" w:hAnsi="GHEA Grapalat" w:cs="Sylfaen"/>
          <w:sz w:val="20"/>
          <w:szCs w:val="24"/>
          <w:lang w:val="ru-RU" w:eastAsia="en-US"/>
        </w:rPr>
        <w:t>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մասի</w:t>
      </w:r>
      <w:r w:rsidRPr="00EF2159">
        <w:rPr>
          <w:rFonts w:ascii="GHEA Grapalat" w:hAnsi="GHEA Grapalat" w:cs="Sylfaen"/>
          <w:sz w:val="20"/>
          <w:szCs w:val="24"/>
          <w:lang w:val="af-ZA" w:eastAsia="en-US"/>
        </w:rPr>
        <w:t xml:space="preserve"> </w:t>
      </w:r>
      <w:r w:rsidR="00441D04" w:rsidRPr="00EF2159">
        <w:rPr>
          <w:rFonts w:ascii="GHEA Grapalat" w:hAnsi="GHEA Grapalat" w:cs="Sylfaen"/>
          <w:sz w:val="20"/>
          <w:szCs w:val="24"/>
          <w:lang w:val="af-ZA" w:eastAsia="en-US"/>
        </w:rPr>
        <w:t xml:space="preserve">8.9 </w:t>
      </w:r>
      <w:r w:rsidRPr="00EF2159">
        <w:rPr>
          <w:rFonts w:ascii="GHEA Grapalat" w:hAnsi="GHEA Grapalat" w:cs="Sylfaen"/>
          <w:sz w:val="20"/>
          <w:szCs w:val="24"/>
          <w:lang w:val="ru-RU" w:eastAsia="en-US"/>
        </w:rPr>
        <w:t>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փաստաթղթերը</w:t>
      </w:r>
      <w:r w:rsidR="00D371A7" w:rsidRPr="00EF2159">
        <w:rPr>
          <w:rFonts w:ascii="GHEA Grapalat" w:hAnsi="GHEA Grapalat" w:cs="Sylfaen"/>
          <w:sz w:val="20"/>
          <w:szCs w:val="24"/>
          <w:lang w:val="af-ZA" w:eastAsia="en-US"/>
        </w:rPr>
        <w:t xml:space="preserve"> </w:t>
      </w:r>
      <w:r w:rsidR="00EF2159">
        <w:rPr>
          <w:rFonts w:ascii="GHEA Grapalat" w:hAnsi="GHEA Grapalat" w:cs="Sylfaen"/>
          <w:sz w:val="20"/>
          <w:szCs w:val="24"/>
          <w:lang w:val="af-ZA" w:eastAsia="en-US"/>
        </w:rPr>
        <w:t xml:space="preserve">մասնակիցը </w:t>
      </w:r>
      <w:r w:rsidR="00D371A7" w:rsidRPr="00EF2159">
        <w:rPr>
          <w:rFonts w:ascii="GHEA Grapalat" w:hAnsi="GHEA Grapalat" w:cs="Sylfaen"/>
          <w:sz w:val="20"/>
          <w:szCs w:val="24"/>
          <w:lang w:eastAsia="en-US"/>
        </w:rPr>
        <w:t>սահմանված</w:t>
      </w:r>
      <w:r w:rsidR="00D371A7" w:rsidRPr="00EF2159">
        <w:rPr>
          <w:rFonts w:ascii="GHEA Grapalat" w:hAnsi="GHEA Grapalat" w:cs="Sylfaen"/>
          <w:sz w:val="20"/>
          <w:szCs w:val="24"/>
          <w:lang w:val="af-ZA" w:eastAsia="en-US"/>
        </w:rPr>
        <w:t xml:space="preserve"> </w:t>
      </w:r>
      <w:r w:rsidR="00D371A7" w:rsidRPr="00EF2159">
        <w:rPr>
          <w:rFonts w:ascii="GHEA Grapalat" w:hAnsi="GHEA Grapalat" w:cs="Sylfaen"/>
          <w:sz w:val="20"/>
          <w:szCs w:val="24"/>
          <w:lang w:eastAsia="en-US"/>
        </w:rPr>
        <w:t>ժամկետում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հանձնա</w:t>
      </w:r>
      <w:r w:rsidR="007A5810" w:rsidRPr="00EF2159">
        <w:rPr>
          <w:rFonts w:ascii="GHEA Grapalat" w:hAnsi="GHEA Grapalat" w:cs="Sylfaen"/>
          <w:sz w:val="20"/>
          <w:szCs w:val="24"/>
          <w:lang w:val="af-ZA" w:eastAsia="en-US"/>
        </w:rPr>
        <w:softHyphen/>
      </w:r>
      <w:r w:rsidR="007A5810" w:rsidRPr="00EF2159">
        <w:rPr>
          <w:rFonts w:ascii="GHEA Grapalat" w:hAnsi="GHEA Grapalat" w:cs="Sylfaen"/>
          <w:sz w:val="20"/>
          <w:szCs w:val="24"/>
          <w:lang w:val="ru-RU" w:eastAsia="en-US"/>
        </w:rPr>
        <w:t>ժողովի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ներկայաց</w:t>
      </w:r>
      <w:r w:rsidR="00EF2159">
        <w:rPr>
          <w:rFonts w:ascii="GHEA Grapalat" w:hAnsi="GHEA Grapalat" w:cs="Sylfaen"/>
          <w:sz w:val="20"/>
          <w:szCs w:val="24"/>
          <w:lang w:eastAsia="en-US"/>
        </w:rPr>
        <w:t>ն</w:t>
      </w:r>
      <w:r w:rsidR="007A5810" w:rsidRPr="00EF2159">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ուղարկելու</w:t>
      </w:r>
      <w:r w:rsidR="00FE20B2" w:rsidRPr="00F02DBC">
        <w:rPr>
          <w:rFonts w:ascii="GHEA Grapalat" w:hAnsi="GHEA Grapalat" w:cs="Sylfaen"/>
          <w:sz w:val="20"/>
          <w:szCs w:val="24"/>
          <w:lang w:val="af-ZA" w:eastAsia="en-US"/>
        </w:rPr>
        <w:t xml:space="preserve"> </w:t>
      </w:r>
      <w:r w:rsidR="00FE20B2">
        <w:rPr>
          <w:rFonts w:ascii="GHEA Grapalat" w:hAnsi="GHEA Grapalat" w:cs="Sylfaen"/>
          <w:sz w:val="20"/>
          <w:szCs w:val="24"/>
          <w:lang w:eastAsia="en-US"/>
        </w:rPr>
        <w:t>միջոցով</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14:paraId="436834B1" w14:textId="77777777" w:rsidR="002B121D"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B121D" w:rsidRPr="005E1F72">
        <w:rPr>
          <w:rFonts w:ascii="GHEA Grapalat" w:hAnsi="GHEA Grapalat" w:cs="Sylfaen"/>
          <w:szCs w:val="24"/>
        </w:rPr>
        <w:t>.</w:t>
      </w:r>
      <w:r w:rsidR="00161FE4" w:rsidRPr="00955CC1">
        <w:rPr>
          <w:rFonts w:ascii="GHEA Grapalat" w:hAnsi="GHEA Grapalat" w:cs="Sylfaen"/>
          <w:szCs w:val="24"/>
        </w:rPr>
        <w:t>1</w:t>
      </w:r>
      <w:r w:rsidR="00FE348B">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14:paraId="0FBA3E13" w14:textId="77777777"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FE348B">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76EC1539"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5E1F72" w:rsidRDefault="00E02F60"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հայտում</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ներառվող</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իրենց</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կողմից</w:t>
      </w:r>
      <w:r w:rsidR="00265D18" w:rsidRPr="005E1F72">
        <w:rPr>
          <w:rFonts w:ascii="GHEA Grapalat" w:hAnsi="GHEA Grapalat" w:cs="Sylfaen"/>
          <w:szCs w:val="24"/>
        </w:rPr>
        <w:t xml:space="preserve"> </w:t>
      </w:r>
      <w:r w:rsidR="00265D18" w:rsidRPr="005E1F72">
        <w:rPr>
          <w:rFonts w:ascii="GHEA Grapalat" w:hAnsi="GHEA Grapalat" w:cs="Sylfaen"/>
          <w:szCs w:val="24"/>
          <w:lang w:val="en-US"/>
        </w:rPr>
        <w:t>հաստատվող</w:t>
      </w:r>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78934FE0" w14:textId="77777777" w:rsidR="003E7941" w:rsidRPr="00C33722"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66C4733" w14:textId="77777777" w:rsidR="002B103D" w:rsidRPr="005E1F72" w:rsidRDefault="00A150A9" w:rsidP="00EF3662">
      <w:pPr>
        <w:pStyle w:val="BodyTextIndent2"/>
        <w:spacing w:line="240" w:lineRule="auto"/>
        <w:ind w:firstLine="567"/>
        <w:rPr>
          <w:rFonts w:ascii="GHEA Grapalat" w:hAnsi="GHEA Grapalat"/>
          <w:lang w:val="hy-AM"/>
        </w:rPr>
      </w:pPr>
      <w:r w:rsidRPr="005E1F72">
        <w:rPr>
          <w:rFonts w:ascii="GHEA Grapalat" w:hAnsi="GHEA Grapalat"/>
        </w:rPr>
        <w:t>8</w:t>
      </w:r>
      <w:r w:rsidR="00947D03" w:rsidRPr="005E1F72">
        <w:rPr>
          <w:rFonts w:ascii="GHEA Grapalat" w:hAnsi="GHEA Grapalat"/>
          <w:lang w:val="hy-AM"/>
        </w:rPr>
        <w:t>.</w:t>
      </w:r>
      <w:r w:rsidR="00FE348B" w:rsidRPr="004B2068">
        <w:rPr>
          <w:rFonts w:ascii="GHEA Grapalat" w:hAnsi="GHEA Grapalat"/>
        </w:rPr>
        <w:t>19</w:t>
      </w:r>
      <w:r w:rsidR="003F288F" w:rsidRPr="005E1F72">
        <w:rPr>
          <w:rFonts w:ascii="GHEA Grapalat" w:hAnsi="GHEA Grapalat" w:cs="Sylfaen"/>
        </w:rPr>
        <w:t xml:space="preserve"> </w:t>
      </w:r>
      <w:r w:rsidR="00571F29" w:rsidRPr="005E1F72">
        <w:rPr>
          <w:rFonts w:ascii="GHEA Grapalat" w:hAnsi="GHEA Grapalat" w:cs="Sylfaen"/>
        </w:rPr>
        <w:t>Հայտերի</w:t>
      </w:r>
      <w:r w:rsidR="00571F29" w:rsidRPr="005E1F72">
        <w:rPr>
          <w:rFonts w:ascii="GHEA Grapalat" w:hAnsi="GHEA Grapalat" w:cs="Arial"/>
        </w:rPr>
        <w:t xml:space="preserve"> </w:t>
      </w:r>
      <w:r w:rsidR="00571F29" w:rsidRPr="005E1F72">
        <w:rPr>
          <w:rFonts w:ascii="GHEA Grapalat" w:hAnsi="GHEA Grapalat" w:cs="Sylfaen"/>
        </w:rPr>
        <w:t>գնահատումը</w:t>
      </w:r>
      <w:r w:rsidR="00571F29" w:rsidRPr="005E1F72">
        <w:rPr>
          <w:rFonts w:ascii="GHEA Grapalat" w:hAnsi="GHEA Grapalat" w:cs="Arial"/>
        </w:rPr>
        <w:t xml:space="preserve"> </w:t>
      </w:r>
      <w:r w:rsidR="00571F29" w:rsidRPr="005E1F72">
        <w:rPr>
          <w:rFonts w:ascii="GHEA Grapalat" w:hAnsi="GHEA Grapalat" w:cs="Sylfaen"/>
        </w:rPr>
        <w:t>և</w:t>
      </w:r>
      <w:r w:rsidR="00571F29" w:rsidRPr="005E1F72">
        <w:rPr>
          <w:rFonts w:ascii="GHEA Grapalat" w:hAnsi="GHEA Grapalat" w:cs="Arial"/>
        </w:rPr>
        <w:t xml:space="preserve"> </w:t>
      </w:r>
      <w:r w:rsidR="00571F29" w:rsidRPr="005E1F72">
        <w:rPr>
          <w:rFonts w:ascii="GHEA Grapalat" w:hAnsi="GHEA Grapalat" w:cs="Sylfaen"/>
        </w:rPr>
        <w:t>ընտրված մասնակցի որոշումն</w:t>
      </w:r>
      <w:r w:rsidR="00571F29" w:rsidRPr="005E1F72">
        <w:rPr>
          <w:rFonts w:ascii="GHEA Grapalat" w:hAnsi="GHEA Grapalat" w:cs="Arial"/>
        </w:rPr>
        <w:t xml:space="preserve"> </w:t>
      </w:r>
      <w:r w:rsidR="00571F29" w:rsidRPr="005E1F72">
        <w:rPr>
          <w:rFonts w:ascii="GHEA Grapalat" w:hAnsi="GHEA Grapalat" w:cs="Sylfaen"/>
        </w:rPr>
        <w:t>իրականացվում</w:t>
      </w:r>
      <w:r w:rsidR="00571F29" w:rsidRPr="005E1F72">
        <w:rPr>
          <w:rFonts w:ascii="GHEA Grapalat" w:hAnsi="GHEA Grapalat" w:cs="Arial"/>
        </w:rPr>
        <w:t xml:space="preserve"> </w:t>
      </w:r>
      <w:r w:rsidR="00571F29" w:rsidRPr="005E1F72">
        <w:rPr>
          <w:rFonts w:ascii="GHEA Grapalat" w:hAnsi="GHEA Grapalat" w:cs="Sylfaen"/>
        </w:rPr>
        <w:t>է</w:t>
      </w:r>
      <w:r w:rsidR="00571F29" w:rsidRPr="005E1F72">
        <w:rPr>
          <w:rFonts w:ascii="GHEA Grapalat" w:hAnsi="GHEA Grapalat" w:cs="Arial"/>
        </w:rPr>
        <w:t xml:space="preserve"> </w:t>
      </w:r>
      <w:r w:rsidR="00571F29" w:rsidRPr="005E1F72">
        <w:rPr>
          <w:rFonts w:ascii="GHEA Grapalat" w:hAnsi="GHEA Grapalat" w:cs="Sylfaen"/>
        </w:rPr>
        <w:t>ըստ</w:t>
      </w:r>
      <w:r w:rsidR="00571F29" w:rsidRPr="005E1F72">
        <w:rPr>
          <w:rFonts w:ascii="GHEA Grapalat" w:hAnsi="GHEA Grapalat" w:cs="Arial"/>
        </w:rPr>
        <w:t xml:space="preserve"> </w:t>
      </w:r>
      <w:r w:rsidR="00571F29" w:rsidRPr="005E1F72">
        <w:rPr>
          <w:rFonts w:ascii="GHEA Grapalat" w:hAnsi="GHEA Grapalat" w:cs="Sylfaen"/>
        </w:rPr>
        <w:t>առանձին</w:t>
      </w:r>
      <w:r w:rsidR="00571F29" w:rsidRPr="005E1F72">
        <w:rPr>
          <w:rFonts w:ascii="GHEA Grapalat" w:hAnsi="GHEA Grapalat" w:cs="Arial"/>
        </w:rPr>
        <w:t xml:space="preserve"> </w:t>
      </w:r>
      <w:r w:rsidR="00571F29" w:rsidRPr="005E1F72">
        <w:rPr>
          <w:rFonts w:ascii="GHEA Grapalat" w:hAnsi="GHEA Grapalat" w:cs="Sylfaen"/>
        </w:rPr>
        <w:t>չափաբաժինների</w:t>
      </w:r>
      <w:r w:rsidR="00FE20B2">
        <w:rPr>
          <w:rFonts w:ascii="GHEA Grapalat" w:hAnsi="GHEA Grapalat" w:cs="Sylfaen"/>
          <w:vertAlign w:val="superscript"/>
        </w:rPr>
        <w:t>12</w:t>
      </w:r>
      <w:r w:rsidR="00571F29" w:rsidRPr="00CC3A77">
        <w:rPr>
          <w:rStyle w:val="FootnoteReference"/>
          <w:rFonts w:ascii="GHEA Grapalat" w:hAnsi="GHEA Grapalat" w:cs="Sylfaen"/>
          <w:color w:val="FFFFFF"/>
        </w:rPr>
        <w:footnoteReference w:id="2"/>
      </w:r>
      <w:r w:rsidR="00571F29" w:rsidRPr="005E1F72">
        <w:rPr>
          <w:rFonts w:ascii="GHEA Grapalat" w:hAnsi="GHEA Grapalat" w:cs="Tahoma"/>
        </w:rPr>
        <w:t>։</w:t>
      </w:r>
      <w:r w:rsidR="002B103D" w:rsidRPr="005E1F72">
        <w:rPr>
          <w:rFonts w:ascii="GHEA Grapalat" w:hAnsi="GHEA Grapalat" w:cs="Tahoma"/>
          <w:lang w:val="hy-AM"/>
        </w:rPr>
        <w:t xml:space="preserve"> </w:t>
      </w:r>
    </w:p>
    <w:p w14:paraId="42F44F10" w14:textId="77777777" w:rsidR="00583092" w:rsidRPr="005E1F72" w:rsidRDefault="00A150A9"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FE348B" w:rsidRPr="004B2068">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ի 1-ին մասի 8.13-ից 8.</w:t>
      </w:r>
      <w:r w:rsidR="00FE348B" w:rsidRPr="004B2068">
        <w:rPr>
          <w:rFonts w:ascii="GHEA Grapalat" w:hAnsi="GHEA Grapalat"/>
          <w:sz w:val="20"/>
          <w:szCs w:val="20"/>
          <w:lang w:val="hy-AM" w:eastAsia="x-none"/>
        </w:rPr>
        <w:t>19</w:t>
      </w:r>
      <w:r w:rsidR="00537173" w:rsidRPr="005E1F72">
        <w:rPr>
          <w:rFonts w:ascii="GHEA Grapalat" w:hAnsi="GHEA Grapalat"/>
          <w:sz w:val="20"/>
          <w:szCs w:val="20"/>
          <w:lang w:val="hy-AM" w:eastAsia="x-none"/>
        </w:rPr>
        <w:t>-րդ կետերով սահմանված ընթացակարգ</w:t>
      </w:r>
      <w:r w:rsidR="002E0966" w:rsidRPr="004B2068">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3189E2FE"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5E79C4">
        <w:rPr>
          <w:rFonts w:ascii="GHEA Grapalat" w:hAnsi="GHEA Grapalat" w:cs="Sylfaen"/>
          <w:szCs w:val="24"/>
        </w:rPr>
        <w:t>2</w:t>
      </w:r>
      <w:r w:rsidR="00FE348B">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14:paraId="11D5FD5F" w14:textId="77777777" w:rsidR="00583092" w:rsidRPr="005E79C4" w:rsidRDefault="006621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5965E9D8"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FE348B" w:rsidRPr="004B2068">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F6799D">
        <w:rPr>
          <w:rFonts w:ascii="GHEA Grapalat" w:hAnsi="GHEA Grapalat" w:cs="Sylfaen"/>
          <w:szCs w:val="24"/>
          <w:lang w:val="hy-AM"/>
        </w:rPr>
        <w:t>հրավիրվ</w:t>
      </w:r>
      <w:r w:rsidR="00F96621" w:rsidRPr="00F6799D">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35C8F67C" w14:textId="77777777"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F6799D">
        <w:rPr>
          <w:rFonts w:ascii="GHEA Grapalat" w:hAnsi="GHEA Grapalat" w:cs="Sylfaen"/>
          <w:sz w:val="20"/>
          <w:lang w:val="af-ZA"/>
        </w:rPr>
        <w:t>2</w:t>
      </w:r>
      <w:r w:rsidR="00FE348B">
        <w:rPr>
          <w:rFonts w:ascii="GHEA Grapalat" w:hAnsi="GHEA Grapalat" w:cs="Sylfaen"/>
          <w:sz w:val="20"/>
          <w:lang w:val="af-ZA"/>
        </w:rPr>
        <w:t>3</w:t>
      </w:r>
      <w:r w:rsidR="00F6799D">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79A4C5EA" w14:textId="77777777" w:rsidR="00196487" w:rsidRPr="00F6799D" w:rsidRDefault="00196487" w:rsidP="00EF3662">
      <w:pPr>
        <w:pStyle w:val="norm"/>
        <w:spacing w:line="240" w:lineRule="auto"/>
        <w:ind w:firstLine="706"/>
        <w:rPr>
          <w:rFonts w:ascii="GHEA Grapalat" w:hAnsi="GHEA Grapalat" w:cs="Tahoma"/>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F6799D">
        <w:rPr>
          <w:rFonts w:ascii="GHEA Grapalat" w:hAnsi="GHEA Grapalat" w:cs="Tahoma"/>
          <w:sz w:val="20"/>
          <w:lang w:val="hy-AM"/>
        </w:rPr>
        <w:t xml:space="preserve"> </w:t>
      </w:r>
      <w:r w:rsidRPr="005E1F72">
        <w:rPr>
          <w:rFonts w:ascii="GHEA Grapalat" w:hAnsi="GHEA Grapalat" w:cs="Tahoma"/>
          <w:sz w:val="20"/>
          <w:lang w:val="hy-AM"/>
        </w:rPr>
        <w:t>ըստ</w:t>
      </w:r>
      <w:r w:rsidRPr="00F6799D">
        <w:rPr>
          <w:rFonts w:ascii="GHEA Grapalat" w:hAnsi="GHEA Grapalat" w:cs="Tahoma"/>
          <w:sz w:val="20"/>
          <w:lang w:val="hy-AM"/>
        </w:rPr>
        <w:t xml:space="preserve"> </w:t>
      </w:r>
      <w:r w:rsidRPr="005E1F72">
        <w:rPr>
          <w:rFonts w:ascii="GHEA Grapalat" w:hAnsi="GHEA Grapalat" w:cs="Tahoma"/>
          <w:sz w:val="20"/>
          <w:lang w:val="hy-AM"/>
        </w:rPr>
        <w:t>գնահատման</w:t>
      </w:r>
      <w:r w:rsidRPr="00F6799D">
        <w:rPr>
          <w:rFonts w:ascii="GHEA Grapalat" w:hAnsi="GHEA Grapalat" w:cs="Tahoma"/>
          <w:sz w:val="20"/>
          <w:lang w:val="hy-AM"/>
        </w:rPr>
        <w:t xml:space="preserve"> </w:t>
      </w:r>
      <w:r w:rsidRPr="005E1F72">
        <w:rPr>
          <w:rFonts w:ascii="GHEA Grapalat" w:hAnsi="GHEA Grapalat" w:cs="Tahoma"/>
          <w:sz w:val="20"/>
          <w:lang w:val="hy-AM"/>
        </w:rPr>
        <w:t>արդյունքների</w:t>
      </w:r>
      <w:r w:rsidRPr="00F6799D">
        <w:rPr>
          <w:rFonts w:ascii="GHEA Grapalat" w:hAnsi="GHEA Grapalat" w:cs="Tahoma"/>
          <w:sz w:val="20"/>
          <w:lang w:val="hy-AM"/>
        </w:rPr>
        <w:t xml:space="preserve"> </w:t>
      </w:r>
      <w:r w:rsidRPr="005E1F72">
        <w:rPr>
          <w:rFonts w:ascii="GHEA Grapalat" w:hAnsi="GHEA Grapalat" w:cs="Tahoma"/>
          <w:sz w:val="20"/>
          <w:lang w:val="hy-AM"/>
        </w:rPr>
        <w:t>և</w:t>
      </w:r>
      <w:r w:rsidRPr="00F6799D">
        <w:rPr>
          <w:rFonts w:ascii="GHEA Grapalat" w:hAnsi="GHEA Grapalat" w:cs="Tahoma"/>
          <w:sz w:val="20"/>
          <w:lang w:val="hy-AM"/>
        </w:rPr>
        <w:t xml:space="preserve"> </w:t>
      </w:r>
      <w:r w:rsidRPr="005E1F72">
        <w:rPr>
          <w:rFonts w:ascii="GHEA Grapalat" w:hAnsi="GHEA Grapalat" w:cs="Tahoma"/>
          <w:sz w:val="20"/>
          <w:lang w:val="hy-AM"/>
        </w:rPr>
        <w:t>գնային</w:t>
      </w:r>
      <w:r w:rsidRPr="00F6799D">
        <w:rPr>
          <w:rFonts w:ascii="GHEA Grapalat" w:hAnsi="GHEA Grapalat" w:cs="Tahoma"/>
          <w:sz w:val="20"/>
          <w:lang w:val="hy-AM"/>
        </w:rPr>
        <w:t xml:space="preserve"> </w:t>
      </w:r>
      <w:r w:rsidRPr="005E1F72">
        <w:rPr>
          <w:rFonts w:ascii="GHEA Grapalat" w:hAnsi="GHEA Grapalat" w:cs="Tahoma"/>
          <w:sz w:val="20"/>
          <w:lang w:val="hy-AM"/>
        </w:rPr>
        <w:t>առաջարկների</w:t>
      </w:r>
      <w:r w:rsidRPr="00F6799D">
        <w:rPr>
          <w:rFonts w:ascii="GHEA Grapalat" w:hAnsi="GHEA Grapalat" w:cs="Tahoma"/>
          <w:sz w:val="20"/>
          <w:lang w:val="hy-AM"/>
        </w:rPr>
        <w:t>.</w:t>
      </w:r>
    </w:p>
    <w:p w14:paraId="41499E2A" w14:textId="77777777" w:rsidR="00196487" w:rsidRPr="00F6799D" w:rsidRDefault="00196487" w:rsidP="00EF3662">
      <w:pPr>
        <w:pStyle w:val="norm"/>
        <w:spacing w:line="240" w:lineRule="auto"/>
        <w:ind w:firstLine="706"/>
        <w:rPr>
          <w:rFonts w:ascii="GHEA Grapalat" w:hAnsi="GHEA Grapalat" w:cs="Tahoma"/>
          <w:sz w:val="20"/>
          <w:lang w:val="hy-AM"/>
        </w:rPr>
      </w:pPr>
      <w:r w:rsidRPr="00F6799D">
        <w:rPr>
          <w:rFonts w:ascii="GHEA Grapalat" w:hAnsi="GHEA Grapalat" w:cs="Tahoma"/>
          <w:sz w:val="20"/>
          <w:lang w:val="hy-AM"/>
        </w:rPr>
        <w:tab/>
        <w:t xml:space="preserve">2) </w:t>
      </w:r>
      <w:r w:rsidR="006B5588" w:rsidRPr="00F6799D">
        <w:rPr>
          <w:rFonts w:ascii="GHEA Grapalat" w:hAnsi="GHEA Grapalat" w:cs="Tahoma"/>
          <w:sz w:val="20"/>
          <w:lang w:val="hy-AM"/>
        </w:rPr>
        <w:t>Հ</w:t>
      </w:r>
      <w:r w:rsidRPr="005E1F72">
        <w:rPr>
          <w:rFonts w:ascii="GHEA Grapalat" w:hAnsi="GHEA Grapalat" w:cs="Tahoma"/>
          <w:sz w:val="20"/>
          <w:lang w:val="hy-AM"/>
        </w:rPr>
        <w:t>ամակարգի</w:t>
      </w:r>
      <w:r w:rsidRPr="00F6799D">
        <w:rPr>
          <w:rFonts w:ascii="GHEA Grapalat" w:hAnsi="GHEA Grapalat" w:cs="Tahoma"/>
          <w:sz w:val="20"/>
          <w:lang w:val="hy-AM"/>
        </w:rPr>
        <w:t xml:space="preserve"> </w:t>
      </w:r>
      <w:r w:rsidRPr="005E1F72">
        <w:rPr>
          <w:rFonts w:ascii="GHEA Grapalat" w:hAnsi="GHEA Grapalat" w:cs="Tahoma"/>
          <w:sz w:val="20"/>
          <w:lang w:val="hy-AM"/>
        </w:rPr>
        <w:t>միջոցով</w:t>
      </w:r>
      <w:r w:rsidRPr="00F6799D">
        <w:rPr>
          <w:rFonts w:ascii="GHEA Grapalat" w:hAnsi="GHEA Grapalat" w:cs="Tahoma"/>
          <w:sz w:val="20"/>
          <w:lang w:val="hy-AM"/>
        </w:rPr>
        <w:t xml:space="preserve"> </w:t>
      </w:r>
      <w:r w:rsidRPr="005E1F72">
        <w:rPr>
          <w:rFonts w:ascii="GHEA Grapalat" w:hAnsi="GHEA Grapalat" w:cs="Tahoma"/>
          <w:sz w:val="20"/>
          <w:lang w:val="hy-AM"/>
        </w:rPr>
        <w:t>ընթացակարգի</w:t>
      </w:r>
      <w:r w:rsidRPr="00F6799D">
        <w:rPr>
          <w:rFonts w:ascii="GHEA Grapalat" w:hAnsi="GHEA Grapalat" w:cs="Tahoma"/>
          <w:sz w:val="20"/>
          <w:lang w:val="hy-AM"/>
        </w:rPr>
        <w:t xml:space="preserve"> </w:t>
      </w:r>
      <w:r w:rsidRPr="005E1F72">
        <w:rPr>
          <w:rFonts w:ascii="GHEA Grapalat" w:hAnsi="GHEA Grapalat" w:cs="Tahoma"/>
          <w:sz w:val="20"/>
          <w:lang w:val="hy-AM"/>
        </w:rPr>
        <w:t>մասնակիցների էլեկտրոնային</w:t>
      </w:r>
      <w:r w:rsidRPr="00F6799D">
        <w:rPr>
          <w:rFonts w:ascii="GHEA Grapalat" w:hAnsi="GHEA Grapalat" w:cs="Tahoma"/>
          <w:sz w:val="20"/>
          <w:lang w:val="hy-AM"/>
        </w:rPr>
        <w:t xml:space="preserve"> </w:t>
      </w:r>
      <w:r w:rsidRPr="005E1F72">
        <w:rPr>
          <w:rFonts w:ascii="GHEA Grapalat" w:hAnsi="GHEA Grapalat" w:cs="Tahoma"/>
          <w:sz w:val="20"/>
          <w:lang w:val="hy-AM"/>
        </w:rPr>
        <w:t>փոստին</w:t>
      </w:r>
      <w:r w:rsidRPr="00F6799D">
        <w:rPr>
          <w:rFonts w:ascii="GHEA Grapalat" w:hAnsi="GHEA Grapalat" w:cs="Tahoma"/>
          <w:sz w:val="20"/>
          <w:lang w:val="hy-AM"/>
        </w:rPr>
        <w:t xml:space="preserve"> ուղարկում է գնահատման արդյունքների մասին հանձնաժողովի նիստի արձանագրու</w:t>
      </w:r>
      <w:r w:rsidRPr="00F6799D">
        <w:rPr>
          <w:rFonts w:ascii="GHEA Grapalat" w:hAnsi="GHEA Grapalat" w:cs="Tahoma"/>
          <w:sz w:val="20"/>
          <w:lang w:val="hy-AM"/>
        </w:rPr>
        <w:softHyphen/>
        <w:t>թյունը:</w:t>
      </w:r>
    </w:p>
    <w:p w14:paraId="40458A59" w14:textId="77777777"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F6799D">
        <w:rPr>
          <w:rFonts w:ascii="GHEA Grapalat" w:hAnsi="GHEA Grapalat"/>
          <w:spacing w:val="-6"/>
          <w:sz w:val="20"/>
          <w:lang w:val="hy-AM"/>
        </w:rPr>
        <w:t>2</w:t>
      </w:r>
      <w:r w:rsidR="00FE348B" w:rsidRPr="004B2068">
        <w:rPr>
          <w:rFonts w:ascii="GHEA Grapalat" w:hAnsi="GHEA Grapalat"/>
          <w:spacing w:val="-6"/>
          <w:sz w:val="20"/>
          <w:lang w:val="hy-AM"/>
        </w:rPr>
        <w:t>4</w:t>
      </w:r>
      <w:r w:rsidR="00F6799D" w:rsidRPr="004B2068">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5E1F72" w:rsidRDefault="00A150A9" w:rsidP="00491A7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lang w:val="hy-AM"/>
        </w:rPr>
        <w:t>5</w:t>
      </w:r>
      <w:r w:rsidR="00D61B60" w:rsidRPr="005E1F72">
        <w:rPr>
          <w:rFonts w:ascii="GHEA Grapalat" w:hAnsi="GHEA Grapalat" w:cs="Sylfaen"/>
          <w:szCs w:val="24"/>
        </w:rPr>
        <w:t xml:space="preserve"> </w:t>
      </w:r>
      <w:r w:rsidR="00491A74" w:rsidRPr="005E1F72">
        <w:rPr>
          <w:rFonts w:ascii="GHEA Grapalat" w:hAnsi="GHEA Grapalat" w:cs="Sylfaen"/>
          <w:szCs w:val="24"/>
          <w:lang w:val="hy-AM"/>
        </w:rPr>
        <w:t>Անգործության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ժամկետը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մասին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որոշման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հայտարարության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հրապարակման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հաջորդող</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և</w:t>
      </w:r>
      <w:r w:rsidR="00491A74" w:rsidRPr="005E1F72">
        <w:rPr>
          <w:rFonts w:ascii="GHEA Grapalat" w:hAnsi="GHEA Grapalat" w:cs="Sylfaen"/>
          <w:szCs w:val="24"/>
        </w:rPr>
        <w:t xml:space="preserve"> պ</w:t>
      </w:r>
      <w:r w:rsidR="00491A74" w:rsidRPr="005E1F72">
        <w:rPr>
          <w:rFonts w:ascii="GHEA Grapalat" w:hAnsi="GHEA Grapalat" w:cs="Sylfaen"/>
          <w:szCs w:val="24"/>
          <w:lang w:val="hy-AM"/>
        </w:rPr>
        <w:t>ատվիրատուի</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իրավասության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առաջացման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միջև</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ընկած</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ժամանակահատվածն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է։</w:t>
      </w:r>
    </w:p>
    <w:p w14:paraId="25E9C49C" w14:textId="429A4864" w:rsidR="00491A74" w:rsidRDefault="00491A74" w:rsidP="00491A74">
      <w:pPr>
        <w:pStyle w:val="BodyTextIndent2"/>
        <w:spacing w:line="240" w:lineRule="auto"/>
        <w:ind w:firstLine="567"/>
        <w:rPr>
          <w:rFonts w:ascii="GHEA Grapalat" w:hAnsi="GHEA Grapalat" w:cs="Sylfaen"/>
          <w:lang w:val="hy-AM"/>
        </w:rPr>
      </w:pPr>
      <w:r w:rsidRPr="005E1F72">
        <w:rPr>
          <w:rFonts w:ascii="GHEA Grapalat" w:hAnsi="GHEA Grapalat" w:cs="Sylfaen"/>
          <w:lang w:val="es-ES"/>
        </w:rPr>
        <w:lastRenderedPageBreak/>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դեպքում «</w:t>
      </w:r>
      <w:r w:rsidR="007C3BD8">
        <w:rPr>
          <w:rFonts w:ascii="GHEA Grapalat" w:hAnsi="GHEA Grapalat" w:cs="Sylfaen"/>
          <w:lang w:val="hy-AM"/>
        </w:rPr>
        <w:t>10</w:t>
      </w:r>
      <w:r w:rsidRPr="005E1F72">
        <w:rPr>
          <w:rFonts w:ascii="GHEA Grapalat" w:hAnsi="GHEA Grapalat" w:cs="Sylfaen"/>
          <w:lang w:val="es-ES"/>
        </w:rPr>
        <w:t>»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14286E37" w14:textId="77777777" w:rsidR="00491A74" w:rsidRDefault="00491A74" w:rsidP="00491A74">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6E18E9C7" w14:textId="77777777" w:rsidR="00491A74" w:rsidRPr="00BA41C0" w:rsidRDefault="00491A74" w:rsidP="00491A74">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CCD612B" w14:textId="77777777" w:rsidR="00491A74" w:rsidRPr="004B72E3" w:rsidRDefault="00491A74" w:rsidP="00491A74">
      <w:pPr>
        <w:pStyle w:val="BodyTextIndent2"/>
        <w:spacing w:line="240" w:lineRule="auto"/>
        <w:ind w:firstLine="0"/>
        <w:rPr>
          <w:rFonts w:ascii="GHEA Grapalat" w:hAnsi="GHEA Grapalat"/>
          <w:i/>
          <w:lang w:val="hy-AM"/>
        </w:rPr>
      </w:pPr>
    </w:p>
    <w:p w14:paraId="7E157B6B" w14:textId="77777777" w:rsidR="00491A74" w:rsidRPr="003B135C" w:rsidRDefault="00491A74" w:rsidP="00491A74">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CD45910" w14:textId="000E1032" w:rsidR="00583092" w:rsidRDefault="00583092">
      <w:pPr>
        <w:pStyle w:val="BodyTextIndent2"/>
        <w:spacing w:line="240" w:lineRule="auto"/>
        <w:ind w:firstLine="567"/>
        <w:rPr>
          <w:rFonts w:ascii="GHEA Grapalat" w:hAnsi="GHEA Grapalat" w:cs="Sylfaen"/>
          <w:lang w:val="hy-AM"/>
        </w:rPr>
      </w:pPr>
    </w:p>
    <w:p w14:paraId="54CF6C2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34748C4D" w14:textId="77777777" w:rsidR="00096865" w:rsidRPr="005E1F72" w:rsidRDefault="00096865" w:rsidP="00EF3662">
      <w:pPr>
        <w:jc w:val="center"/>
        <w:rPr>
          <w:rFonts w:ascii="GHEA Grapalat" w:hAnsi="GHEA Grapalat"/>
          <w:b/>
          <w:iCs/>
          <w:sz w:val="20"/>
          <w:lang w:val="af-ZA"/>
        </w:rPr>
      </w:pPr>
    </w:p>
    <w:p w14:paraId="76373D09" w14:textId="77777777"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D124DA">
        <w:rPr>
          <w:rFonts w:ascii="GHEA Grapalat" w:hAnsi="GHEA Grapalat" w:cs="Sylfaen"/>
          <w:sz w:val="20"/>
          <w:lang w:val="hy-AM"/>
        </w:rPr>
        <w:t>Պայմանագիր</w:t>
      </w:r>
      <w:r w:rsidR="00096865" w:rsidRPr="005E1F72">
        <w:rPr>
          <w:rFonts w:ascii="GHEA Grapalat" w:hAnsi="GHEA Grapalat" w:cs="Sylfaen"/>
          <w:sz w:val="20"/>
          <w:lang w:val="af-ZA"/>
        </w:rPr>
        <w:t xml:space="preserve"> </w:t>
      </w:r>
      <w:r w:rsidR="00096865" w:rsidRPr="00D124DA">
        <w:rPr>
          <w:rFonts w:ascii="GHEA Grapalat" w:hAnsi="GHEA Grapalat" w:cs="Sylfaen"/>
          <w:sz w:val="20"/>
          <w:lang w:val="hy-AM"/>
        </w:rPr>
        <w:t>կնքվում</w:t>
      </w:r>
      <w:r w:rsidR="00096865" w:rsidRPr="005E1F72">
        <w:rPr>
          <w:rFonts w:ascii="GHEA Grapalat" w:hAnsi="GHEA Grapalat" w:cs="Sylfaen"/>
          <w:sz w:val="20"/>
          <w:lang w:val="af-ZA"/>
        </w:rPr>
        <w:t xml:space="preserve"> </w:t>
      </w:r>
      <w:r w:rsidR="00096865" w:rsidRPr="00D124DA">
        <w:rPr>
          <w:rFonts w:ascii="GHEA Grapalat" w:hAnsi="GHEA Grapalat" w:cs="Sylfaen"/>
          <w:sz w:val="20"/>
          <w:lang w:val="hy-AM"/>
        </w:rPr>
        <w:t>է</w:t>
      </w:r>
      <w:r w:rsidR="00096865" w:rsidRPr="005E1F72">
        <w:rPr>
          <w:rFonts w:ascii="GHEA Grapalat" w:hAnsi="GHEA Grapalat" w:cs="Sylfaen"/>
          <w:sz w:val="20"/>
          <w:lang w:val="af-ZA"/>
        </w:rPr>
        <w:t xml:space="preserve"> </w:t>
      </w:r>
      <w:r w:rsidR="00096865" w:rsidRPr="00D124DA">
        <w:rPr>
          <w:rFonts w:ascii="GHEA Grapalat" w:hAnsi="GHEA Grapalat" w:cs="Sylfaen"/>
          <w:sz w:val="20"/>
          <w:lang w:val="hy-AM"/>
        </w:rPr>
        <w:t>հանձնաժողովի</w:t>
      </w:r>
      <w:r w:rsidR="00096865" w:rsidRPr="005E1F72">
        <w:rPr>
          <w:rFonts w:ascii="GHEA Grapalat" w:hAnsi="GHEA Grapalat" w:cs="Sylfaen"/>
          <w:sz w:val="20"/>
          <w:lang w:val="af-ZA"/>
        </w:rPr>
        <w:t xml:space="preserve"> </w:t>
      </w:r>
      <w:r w:rsidR="00096865" w:rsidRPr="00D124DA">
        <w:rPr>
          <w:rFonts w:ascii="GHEA Grapalat" w:hAnsi="GHEA Grapalat" w:cs="Sylfaen"/>
          <w:sz w:val="20"/>
          <w:lang w:val="hy-AM"/>
        </w:rPr>
        <w:t>որոշման</w:t>
      </w:r>
      <w:r w:rsidR="00096865" w:rsidRPr="005E1F72">
        <w:rPr>
          <w:rFonts w:ascii="GHEA Grapalat" w:hAnsi="GHEA Grapalat" w:cs="Sylfaen"/>
          <w:sz w:val="20"/>
          <w:lang w:val="af-ZA"/>
        </w:rPr>
        <w:t xml:space="preserve"> </w:t>
      </w:r>
      <w:r w:rsidR="00096865" w:rsidRPr="00D124DA">
        <w:rPr>
          <w:rFonts w:ascii="GHEA Grapalat" w:hAnsi="GHEA Grapalat" w:cs="Sylfaen"/>
          <w:sz w:val="20"/>
          <w:lang w:val="hy-AM"/>
        </w:rPr>
        <w:t>հիման</w:t>
      </w:r>
      <w:r w:rsidR="00096865" w:rsidRPr="005E1F72">
        <w:rPr>
          <w:rFonts w:ascii="GHEA Grapalat" w:hAnsi="GHEA Grapalat" w:cs="Sylfaen"/>
          <w:sz w:val="20"/>
          <w:lang w:val="af-ZA"/>
        </w:rPr>
        <w:t xml:space="preserve"> </w:t>
      </w:r>
      <w:r w:rsidR="00096865" w:rsidRPr="00D124DA">
        <w:rPr>
          <w:rFonts w:ascii="GHEA Grapalat" w:hAnsi="GHEA Grapalat" w:cs="Sylfaen"/>
          <w:sz w:val="20"/>
          <w:lang w:val="hy-AM"/>
        </w:rPr>
        <w:t>վրա</w:t>
      </w:r>
      <w:r w:rsidR="00096865" w:rsidRPr="005E1F72">
        <w:rPr>
          <w:rFonts w:ascii="GHEA Grapalat" w:hAnsi="GHEA Grapalat" w:cs="Sylfaen"/>
          <w:sz w:val="20"/>
          <w:lang w:val="af-ZA"/>
        </w:rPr>
        <w:t xml:space="preserve">` </w:t>
      </w:r>
      <w:r w:rsidRPr="00D124DA">
        <w:rPr>
          <w:rFonts w:ascii="GHEA Grapalat" w:hAnsi="GHEA Grapalat" w:cs="Sylfaen"/>
          <w:sz w:val="20"/>
          <w:lang w:val="hy-AM"/>
        </w:rPr>
        <w:t>պ</w:t>
      </w:r>
      <w:r w:rsidR="00096865" w:rsidRPr="00D124DA">
        <w:rPr>
          <w:rFonts w:ascii="GHEA Grapalat" w:hAnsi="GHEA Grapalat" w:cs="Sylfaen"/>
          <w:sz w:val="20"/>
          <w:lang w:val="hy-AM"/>
        </w:rPr>
        <w:t>ատվիրատուի</w:t>
      </w:r>
      <w:r w:rsidR="00096865" w:rsidRPr="005E1F72">
        <w:rPr>
          <w:rFonts w:ascii="GHEA Grapalat" w:hAnsi="GHEA Grapalat" w:cs="Sylfaen"/>
          <w:sz w:val="20"/>
          <w:lang w:val="af-ZA"/>
        </w:rPr>
        <w:t xml:space="preserve"> </w:t>
      </w:r>
      <w:r w:rsidR="00096865" w:rsidRPr="00D124DA">
        <w:rPr>
          <w:rFonts w:ascii="GHEA Grapalat" w:hAnsi="GHEA Grapalat" w:cs="Sylfaen"/>
          <w:sz w:val="20"/>
          <w:lang w:val="hy-AM"/>
        </w:rPr>
        <w:t>կողմից</w:t>
      </w:r>
      <w:r w:rsidR="004D5671" w:rsidRPr="00D124DA">
        <w:rPr>
          <w:rFonts w:ascii="GHEA Grapalat" w:hAnsi="GHEA Grapalat" w:cs="Sylfaen"/>
          <w:sz w:val="20"/>
          <w:lang w:val="hy-AM"/>
        </w:rPr>
        <w: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Պայմանագիրը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գրավոր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14:paraId="402D8505" w14:textId="3ED80E16"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r w:rsidR="005D3674" w:rsidRPr="005E1F72">
        <w:rPr>
          <w:rFonts w:ascii="GHEA Grapalat" w:hAnsi="GHEA Grapalat" w:cs="Sylfaen"/>
          <w:sz w:val="20"/>
        </w:rPr>
        <w:t>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մասի</w:t>
      </w:r>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491A74">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491A74">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r w:rsidR="005D3674" w:rsidRPr="005E1F72">
        <w:rPr>
          <w:rFonts w:ascii="GHEA Grapalat" w:hAnsi="GHEA Grapalat" w:cs="Sylfaen"/>
          <w:sz w:val="20"/>
        </w:rPr>
        <w:t>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մասի</w:t>
      </w:r>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F6799D">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491A74">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14:paraId="2D54E94F" w14:textId="77777777"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F6799D">
        <w:rPr>
          <w:rFonts w:ascii="GHEA Grapalat" w:hAnsi="GHEA Grapalat" w:cs="Sylfaen"/>
          <w:sz w:val="20"/>
          <w:lang w:val="ru-RU"/>
        </w:rPr>
        <w:t>Ընդ</w:t>
      </w:r>
      <w:r w:rsidR="00443B7A" w:rsidRPr="00F6799D">
        <w:rPr>
          <w:rFonts w:ascii="GHEA Grapalat" w:hAnsi="GHEA Grapalat" w:cs="Sylfaen"/>
          <w:sz w:val="20"/>
          <w:lang w:val="af-ZA"/>
        </w:rPr>
        <w:t xml:space="preserve"> </w:t>
      </w:r>
      <w:r w:rsidR="00443B7A" w:rsidRPr="00F6799D">
        <w:rPr>
          <w:rFonts w:ascii="GHEA Grapalat" w:hAnsi="GHEA Grapalat" w:cs="Sylfaen"/>
          <w:sz w:val="20"/>
          <w:lang w:val="ru-RU"/>
        </w:rPr>
        <w:t>որում</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 xml:space="preserve">շինարարական աշխատանքների գնման դեպքում  </w:t>
      </w:r>
      <w:r w:rsidR="00EB6E54" w:rsidRPr="00F6799D">
        <w:rPr>
          <w:rFonts w:ascii="GHEA Grapalat" w:hAnsi="GHEA Grapalat" w:cs="Sylfaen"/>
          <w:sz w:val="20"/>
          <w:lang w:val="ru-RU"/>
        </w:rPr>
        <w:t>պայմանագրում</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ներառվում</w:t>
      </w:r>
      <w:r w:rsidR="00EB6E54" w:rsidRPr="00F6799D">
        <w:rPr>
          <w:rFonts w:ascii="GHEA Grapalat" w:hAnsi="GHEA Grapalat" w:cs="Sylfaen"/>
          <w:sz w:val="20"/>
          <w:lang w:val="af-ZA"/>
        </w:rPr>
        <w:t xml:space="preserve"> </w:t>
      </w:r>
      <w:r w:rsidR="0005035B" w:rsidRPr="00F6799D">
        <w:rPr>
          <w:rFonts w:ascii="GHEA Grapalat" w:hAnsi="GHEA Grapalat" w:cs="Sylfaen"/>
          <w:sz w:val="20"/>
        </w:rPr>
        <w:t>են</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ընտրված</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մասնակցի</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կողմից</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հայտով</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ներկայացված</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սարքերը և սարքավորումները</w:t>
      </w:r>
      <w:r w:rsidR="00443B7A" w:rsidRPr="00F6799D">
        <w:rPr>
          <w:rFonts w:ascii="GHEA Grapalat" w:hAnsi="GHEA Grapalat" w:cs="Sylfaen"/>
          <w:sz w:val="20"/>
          <w:lang w:val="af-ZA"/>
        </w:rPr>
        <w:t>:</w:t>
      </w:r>
      <w:r w:rsidR="00443B7A" w:rsidRPr="005E1F72">
        <w:rPr>
          <w:rFonts w:ascii="GHEA Grapalat" w:hAnsi="GHEA Grapalat" w:cs="Sylfaen"/>
          <w:sz w:val="20"/>
          <w:lang w:val="af-ZA"/>
        </w:rPr>
        <w:t xml:space="preserve"> </w:t>
      </w:r>
    </w:p>
    <w:p w14:paraId="2D874308" w14:textId="77777777"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14:paraId="392360C0" w14:textId="65291C7C"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491A74" w:rsidRPr="005E1F72">
        <w:rPr>
          <w:rFonts w:ascii="GHEA Grapalat" w:hAnsi="GHEA Grapalat" w:cs="Sylfaen"/>
          <w:sz w:val="20"/>
          <w:lang w:val="hy-AM"/>
        </w:rPr>
        <w:t>Եթե</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ընտրված</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մասնակիցը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պայմանագիր</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կնքելու</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մասին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ծանուցումը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և</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պայմանագրի</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նախագիծ</w:t>
      </w:r>
      <w:r w:rsidR="00491A74" w:rsidRPr="005E1F72">
        <w:rPr>
          <w:rFonts w:ascii="GHEA Grapalat" w:hAnsi="GHEA Grapalat" w:cs="Sylfaen"/>
          <w:sz w:val="20"/>
        </w:rPr>
        <w:t>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ստանալուց</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հետո</w:t>
      </w:r>
      <w:r w:rsidR="00491A74" w:rsidRPr="00FE7A56">
        <w:rPr>
          <w:rFonts w:ascii="GHEA Grapalat" w:hAnsi="GHEA Grapalat" w:cs="Sylfaen"/>
          <w:sz w:val="20"/>
          <w:lang w:val="af-ZA"/>
        </w:rPr>
        <w:t xml:space="preserve">` </w:t>
      </w:r>
      <w:r w:rsidR="00491A74" w:rsidRPr="00BA41C0">
        <w:rPr>
          <w:rFonts w:ascii="GHEA Grapalat" w:hAnsi="GHEA Grapalat" w:cs="Sylfaen"/>
          <w:sz w:val="20"/>
          <w:lang w:val="hy-AM"/>
        </w:rPr>
        <w:t xml:space="preserve">սույն հրավերի </w:t>
      </w:r>
      <w:r w:rsidR="00491A74" w:rsidRPr="002C0D78">
        <w:rPr>
          <w:rFonts w:ascii="GHEA Grapalat" w:hAnsi="GHEA Grapalat" w:cs="Sylfaen"/>
          <w:sz w:val="20"/>
          <w:lang w:val="hy-AM"/>
        </w:rPr>
        <w:t>10</w:t>
      </w:r>
      <w:r w:rsidR="00491A74" w:rsidRPr="009D4781">
        <w:rPr>
          <w:rFonts w:ascii="Cambria Math" w:hAnsi="Cambria Math" w:cs="Cambria Math"/>
          <w:sz w:val="20"/>
          <w:lang w:val="hy-AM"/>
        </w:rPr>
        <w:t>․</w:t>
      </w:r>
      <w:r w:rsidR="00491A74" w:rsidRPr="009D4781">
        <w:rPr>
          <w:rFonts w:ascii="GHEA Grapalat" w:hAnsi="GHEA Grapalat" w:cs="Sylfaen"/>
          <w:sz w:val="20"/>
          <w:lang w:val="hy-AM"/>
        </w:rPr>
        <w:t>1</w:t>
      </w:r>
      <w:r w:rsidR="00491A74" w:rsidRPr="00BA41C0">
        <w:rPr>
          <w:rFonts w:ascii="GHEA Grapalat" w:hAnsi="GHEA Grapalat" w:cs="Sylfaen"/>
          <w:sz w:val="20"/>
          <w:lang w:val="hy-AM"/>
        </w:rPr>
        <w:t xml:space="preserve"> </w:t>
      </w:r>
      <w:r w:rsidR="00491A74" w:rsidRPr="00BA41C0">
        <w:rPr>
          <w:rFonts w:ascii="GHEA Grapalat" w:hAnsi="GHEA Grapalat" w:cs="GHEA Grapalat"/>
          <w:sz w:val="20"/>
          <w:lang w:val="hy-AM"/>
        </w:rPr>
        <w:t>կետով</w:t>
      </w:r>
      <w:r w:rsidR="00491A74" w:rsidRPr="00FE7A56">
        <w:rPr>
          <w:rFonts w:ascii="GHEA Grapalat" w:hAnsi="GHEA Grapalat" w:cs="Sylfaen"/>
          <w:sz w:val="20"/>
          <w:lang w:val="hy-AM"/>
        </w:rPr>
        <w:t xml:space="preserve"> նախատեսված ժամկետում</w:t>
      </w:r>
      <w:r w:rsidR="00491A74">
        <w:rPr>
          <w:rFonts w:ascii="GHEA Grapalat" w:hAnsi="GHEA Grapalat" w:cs="Sylfaen"/>
          <w:sz w:val="20"/>
          <w:lang w:val="hy-AM"/>
        </w:rPr>
        <w:t xml:space="preserve">, իսկ </w:t>
      </w:r>
      <w:r w:rsidR="00491A74" w:rsidRPr="00BA41C0">
        <w:rPr>
          <w:rFonts w:ascii="GHEA Grapalat" w:hAnsi="GHEA Grapalat" w:cs="Sylfaen"/>
          <w:sz w:val="20"/>
          <w:lang w:val="hy-AM"/>
        </w:rPr>
        <w:t>կնքվելիք պայմանագրի նախագծով</w:t>
      </w:r>
      <w:r w:rsidR="00491A74" w:rsidRPr="00BA41C0">
        <w:rPr>
          <w:rFonts w:ascii="Courier New" w:hAnsi="Courier New" w:cs="Courier New"/>
          <w:sz w:val="20"/>
          <w:lang w:val="hy-AM"/>
        </w:rPr>
        <w:t> </w:t>
      </w:r>
      <w:r w:rsidR="00491A74">
        <w:rPr>
          <w:rFonts w:ascii="GHEA Grapalat" w:hAnsi="GHEA Grapalat" w:cs="Sylfaen"/>
          <w:sz w:val="20"/>
          <w:lang w:val="hy-AM"/>
        </w:rPr>
        <w:t xml:space="preserve">կանխավճար նախատեսված լինելու դեպքում՝ 10 աշխատանքային օրվա ընթացքում </w:t>
      </w:r>
      <w:r w:rsidR="00491A74" w:rsidRPr="007E2C83">
        <w:rPr>
          <w:rFonts w:ascii="GHEA Grapalat" w:hAnsi="GHEA Grapalat" w:cs="Sylfaen"/>
          <w:sz w:val="20"/>
          <w:lang w:val="hy-AM"/>
        </w:rPr>
        <w:t>չի</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ստորագրում</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պայմանագիրը</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և</w:t>
      </w:r>
      <w:r w:rsidR="00491A74" w:rsidRPr="007E2C83">
        <w:rPr>
          <w:rFonts w:ascii="GHEA Grapalat" w:hAnsi="GHEA Grapalat" w:cs="Sylfaen"/>
          <w:sz w:val="20"/>
          <w:lang w:val="af-ZA"/>
        </w:rPr>
        <w:t xml:space="preserve"> պ</w:t>
      </w:r>
      <w:r w:rsidR="00491A74" w:rsidRPr="007E2C83">
        <w:rPr>
          <w:rFonts w:ascii="GHEA Grapalat" w:hAnsi="GHEA Grapalat" w:cs="Sylfaen"/>
          <w:sz w:val="20"/>
          <w:lang w:val="ru-RU"/>
        </w:rPr>
        <w:t>ատվիրատուին</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ru-RU"/>
        </w:rPr>
        <w:t>ներկայացնում</w:t>
      </w:r>
      <w:r w:rsidR="00491A74" w:rsidRPr="007E2C83">
        <w:rPr>
          <w:rFonts w:ascii="GHEA Grapalat" w:hAnsi="GHEA Grapalat" w:cs="Sylfaen"/>
          <w:sz w:val="20"/>
          <w:lang w:val="af-ZA"/>
        </w:rPr>
        <w:t xml:space="preserve"> որակավորման և </w:t>
      </w:r>
      <w:r w:rsidR="00491A74" w:rsidRPr="007E2C83">
        <w:rPr>
          <w:rFonts w:ascii="GHEA Grapalat" w:hAnsi="GHEA Grapalat" w:cs="Sylfaen"/>
          <w:sz w:val="20"/>
          <w:lang w:val="ru-RU"/>
        </w:rPr>
        <w:t>պայմանագրի</w:t>
      </w:r>
      <w:r w:rsidR="00491A74" w:rsidRPr="007E2C83">
        <w:rPr>
          <w:rFonts w:ascii="GHEA Grapalat" w:hAnsi="GHEA Grapalat" w:cs="Sylfaen"/>
          <w:sz w:val="20"/>
          <w:lang w:val="af-ZA"/>
        </w:rPr>
        <w:t xml:space="preserve"> </w:t>
      </w:r>
      <w:r w:rsidR="00491A74" w:rsidRPr="007E2C83">
        <w:rPr>
          <w:rFonts w:ascii="GHEA Grapalat" w:hAnsi="GHEA Grapalat" w:cs="Sylfaen"/>
          <w:sz w:val="20"/>
        </w:rPr>
        <w:t>ապահովում</w:t>
      </w:r>
      <w:r w:rsidR="00491A74">
        <w:rPr>
          <w:rFonts w:ascii="GHEA Grapalat" w:hAnsi="GHEA Grapalat" w:cs="Sylfaen"/>
          <w:sz w:val="20"/>
          <w:lang w:val="hy-AM"/>
        </w:rPr>
        <w:t>ներ</w:t>
      </w:r>
      <w:r w:rsidR="00491A74" w:rsidRPr="007E2C83">
        <w:rPr>
          <w:rFonts w:ascii="GHEA Grapalat" w:hAnsi="GHEA Grapalat" w:cs="Sylfaen"/>
          <w:sz w:val="20"/>
        </w:rPr>
        <w:t>ը</w:t>
      </w:r>
      <w:r w:rsidR="00491A74" w:rsidRPr="007E2C83">
        <w:rPr>
          <w:rFonts w:ascii="GHEA Grapalat" w:hAnsi="GHEA Grapalat" w:cs="Sylfaen"/>
          <w:sz w:val="20"/>
          <w:lang w:val="af-ZA"/>
        </w:rPr>
        <w:t>,</w:t>
      </w:r>
      <w:r w:rsidR="00491A74">
        <w:rPr>
          <w:rFonts w:ascii="GHEA Grapalat" w:hAnsi="GHEA Grapalat" w:cs="Sylfaen"/>
          <w:sz w:val="20"/>
          <w:lang w:val="hy-AM"/>
        </w:rPr>
        <w:t xml:space="preserve"> </w:t>
      </w:r>
      <w:r w:rsidR="00491A74" w:rsidRPr="00680ED9">
        <w:rPr>
          <w:rFonts w:ascii="GHEA Grapalat" w:hAnsi="GHEA Grapalat" w:cs="Sylfaen"/>
          <w:sz w:val="20"/>
          <w:lang w:val="hy-AM"/>
        </w:rPr>
        <w:t>իսկ կնքվելիք պայմանագր</w:t>
      </w:r>
      <w:r w:rsidR="00491A74">
        <w:rPr>
          <w:rFonts w:ascii="GHEA Grapalat" w:hAnsi="GHEA Grapalat" w:cs="Sylfaen"/>
          <w:sz w:val="20"/>
          <w:lang w:val="hy-AM"/>
        </w:rPr>
        <w:t>ի նախագծով</w:t>
      </w:r>
      <w:r w:rsidR="00491A74" w:rsidRPr="00680ED9">
        <w:rPr>
          <w:rFonts w:ascii="GHEA Grapalat" w:hAnsi="GHEA Grapalat" w:cs="Sylfaen"/>
          <w:sz w:val="20"/>
          <w:lang w:val="hy-AM"/>
        </w:rPr>
        <w:t xml:space="preserve"> կանխավճար նախատեսված լինելու </w:t>
      </w:r>
      <w:r w:rsidR="00491A74">
        <w:rPr>
          <w:rFonts w:ascii="GHEA Grapalat" w:hAnsi="GHEA Grapalat" w:cs="Sylfaen"/>
          <w:sz w:val="20"/>
          <w:lang w:val="hy-AM"/>
        </w:rPr>
        <w:t xml:space="preserve">և ընտրված մասնակցի կողմից այդ պայմանն ընդունվելու </w:t>
      </w:r>
      <w:r w:rsidR="00491A74" w:rsidRPr="00680ED9">
        <w:rPr>
          <w:rFonts w:ascii="GHEA Grapalat" w:hAnsi="GHEA Grapalat" w:cs="Sylfaen"/>
          <w:sz w:val="20"/>
          <w:lang w:val="hy-AM"/>
        </w:rPr>
        <w:t>դեպքում նաև կանխավճարի ապահովումը,</w:t>
      </w:r>
      <w:r w:rsidR="00491A74" w:rsidRPr="007E2C83">
        <w:rPr>
          <w:rFonts w:ascii="GHEA Grapalat" w:hAnsi="GHEA Grapalat" w:cs="Sylfaen"/>
          <w:i/>
          <w:sz w:val="20"/>
          <w:lang w:val="af-ZA"/>
        </w:rPr>
        <w:t xml:space="preserve"> </w:t>
      </w:r>
      <w:r w:rsidR="00491A74" w:rsidRPr="007E2C83">
        <w:rPr>
          <w:rFonts w:ascii="GHEA Grapalat" w:hAnsi="GHEA Grapalat" w:cs="Sylfaen"/>
          <w:sz w:val="20"/>
          <w:lang w:val="hy-AM"/>
        </w:rPr>
        <w:t>ապա նա զրկվում է պայմանագիրը ստորագրելու իրավունքից։</w:t>
      </w:r>
    </w:p>
    <w:p w14:paraId="1D436D3C" w14:textId="77777777"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E1F72">
        <w:rPr>
          <w:rFonts w:ascii="GHEA Grapalat" w:hAnsi="GHEA Grapalat" w:cs="Sylfaen"/>
          <w:sz w:val="20"/>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և</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հաստատմանը</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հաջորդող</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աշխատանքային</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օրը</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ուղեկցող</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գրությամբ</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տրամադրվում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է</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ընտրված</w:t>
      </w:r>
      <w:r w:rsidR="005D3674" w:rsidRPr="005E1F72">
        <w:rPr>
          <w:rFonts w:ascii="GHEA Grapalat" w:hAnsi="GHEA Grapalat" w:cs="Sylfaen"/>
          <w:sz w:val="20"/>
          <w:lang w:val="af-ZA"/>
        </w:rPr>
        <w:t xml:space="preserve"> </w:t>
      </w:r>
      <w:r w:rsidR="005D3674" w:rsidRPr="005E1F72">
        <w:rPr>
          <w:rFonts w:ascii="GHEA Grapalat" w:hAnsi="GHEA Grapalat" w:cs="Sylfaen"/>
          <w:sz w:val="20"/>
        </w:rPr>
        <w:t>մասնակցին</w:t>
      </w:r>
      <w:r w:rsidRPr="005E1F72">
        <w:rPr>
          <w:rFonts w:ascii="GHEA Grapalat" w:hAnsi="GHEA Grapalat" w:cs="Sylfaen"/>
          <w:sz w:val="20"/>
          <w:lang w:val="hy-AM"/>
        </w:rPr>
        <w:t>:</w:t>
      </w:r>
    </w:p>
    <w:p w14:paraId="3EC25536" w14:textId="77777777"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r w:rsidR="00EA7474" w:rsidRPr="005E1F72">
        <w:rPr>
          <w:rFonts w:ascii="GHEA Grapalat" w:hAnsi="GHEA Grapalat" w:cs="Sylfaen"/>
          <w:sz w:val="20"/>
        </w:rPr>
        <w:t>ընտրված</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14:paraId="404BDE38" w14:textId="4E619FC9" w:rsidR="00D612BC"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491A74">
        <w:rPr>
          <w:rFonts w:ascii="GHEA Grapalat" w:hAnsi="GHEA Grapalat" w:cs="Sylfaen"/>
          <w:i w:val="0"/>
          <w:szCs w:val="24"/>
          <w:lang w:val="hy-AM"/>
        </w:rPr>
        <w:t>կանխավճարի չափի կամ</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3998EFDF" w14:textId="77777777" w:rsidR="00F23A51" w:rsidRDefault="00AA0AD8" w:rsidP="00EF3662">
      <w:pPr>
        <w:pStyle w:val="BodyTextIndent"/>
        <w:spacing w:line="240" w:lineRule="auto"/>
        <w:ind w:firstLine="567"/>
        <w:rPr>
          <w:rFonts w:ascii="GHEA Grapalat" w:hAnsi="GHEA Grapalat" w:cs="Sylfaen"/>
          <w:i w:val="0"/>
          <w:szCs w:val="24"/>
          <w:lang w:val="hy-AM"/>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14:paraId="3B371C92" w14:textId="77777777" w:rsidR="008957DB" w:rsidRDefault="008957DB" w:rsidP="00EF3662">
      <w:pPr>
        <w:pStyle w:val="BodyTextIndent"/>
        <w:spacing w:line="240" w:lineRule="auto"/>
        <w:ind w:firstLine="567"/>
        <w:rPr>
          <w:rFonts w:ascii="GHEA Grapalat" w:hAnsi="GHEA Grapalat" w:cs="Sylfaen"/>
          <w:i w:val="0"/>
          <w:szCs w:val="24"/>
          <w:lang w:val="hy-AM"/>
        </w:rPr>
      </w:pPr>
    </w:p>
    <w:p w14:paraId="3958BFA2" w14:textId="77777777"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1CBC7DEC" w14:textId="77777777" w:rsidR="00096865" w:rsidRPr="005E1F72" w:rsidRDefault="00096865" w:rsidP="00EF3662">
      <w:pPr>
        <w:jc w:val="center"/>
        <w:rPr>
          <w:rFonts w:ascii="GHEA Grapalat" w:hAnsi="GHEA Grapalat"/>
          <w:b/>
          <w:iCs/>
          <w:sz w:val="20"/>
          <w:lang w:val="af-ZA"/>
        </w:rPr>
      </w:pPr>
    </w:p>
    <w:p w14:paraId="063798EF" w14:textId="5521409A" w:rsidR="00096865" w:rsidRPr="005E1F72" w:rsidRDefault="00030D40" w:rsidP="00EF3662">
      <w:pPr>
        <w:ind w:firstLine="567"/>
        <w:jc w:val="both"/>
        <w:rPr>
          <w:rFonts w:ascii="GHEA Grapalat" w:hAnsi="GHEA Grapalat" w:cs="Sylfaen"/>
          <w:sz w:val="20"/>
          <w:lang w:val="af-ZA"/>
        </w:rPr>
      </w:pPr>
      <w:r w:rsidRPr="00D4097A">
        <w:rPr>
          <w:rFonts w:ascii="GHEA Grapalat" w:hAnsi="GHEA Grapalat"/>
          <w:iCs/>
          <w:sz w:val="20"/>
          <w:lang w:val="af-ZA"/>
        </w:rPr>
        <w:t>10</w:t>
      </w:r>
      <w:r w:rsidR="00096865" w:rsidRPr="00D4097A">
        <w:rPr>
          <w:rFonts w:ascii="GHEA Grapalat" w:hAnsi="GHEA Grapalat"/>
          <w:iCs/>
          <w:sz w:val="20"/>
          <w:lang w:val="af-ZA"/>
        </w:rPr>
        <w:t>.</w:t>
      </w:r>
      <w:r w:rsidR="00096865" w:rsidRPr="00D4097A">
        <w:rPr>
          <w:rFonts w:ascii="GHEA Grapalat" w:hAnsi="GHEA Grapalat" w:cs="Sylfaen"/>
          <w:sz w:val="20"/>
          <w:lang w:val="af-ZA"/>
        </w:rPr>
        <w:t>1</w:t>
      </w:r>
      <w:r w:rsidR="00491A74" w:rsidRPr="00D4097A">
        <w:rPr>
          <w:rFonts w:ascii="GHEA Grapalat" w:hAnsi="GHEA Grapalat" w:cs="Sylfaen"/>
          <w:sz w:val="20"/>
          <w:lang w:val="hy-AM"/>
        </w:rPr>
        <w:t xml:space="preserve"> Որակավորման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և</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պ</w:t>
      </w:r>
      <w:r w:rsidR="00491A74" w:rsidRPr="00D124DA">
        <w:rPr>
          <w:rFonts w:ascii="GHEA Grapalat" w:hAnsi="GHEA Grapalat" w:cs="Sylfaen"/>
          <w:sz w:val="20"/>
          <w:lang w:val="hy-AM"/>
        </w:rPr>
        <w:t>այմանագրի</w:t>
      </w:r>
      <w:r w:rsidR="00491A74" w:rsidRPr="00D4097A">
        <w:rPr>
          <w:rFonts w:ascii="GHEA Grapalat" w:hAnsi="GHEA Grapalat" w:cs="Sylfaen"/>
          <w:sz w:val="20"/>
          <w:lang w:val="hy-AM"/>
        </w:rPr>
        <w:t xml:space="preserve"> </w:t>
      </w:r>
      <w:r w:rsidR="00491A74" w:rsidRPr="00D124DA">
        <w:rPr>
          <w:rFonts w:ascii="GHEA Grapalat" w:hAnsi="GHEA Grapalat" w:cs="Sylfaen"/>
          <w:sz w:val="20"/>
          <w:lang w:val="hy-AM"/>
        </w:rPr>
        <w:t>ապահովում</w:t>
      </w:r>
      <w:r w:rsidR="00491A74" w:rsidRPr="00D4097A">
        <w:rPr>
          <w:rFonts w:ascii="GHEA Grapalat" w:hAnsi="GHEA Grapalat" w:cs="Sylfaen"/>
          <w:sz w:val="20"/>
          <w:lang w:val="hy-AM"/>
        </w:rPr>
        <w:t>ները</w:t>
      </w:r>
      <w:r w:rsidR="00491A74" w:rsidRPr="00D4097A">
        <w:rPr>
          <w:rFonts w:ascii="GHEA Grapalat" w:hAnsi="GHEA Grapalat" w:cs="Sylfaen"/>
          <w:sz w:val="20"/>
          <w:lang w:val="af-ZA"/>
        </w:rPr>
        <w:t xml:space="preserve"> </w:t>
      </w:r>
      <w:r w:rsidR="00491A74" w:rsidRPr="00D124DA">
        <w:rPr>
          <w:rFonts w:ascii="GHEA Grapalat" w:hAnsi="GHEA Grapalat" w:cs="Sylfaen"/>
          <w:sz w:val="20"/>
          <w:lang w:val="hy-AM"/>
        </w:rPr>
        <w:t>ներկայացնելու</w:t>
      </w:r>
      <w:r w:rsidR="00491A74" w:rsidRPr="00D4097A">
        <w:rPr>
          <w:rFonts w:ascii="GHEA Grapalat" w:hAnsi="GHEA Grapalat" w:cs="Sylfaen"/>
          <w:sz w:val="20"/>
          <w:lang w:val="af-ZA"/>
        </w:rPr>
        <w:t xml:space="preserve"> </w:t>
      </w:r>
      <w:r w:rsidR="00491A74" w:rsidRPr="00D124DA">
        <w:rPr>
          <w:rFonts w:ascii="GHEA Grapalat" w:hAnsi="GHEA Grapalat" w:cs="Sylfaen"/>
          <w:sz w:val="20"/>
          <w:lang w:val="hy-AM"/>
        </w:rPr>
        <w:t>պահանջի</w:t>
      </w:r>
      <w:r w:rsidR="00491A74" w:rsidRPr="00D4097A">
        <w:rPr>
          <w:rFonts w:ascii="GHEA Grapalat" w:hAnsi="GHEA Grapalat" w:cs="Sylfaen"/>
          <w:sz w:val="20"/>
          <w:lang w:val="af-ZA"/>
        </w:rPr>
        <w:t xml:space="preserve"> </w:t>
      </w:r>
      <w:r w:rsidR="00491A74" w:rsidRPr="00D124DA">
        <w:rPr>
          <w:rFonts w:ascii="GHEA Grapalat" w:hAnsi="GHEA Grapalat" w:cs="Sylfaen"/>
          <w:sz w:val="20"/>
          <w:lang w:val="hy-AM"/>
        </w:rPr>
        <w:t>հիման</w:t>
      </w:r>
      <w:r w:rsidR="00491A74" w:rsidRPr="00D4097A">
        <w:rPr>
          <w:rFonts w:ascii="GHEA Grapalat" w:hAnsi="GHEA Grapalat" w:cs="Sylfaen"/>
          <w:sz w:val="20"/>
          <w:lang w:val="af-ZA"/>
        </w:rPr>
        <w:t xml:space="preserve"> </w:t>
      </w:r>
      <w:r w:rsidR="00491A74" w:rsidRPr="00D124DA">
        <w:rPr>
          <w:rFonts w:ascii="GHEA Grapalat" w:hAnsi="GHEA Grapalat" w:cs="Sylfaen"/>
          <w:sz w:val="20"/>
          <w:lang w:val="hy-AM"/>
        </w:rPr>
        <w:t>վրա</w:t>
      </w:r>
      <w:r w:rsidR="00491A74" w:rsidRPr="00D4097A">
        <w:rPr>
          <w:rFonts w:ascii="GHEA Grapalat" w:hAnsi="GHEA Grapalat" w:cs="Sylfaen"/>
          <w:sz w:val="20"/>
          <w:lang w:val="af-ZA"/>
        </w:rPr>
        <w:t xml:space="preserve">, </w:t>
      </w:r>
      <w:r w:rsidR="00491A74" w:rsidRPr="00D124DA">
        <w:rPr>
          <w:rFonts w:ascii="GHEA Grapalat" w:hAnsi="GHEA Grapalat" w:cs="Sylfaen"/>
          <w:sz w:val="20"/>
          <w:lang w:val="hy-AM"/>
        </w:rPr>
        <w:t>այն</w:t>
      </w:r>
      <w:r w:rsidR="00491A74" w:rsidRPr="00D4097A">
        <w:rPr>
          <w:rFonts w:ascii="GHEA Grapalat" w:hAnsi="GHEA Grapalat" w:cs="Sylfaen"/>
          <w:sz w:val="20"/>
          <w:lang w:val="af-ZA"/>
        </w:rPr>
        <w:t xml:space="preserve"> </w:t>
      </w:r>
      <w:r w:rsidR="00491A74" w:rsidRPr="00D124DA">
        <w:rPr>
          <w:rFonts w:ascii="GHEA Grapalat" w:hAnsi="GHEA Grapalat" w:cs="Sylfaen"/>
          <w:sz w:val="20"/>
          <w:lang w:val="hy-AM"/>
        </w:rPr>
        <w:t>ստանալու</w:t>
      </w:r>
      <w:r w:rsidR="00491A74" w:rsidRPr="00590578">
        <w:rPr>
          <w:rFonts w:ascii="GHEA Grapalat" w:hAnsi="GHEA Grapalat" w:cs="Sylfaen"/>
          <w:sz w:val="20"/>
          <w:lang w:val="af-ZA"/>
        </w:rPr>
        <w:t xml:space="preserve"> </w:t>
      </w:r>
      <w:r w:rsidR="00491A74" w:rsidRPr="00D124DA">
        <w:rPr>
          <w:rFonts w:ascii="GHEA Grapalat" w:hAnsi="GHEA Grapalat" w:cs="Sylfaen"/>
          <w:sz w:val="20"/>
          <w:lang w:val="hy-AM"/>
        </w:rPr>
        <w:t>օրվանից</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5 </w:t>
      </w:r>
      <w:r w:rsidR="00491A74" w:rsidRPr="00640568">
        <w:rPr>
          <w:rFonts w:ascii="GHEA Grapalat" w:hAnsi="GHEA Grapalat" w:cs="Sylfaen"/>
          <w:sz w:val="20"/>
          <w:lang w:val="af-ZA"/>
        </w:rPr>
        <w:t xml:space="preserve">աշխատանքային </w:t>
      </w:r>
      <w:r w:rsidR="00491A74" w:rsidRPr="00D124DA">
        <w:rPr>
          <w:rFonts w:ascii="GHEA Grapalat" w:hAnsi="GHEA Grapalat" w:cs="Sylfaen"/>
          <w:sz w:val="20"/>
          <w:lang w:val="hy-AM"/>
        </w:rPr>
        <w:t>օրվա</w:t>
      </w:r>
      <w:r w:rsidR="00491A74" w:rsidRPr="00640568">
        <w:rPr>
          <w:rFonts w:ascii="GHEA Grapalat" w:hAnsi="GHEA Grapalat" w:cs="Sylfaen"/>
          <w:sz w:val="20"/>
          <w:lang w:val="af-ZA"/>
        </w:rPr>
        <w:t xml:space="preserve"> </w:t>
      </w:r>
      <w:r w:rsidR="00491A74" w:rsidRPr="00D124DA">
        <w:rPr>
          <w:rFonts w:ascii="GHEA Grapalat" w:hAnsi="GHEA Grapalat" w:cs="Sylfaen"/>
          <w:sz w:val="20"/>
          <w:lang w:val="hy-AM"/>
        </w:rPr>
        <w:t>ընթացքում</w:t>
      </w:r>
      <w:r w:rsidR="00491A74" w:rsidRPr="00640568">
        <w:rPr>
          <w:rFonts w:ascii="GHEA Grapalat" w:hAnsi="GHEA Grapalat" w:cs="Sylfaen"/>
          <w:sz w:val="20"/>
          <w:lang w:val="af-ZA"/>
        </w:rPr>
        <w:t xml:space="preserve">, </w:t>
      </w:r>
      <w:r w:rsidR="00491A74" w:rsidRPr="00D124DA">
        <w:rPr>
          <w:rFonts w:ascii="GHEA Grapalat" w:hAnsi="GHEA Grapalat" w:cs="Sylfaen"/>
          <w:sz w:val="20"/>
          <w:lang w:val="hy-AM"/>
        </w:rPr>
        <w:t>ընտրված</w:t>
      </w:r>
      <w:r w:rsidR="00491A74" w:rsidRPr="00640568">
        <w:rPr>
          <w:rFonts w:ascii="GHEA Grapalat" w:hAnsi="GHEA Grapalat" w:cs="Sylfaen"/>
          <w:sz w:val="20"/>
          <w:lang w:val="af-ZA"/>
        </w:rPr>
        <w:t xml:space="preserve"> </w:t>
      </w:r>
      <w:r w:rsidR="00491A74" w:rsidRPr="00D124DA">
        <w:rPr>
          <w:rFonts w:ascii="GHEA Grapalat" w:hAnsi="GHEA Grapalat" w:cs="Sylfaen"/>
          <w:sz w:val="20"/>
          <w:lang w:val="hy-AM"/>
        </w:rPr>
        <w:t>մասնակիցը</w:t>
      </w:r>
      <w:r w:rsidR="00491A74" w:rsidRPr="00640568">
        <w:rPr>
          <w:rFonts w:ascii="GHEA Grapalat" w:hAnsi="GHEA Grapalat" w:cs="Sylfaen"/>
          <w:sz w:val="20"/>
          <w:lang w:val="af-ZA"/>
        </w:rPr>
        <w:t xml:space="preserve"> </w:t>
      </w:r>
      <w:r w:rsidR="00491A74" w:rsidRPr="00D124DA">
        <w:rPr>
          <w:rFonts w:ascii="GHEA Grapalat" w:hAnsi="GHEA Grapalat" w:cs="Sylfaen"/>
          <w:sz w:val="20"/>
          <w:lang w:val="hy-AM"/>
        </w:rPr>
        <w:t>պարտավոր</w:t>
      </w:r>
      <w:r w:rsidR="00491A74" w:rsidRPr="00640568">
        <w:rPr>
          <w:rFonts w:ascii="GHEA Grapalat" w:hAnsi="GHEA Grapalat" w:cs="Sylfaen"/>
          <w:sz w:val="20"/>
          <w:lang w:val="af-ZA"/>
        </w:rPr>
        <w:t xml:space="preserve"> </w:t>
      </w:r>
      <w:r w:rsidR="00491A74" w:rsidRPr="00D124DA">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D124DA">
        <w:rPr>
          <w:rFonts w:ascii="GHEA Grapalat" w:hAnsi="GHEA Grapalat" w:cs="Sylfaen"/>
          <w:sz w:val="20"/>
          <w:lang w:val="hy-AM"/>
        </w:rPr>
        <w:t>ներկայացնել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և</w:t>
      </w:r>
      <w:r w:rsidR="00491A74" w:rsidRPr="00640568">
        <w:rPr>
          <w:rFonts w:ascii="GHEA Grapalat" w:hAnsi="GHEA Grapalat" w:cs="Sylfaen"/>
          <w:sz w:val="20"/>
          <w:lang w:val="af-ZA"/>
        </w:rPr>
        <w:t xml:space="preserve"> </w:t>
      </w:r>
      <w:r w:rsidR="00491A74" w:rsidRPr="00D124DA">
        <w:rPr>
          <w:rFonts w:ascii="GHEA Grapalat" w:hAnsi="GHEA Grapalat" w:cs="Sylfaen"/>
          <w:sz w:val="20"/>
          <w:lang w:val="hy-AM"/>
        </w:rPr>
        <w:t>պայմանագրի</w:t>
      </w:r>
      <w:r w:rsidR="00491A74" w:rsidRPr="00640568">
        <w:rPr>
          <w:rFonts w:ascii="GHEA Grapalat" w:hAnsi="GHEA Grapalat" w:cs="Sylfaen"/>
          <w:sz w:val="20"/>
          <w:lang w:val="hy-AM"/>
        </w:rPr>
        <w:t xml:space="preserve"> </w:t>
      </w:r>
      <w:r w:rsidR="00491A74" w:rsidRPr="00D124DA">
        <w:rPr>
          <w:rFonts w:ascii="GHEA Grapalat" w:hAnsi="GHEA Grapalat" w:cs="Sylfaen"/>
          <w:sz w:val="20"/>
          <w:lang w:val="hy-AM"/>
        </w:rPr>
        <w:t>ապահովում</w:t>
      </w:r>
      <w:r w:rsidR="00491A74" w:rsidRPr="00640568">
        <w:rPr>
          <w:rFonts w:ascii="GHEA Grapalat" w:hAnsi="GHEA Grapalat" w:cs="Sylfaen"/>
          <w:sz w:val="20"/>
          <w:lang w:val="hy-AM"/>
        </w:rPr>
        <w:t>ներ</w:t>
      </w:r>
      <w:r w:rsidR="00491A74" w:rsidRPr="00D124DA">
        <w:rPr>
          <w:rFonts w:ascii="GHEA Grapalat" w:hAnsi="GHEA Grapalat" w:cs="Sylfaen"/>
          <w:sz w:val="20"/>
          <w:lang w:val="hy-AM"/>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w:t>
      </w:r>
      <w:r w:rsidR="00491A74" w:rsidRPr="00B442DE">
        <w:rPr>
          <w:rFonts w:ascii="GHEA Grapalat" w:hAnsi="GHEA Grapalat" w:cs="Sylfaen"/>
          <w:sz w:val="20"/>
          <w:lang w:val="hy-AM"/>
        </w:rPr>
        <w:t>10</w:t>
      </w:r>
      <w:r w:rsidR="00491A74" w:rsidRPr="00640568">
        <w:rPr>
          <w:rFonts w:ascii="GHEA Grapalat" w:hAnsi="GHEA Grapalat" w:cs="Sylfaen"/>
          <w:sz w:val="20"/>
          <w:lang w:val="hy-AM"/>
        </w:rPr>
        <w:t xml:space="preserve"> աշխատանքային օր։ 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հետ</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պայմանագիր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կնքվում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վերջինս</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ներկայացնում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 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պայմանագրի </w:t>
      </w:r>
      <w:r w:rsidR="00491A74" w:rsidRPr="00640568">
        <w:rPr>
          <w:rFonts w:ascii="GHEA Grapalat" w:hAnsi="GHEA Grapalat" w:cs="Sylfaen"/>
          <w:sz w:val="20"/>
          <w:lang w:val="af-ZA"/>
        </w:rPr>
        <w:t>(</w:t>
      </w:r>
      <w:r w:rsidR="00491A74" w:rsidRPr="00640568">
        <w:rPr>
          <w:rFonts w:ascii="GHEA Grapalat" w:hAnsi="GHEA Grapalat" w:cs="Sylfaen"/>
          <w:sz w:val="20"/>
          <w:lang w:val="hy-AM"/>
        </w:rPr>
        <w:t>կանխավճարի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 ապահովումները</w:t>
      </w:r>
      <w:r w:rsidR="00096865" w:rsidRPr="00640568">
        <w:rPr>
          <w:rFonts w:ascii="GHEA Grapalat" w:hAnsi="GHEA Grapalat" w:cs="Sylfaen"/>
          <w:sz w:val="20"/>
          <w:lang w:val="af-ZA"/>
        </w:rPr>
        <w:t xml:space="preserve"> </w:t>
      </w:r>
      <w:r w:rsidR="00491A74" w:rsidRPr="00640568">
        <w:rPr>
          <w:rFonts w:ascii="GHEA Grapalat" w:hAnsi="GHEA Grapalat" w:cs="Sylfaen"/>
          <w:sz w:val="20"/>
          <w:vertAlign w:val="superscript"/>
          <w:lang w:val="hy-AM"/>
        </w:rPr>
        <w:t>12.1</w:t>
      </w:r>
    </w:p>
    <w:p w14:paraId="1DF2C645" w14:textId="002E91D8" w:rsidR="00CF24D6" w:rsidRDefault="00AD6D6A" w:rsidP="00775810">
      <w:pPr>
        <w:ind w:firstLine="567"/>
        <w:jc w:val="both"/>
        <w:rPr>
          <w:rFonts w:ascii="GHEA Grapalat" w:hAnsi="GHEA Grapalat" w:cs="Arial"/>
          <w:sz w:val="20"/>
          <w:lang w:val="hy-AM"/>
        </w:rPr>
      </w:pPr>
      <w:r>
        <w:rPr>
          <w:rFonts w:ascii="GHEA Grapalat" w:hAnsi="GHEA Grapalat" w:cs="Sylfaen"/>
          <w:sz w:val="20"/>
          <w:lang w:val="hy-AM"/>
        </w:rPr>
        <w:t>10.2</w:t>
      </w:r>
      <w:r w:rsidR="00F96621" w:rsidRPr="005E79C4">
        <w:rPr>
          <w:rFonts w:ascii="GHEA Grapalat" w:hAnsi="GHEA Grapalat" w:cs="Sylfaen"/>
          <w:sz w:val="20"/>
          <w:lang w:val="af-ZA"/>
        </w:rPr>
        <w:t xml:space="preserve"> </w:t>
      </w:r>
      <w:r w:rsidR="0074145B">
        <w:rPr>
          <w:rFonts w:ascii="GHEA Grapalat" w:hAnsi="GHEA Grapalat" w:cs="Sylfaen"/>
          <w:sz w:val="20"/>
        </w:rPr>
        <w:t>Որակավորման</w:t>
      </w:r>
      <w:r w:rsidR="0074145B" w:rsidRPr="005E79C4">
        <w:rPr>
          <w:rFonts w:ascii="GHEA Grapalat" w:hAnsi="GHEA Grapalat" w:cs="Sylfaen"/>
          <w:sz w:val="20"/>
          <w:lang w:val="af-ZA"/>
        </w:rPr>
        <w:t xml:space="preserve"> </w:t>
      </w:r>
      <w:r w:rsidR="0074145B">
        <w:rPr>
          <w:rFonts w:ascii="GHEA Grapalat" w:hAnsi="GHEA Grapalat" w:cs="Sylfaen"/>
          <w:sz w:val="20"/>
        </w:rPr>
        <w:t>ապահովման</w:t>
      </w:r>
      <w:r w:rsidR="0074145B" w:rsidRPr="005E79C4">
        <w:rPr>
          <w:rFonts w:ascii="GHEA Grapalat" w:hAnsi="GHEA Grapalat" w:cs="Sylfaen"/>
          <w:sz w:val="20"/>
          <w:lang w:val="af-ZA"/>
        </w:rPr>
        <w:t xml:space="preserve"> </w:t>
      </w:r>
      <w:r w:rsidR="0074145B">
        <w:rPr>
          <w:rFonts w:ascii="GHEA Grapalat" w:hAnsi="GHEA Grapalat" w:cs="Sylfaen"/>
          <w:sz w:val="20"/>
        </w:rPr>
        <w:t>չափը</w:t>
      </w:r>
      <w:r w:rsidR="0074145B" w:rsidRPr="005E79C4">
        <w:rPr>
          <w:rFonts w:ascii="GHEA Grapalat" w:hAnsi="GHEA Grapalat" w:cs="Sylfaen"/>
          <w:sz w:val="20"/>
          <w:lang w:val="af-ZA"/>
        </w:rPr>
        <w:t xml:space="preserve"> </w:t>
      </w:r>
      <w:r w:rsidR="0074145B">
        <w:rPr>
          <w:rFonts w:ascii="GHEA Grapalat" w:hAnsi="GHEA Grapalat" w:cs="Sylfaen"/>
          <w:sz w:val="20"/>
        </w:rPr>
        <w:t>հավասար</w:t>
      </w:r>
      <w:r w:rsidR="0074145B" w:rsidRPr="005E79C4">
        <w:rPr>
          <w:rFonts w:ascii="GHEA Grapalat" w:hAnsi="GHEA Grapalat" w:cs="Sylfaen"/>
          <w:sz w:val="20"/>
          <w:lang w:val="af-ZA"/>
        </w:rPr>
        <w:t xml:space="preserve"> </w:t>
      </w:r>
      <w:r w:rsidR="0074145B">
        <w:rPr>
          <w:rFonts w:ascii="GHEA Grapalat" w:hAnsi="GHEA Grapalat" w:cs="Sylfaen"/>
          <w:sz w:val="20"/>
        </w:rPr>
        <w:t>է</w:t>
      </w:r>
      <w:r w:rsidR="00491A74" w:rsidRPr="00491A74">
        <w:rPr>
          <w:rFonts w:ascii="GHEA Grapalat" w:hAnsi="GHEA Grapalat" w:cs="Sylfaen"/>
          <w:sz w:val="20"/>
          <w:lang w:val="hy-AM"/>
        </w:rPr>
        <w:t xml:space="preserve"> </w:t>
      </w:r>
      <w:r w:rsidR="00491A74">
        <w:rPr>
          <w:rFonts w:ascii="GHEA Grapalat" w:hAnsi="GHEA Grapalat" w:cs="Sylfaen"/>
          <w:sz w:val="20"/>
          <w:lang w:val="hy-AM"/>
        </w:rPr>
        <w:t>սույն</w:t>
      </w:r>
      <w:r w:rsidR="00491A74" w:rsidRPr="00BA41C0">
        <w:rPr>
          <w:rFonts w:ascii="GHEA Grapalat" w:hAnsi="GHEA Grapalat" w:cs="Sylfaen"/>
          <w:sz w:val="20"/>
          <w:lang w:val="hy-AM"/>
        </w:rPr>
        <w:t xml:space="preserve"> ընթացակարգի շրջանակում գնվելիք </w:t>
      </w:r>
      <w:r w:rsidR="00491A74">
        <w:rPr>
          <w:rFonts w:ascii="GHEA Grapalat" w:hAnsi="GHEA Grapalat" w:cs="Sylfaen"/>
          <w:sz w:val="20"/>
          <w:lang w:val="hy-AM"/>
        </w:rPr>
        <w:t>աշխատանքների</w:t>
      </w:r>
      <w:r w:rsidR="00491A74" w:rsidRPr="00BA41C0">
        <w:rPr>
          <w:rFonts w:ascii="GHEA Grapalat" w:hAnsi="GHEA Grapalat" w:cs="Sylfaen"/>
          <w:sz w:val="20"/>
          <w:lang w:val="hy-AM"/>
        </w:rPr>
        <w:t xml:space="preserve"> գնման </w:t>
      </w:r>
      <w:r w:rsidR="00491A74" w:rsidRPr="008E0E78">
        <w:rPr>
          <w:rFonts w:ascii="GHEA Grapalat" w:hAnsi="GHEA Grapalat" w:cs="Sylfaen"/>
          <w:sz w:val="20"/>
          <w:lang w:val="hy-AM"/>
        </w:rPr>
        <w:t>գնի</w:t>
      </w:r>
      <w:r w:rsidR="0074145B" w:rsidRPr="008E0E78">
        <w:rPr>
          <w:rFonts w:ascii="GHEA Grapalat" w:hAnsi="GHEA Grapalat" w:cs="Sylfaen"/>
          <w:sz w:val="20"/>
          <w:lang w:val="af-ZA"/>
        </w:rPr>
        <w:t xml:space="preserve"> </w:t>
      </w:r>
      <w:r w:rsidR="00F74020" w:rsidRPr="008E0E78">
        <w:rPr>
          <w:rFonts w:ascii="GHEA Grapalat" w:hAnsi="GHEA Grapalat" w:cs="Sylfaen"/>
          <w:sz w:val="20"/>
          <w:lang w:val="hy-AM"/>
        </w:rPr>
        <w:t xml:space="preserve">15 </w:t>
      </w:r>
      <w:r w:rsidR="000212A8" w:rsidRPr="008E0E78">
        <w:rPr>
          <w:rFonts w:ascii="GHEA Grapalat" w:hAnsi="GHEA Grapalat" w:cs="Sylfaen"/>
          <w:sz w:val="20"/>
          <w:lang w:val="hy-AM"/>
        </w:rPr>
        <w:t>տոկոսին</w:t>
      </w:r>
      <w:r w:rsidR="0074145B" w:rsidRPr="005E79C4">
        <w:rPr>
          <w:rFonts w:ascii="GHEA Grapalat" w:hAnsi="GHEA Grapalat" w:cs="Sylfaen"/>
          <w:sz w:val="20"/>
          <w:lang w:val="af-ZA"/>
        </w:rPr>
        <w:t>:</w:t>
      </w:r>
      <w:r w:rsidR="00491A74" w:rsidRPr="00491A74">
        <w:rPr>
          <w:rFonts w:ascii="GHEA Grapalat" w:hAnsi="GHEA Grapalat" w:cs="Sylfaen"/>
          <w:sz w:val="20"/>
          <w:lang w:val="af-ZA"/>
        </w:rPr>
        <w:t xml:space="preserve"> </w:t>
      </w:r>
      <w:r w:rsidR="00491A74">
        <w:rPr>
          <w:rFonts w:ascii="GHEA Grapalat" w:hAnsi="GHEA Grapalat" w:cs="Sylfaen"/>
          <w:sz w:val="20"/>
          <w:lang w:val="hy-AM"/>
        </w:rPr>
        <w:t xml:space="preserve"> Եթե աշխատանքների գնման գինը պակաս է կնքվելիք պայմանագրի </w:t>
      </w:r>
      <w:r w:rsidR="00491A74">
        <w:rPr>
          <w:rFonts w:ascii="GHEA Grapalat" w:hAnsi="GHEA Grapalat" w:cs="Sylfaen"/>
          <w:sz w:val="20"/>
          <w:lang w:val="hy-AM"/>
        </w:rPr>
        <w:lastRenderedPageBreak/>
        <w:t>գնից, ապա որակավորման ապահովման չափը հաշվարկվում է պայմանագրի գնի նկատմամբ։</w:t>
      </w:r>
      <w:r w:rsidR="0074145B" w:rsidRPr="005E79C4">
        <w:rPr>
          <w:rFonts w:ascii="GHEA Grapalat" w:hAnsi="GHEA Grapalat" w:cs="Sylfaen"/>
          <w:sz w:val="20"/>
          <w:lang w:val="af-ZA"/>
        </w:rPr>
        <w:t xml:space="preserve"> </w:t>
      </w:r>
      <w:r w:rsidR="00F96621">
        <w:rPr>
          <w:rFonts w:ascii="GHEA Grapalat" w:hAnsi="GHEA Grapalat" w:cs="Sylfaen"/>
          <w:sz w:val="20"/>
        </w:rPr>
        <w:t>Որակավորման</w:t>
      </w:r>
      <w:r w:rsidR="00F96621" w:rsidRPr="005E79C4">
        <w:rPr>
          <w:rFonts w:ascii="GHEA Grapalat" w:hAnsi="GHEA Grapalat" w:cs="Sylfaen"/>
          <w:sz w:val="20"/>
          <w:lang w:val="af-ZA"/>
        </w:rPr>
        <w:t xml:space="preserve"> </w:t>
      </w:r>
      <w:r w:rsidR="00F96621">
        <w:rPr>
          <w:rFonts w:ascii="GHEA Grapalat" w:hAnsi="GHEA Grapalat" w:cs="Sylfaen"/>
          <w:sz w:val="20"/>
        </w:rPr>
        <w:t>ապահովումը</w:t>
      </w:r>
      <w:r w:rsidR="00F96621" w:rsidRPr="00EE5DD1">
        <w:rPr>
          <w:rFonts w:ascii="GHEA Grapalat" w:hAnsi="GHEA Grapalat" w:cs="Sylfaen"/>
          <w:sz w:val="20"/>
          <w:lang w:val="af-ZA"/>
        </w:rPr>
        <w:t xml:space="preserve"> </w:t>
      </w:r>
      <w:r w:rsidR="00F96621">
        <w:rPr>
          <w:rFonts w:ascii="GHEA Grapalat" w:hAnsi="GHEA Grapalat" w:cs="Sylfaen"/>
          <w:sz w:val="20"/>
        </w:rPr>
        <w:t>ներկայացվում</w:t>
      </w:r>
      <w:r w:rsidR="00F96621" w:rsidRPr="00EE5DD1">
        <w:rPr>
          <w:rFonts w:ascii="GHEA Grapalat" w:hAnsi="GHEA Grapalat" w:cs="Sylfaen"/>
          <w:sz w:val="20"/>
          <w:lang w:val="af-ZA"/>
        </w:rPr>
        <w:t xml:space="preserve"> </w:t>
      </w:r>
      <w:r w:rsidR="00F96621">
        <w:rPr>
          <w:rFonts w:ascii="GHEA Grapalat" w:hAnsi="GHEA Grapalat" w:cs="Sylfaen"/>
          <w:sz w:val="20"/>
        </w:rPr>
        <w:t>է</w:t>
      </w:r>
      <w:r w:rsidR="00F96621" w:rsidRPr="00EE5DD1">
        <w:rPr>
          <w:rFonts w:ascii="GHEA Grapalat" w:hAnsi="GHEA Grapalat" w:cs="Sylfaen"/>
          <w:sz w:val="20"/>
          <w:lang w:val="af-ZA"/>
        </w:rPr>
        <w:t xml:space="preserve"> </w:t>
      </w:r>
      <w:r w:rsidR="000212A8" w:rsidRPr="00D533CD">
        <w:rPr>
          <w:rFonts w:ascii="GHEA Grapalat" w:hAnsi="GHEA Grapalat" w:cs="Sylfaen"/>
          <w:sz w:val="20"/>
        </w:rPr>
        <w:t>տուժանքի</w:t>
      </w:r>
      <w:r w:rsidR="000212A8" w:rsidRPr="00F5285F">
        <w:rPr>
          <w:rFonts w:ascii="GHEA Grapalat" w:hAnsi="GHEA Grapalat" w:cs="Sylfaen"/>
          <w:sz w:val="20"/>
          <w:lang w:val="af-ZA"/>
        </w:rPr>
        <w:t xml:space="preserve"> </w:t>
      </w:r>
      <w:r w:rsidR="000212A8" w:rsidRPr="00EE5DD1">
        <w:rPr>
          <w:rFonts w:ascii="GHEA Grapalat" w:hAnsi="GHEA Grapalat" w:cs="Sylfaen"/>
          <w:sz w:val="20"/>
          <w:lang w:val="af-ZA"/>
        </w:rPr>
        <w:t>(</w:t>
      </w:r>
      <w:r w:rsidR="000212A8" w:rsidRPr="00F5285F">
        <w:rPr>
          <w:rFonts w:ascii="GHEA Grapalat" w:hAnsi="GHEA Grapalat" w:cs="Sylfaen"/>
          <w:sz w:val="20"/>
        </w:rPr>
        <w:t>հավելված</w:t>
      </w:r>
      <w:r w:rsidR="000212A8" w:rsidRPr="00F5285F">
        <w:rPr>
          <w:rFonts w:ascii="GHEA Grapalat" w:hAnsi="GHEA Grapalat" w:cs="Sylfaen"/>
          <w:sz w:val="20"/>
          <w:lang w:val="af-ZA"/>
        </w:rPr>
        <w:t xml:space="preserve"> 4</w:t>
      </w:r>
      <w:r w:rsidR="000212A8" w:rsidRPr="00F5285F">
        <w:rPr>
          <w:rFonts w:ascii="Cambria Math" w:hAnsi="Cambria Math" w:cs="Cambria Math"/>
          <w:sz w:val="20"/>
          <w:lang w:val="af-ZA"/>
        </w:rPr>
        <w:t>․</w:t>
      </w:r>
      <w:r w:rsidR="000212A8" w:rsidRPr="00F5285F">
        <w:rPr>
          <w:rFonts w:ascii="GHEA Grapalat" w:hAnsi="GHEA Grapalat" w:cs="Sylfaen"/>
          <w:sz w:val="20"/>
          <w:lang w:val="af-ZA"/>
        </w:rPr>
        <w:t>2</w:t>
      </w:r>
      <w:r w:rsidR="000212A8" w:rsidRPr="00EE5DD1">
        <w:rPr>
          <w:rFonts w:ascii="GHEA Grapalat" w:hAnsi="GHEA Grapalat" w:cs="Sylfaen"/>
          <w:sz w:val="20"/>
          <w:lang w:val="af-ZA"/>
        </w:rPr>
        <w:t>)</w:t>
      </w:r>
      <w:r w:rsidR="000212A8" w:rsidRPr="00F5285F">
        <w:rPr>
          <w:rFonts w:ascii="GHEA Grapalat" w:hAnsi="GHEA Grapalat" w:cs="Sylfaen"/>
          <w:sz w:val="20"/>
          <w:lang w:val="af-ZA"/>
        </w:rPr>
        <w:t xml:space="preserve"> </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կամ</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կանխիկ</w:t>
      </w:r>
      <w:r w:rsidR="000212A8" w:rsidRPr="00EE5DD1">
        <w:rPr>
          <w:rFonts w:ascii="GHEA Grapalat" w:hAnsi="GHEA Grapalat" w:cs="Sylfaen"/>
          <w:sz w:val="20"/>
          <w:lang w:val="af-ZA"/>
        </w:rPr>
        <w:t xml:space="preserve"> </w:t>
      </w:r>
      <w:r w:rsidR="000212A8" w:rsidRPr="00D533CD">
        <w:rPr>
          <w:rFonts w:ascii="GHEA Grapalat" w:hAnsi="GHEA Grapalat" w:cs="Sylfaen"/>
          <w:sz w:val="20"/>
        </w:rPr>
        <w:t>փողի</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կամ</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բանկերի</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կողմից</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տրամադրված</w:t>
      </w:r>
      <w:r w:rsidR="000212A8" w:rsidRPr="00EE5DD1">
        <w:rPr>
          <w:rFonts w:ascii="GHEA Grapalat" w:hAnsi="GHEA Grapalat" w:cs="Sylfaen"/>
          <w:sz w:val="20"/>
          <w:lang w:val="af-ZA"/>
        </w:rPr>
        <w:t xml:space="preserve"> </w:t>
      </w:r>
      <w:r w:rsidR="000212A8" w:rsidRPr="00D533CD">
        <w:rPr>
          <w:rFonts w:ascii="GHEA Grapalat" w:hAnsi="GHEA Grapalat" w:cs="Sylfaen"/>
          <w:sz w:val="20"/>
        </w:rPr>
        <w:t>երաշխիքների</w:t>
      </w:r>
      <w:r w:rsidR="000212A8" w:rsidRPr="00F5285F">
        <w:rPr>
          <w:rFonts w:ascii="GHEA Grapalat" w:hAnsi="GHEA Grapalat" w:cs="Sylfaen"/>
          <w:sz w:val="20"/>
          <w:lang w:val="af-ZA"/>
        </w:rPr>
        <w:t xml:space="preserve"> </w:t>
      </w:r>
      <w:r w:rsidR="000212A8" w:rsidRPr="00D533CD">
        <w:rPr>
          <w:rFonts w:ascii="GHEA Grapalat" w:hAnsi="GHEA Grapalat" w:cs="Sylfaen"/>
          <w:sz w:val="20"/>
        </w:rPr>
        <w:t>ձևով</w:t>
      </w:r>
      <w:r w:rsidR="000212A8" w:rsidRPr="00F5285F">
        <w:rPr>
          <w:rFonts w:ascii="GHEA Grapalat" w:hAnsi="GHEA Grapalat" w:cs="Sylfaen"/>
          <w:sz w:val="20"/>
        </w:rPr>
        <w:t>։</w:t>
      </w:r>
      <w:r w:rsidR="000212A8" w:rsidRPr="00F5285F">
        <w:rPr>
          <w:rFonts w:ascii="GHEA Grapalat" w:hAnsi="GHEA Grapalat" w:cs="Sylfaen"/>
          <w:sz w:val="20"/>
          <w:lang w:val="af-ZA"/>
        </w:rPr>
        <w:t xml:space="preserve"> </w:t>
      </w:r>
      <w:r w:rsidR="00E76EDE" w:rsidRPr="00F5285F">
        <w:rPr>
          <w:rFonts w:ascii="GHEA Grapalat" w:hAnsi="GHEA Grapalat" w:cs="Sylfaen"/>
          <w:sz w:val="20"/>
        </w:rPr>
        <w:t>Ընդ</w:t>
      </w:r>
      <w:r w:rsidR="00E76EDE" w:rsidRPr="00EE5DD1">
        <w:rPr>
          <w:rFonts w:ascii="GHEA Grapalat" w:hAnsi="GHEA Grapalat" w:cs="Sylfaen"/>
          <w:sz w:val="20"/>
          <w:lang w:val="af-ZA"/>
        </w:rPr>
        <w:t xml:space="preserve"> </w:t>
      </w:r>
      <w:r w:rsidR="00E76EDE" w:rsidRPr="00F5285F">
        <w:rPr>
          <w:rFonts w:ascii="GHEA Grapalat" w:hAnsi="GHEA Grapalat" w:cs="Sylfaen"/>
          <w:sz w:val="20"/>
        </w:rPr>
        <w:t>որում</w:t>
      </w:r>
      <w:r w:rsidR="00E76EDE" w:rsidRPr="00EE5DD1">
        <w:rPr>
          <w:rFonts w:ascii="GHEA Grapalat" w:hAnsi="GHEA Grapalat" w:cs="Sylfaen"/>
          <w:sz w:val="20"/>
          <w:lang w:val="af-ZA"/>
        </w:rPr>
        <w:t xml:space="preserve"> </w:t>
      </w:r>
      <w:r w:rsidR="00E76EDE" w:rsidRPr="00F5285F">
        <w:rPr>
          <w:rFonts w:ascii="GHEA Grapalat" w:hAnsi="GHEA Grapalat" w:cs="Sylfaen"/>
          <w:sz w:val="20"/>
        </w:rPr>
        <w:t>ապահովումը</w:t>
      </w:r>
      <w:r w:rsidR="00DF68A6" w:rsidRPr="00EE5DD1">
        <w:rPr>
          <w:rFonts w:ascii="GHEA Grapalat" w:hAnsi="GHEA Grapalat" w:cs="Sylfaen"/>
          <w:sz w:val="20"/>
          <w:lang w:val="af-ZA"/>
        </w:rPr>
        <w:t xml:space="preserve"> </w:t>
      </w:r>
      <w:r w:rsidR="00DF68A6">
        <w:rPr>
          <w:rFonts w:ascii="GHEA Grapalat" w:hAnsi="GHEA Grapalat" w:cs="Sylfaen"/>
          <w:sz w:val="20"/>
        </w:rPr>
        <w:t>պետք</w:t>
      </w:r>
      <w:r w:rsidR="00DF68A6" w:rsidRPr="00EE5DD1">
        <w:rPr>
          <w:rFonts w:ascii="GHEA Grapalat" w:hAnsi="GHEA Grapalat" w:cs="Sylfaen"/>
          <w:sz w:val="20"/>
          <w:lang w:val="af-ZA"/>
        </w:rPr>
        <w:t xml:space="preserve"> </w:t>
      </w:r>
      <w:r w:rsidR="00DF68A6">
        <w:rPr>
          <w:rFonts w:ascii="GHEA Grapalat" w:hAnsi="GHEA Grapalat" w:cs="Sylfaen"/>
          <w:sz w:val="20"/>
        </w:rPr>
        <w:t>է</w:t>
      </w:r>
      <w:r w:rsidR="00DF68A6" w:rsidRPr="00EE5DD1">
        <w:rPr>
          <w:rFonts w:ascii="GHEA Grapalat" w:hAnsi="GHEA Grapalat" w:cs="Sylfaen"/>
          <w:sz w:val="20"/>
          <w:lang w:val="af-ZA"/>
        </w:rPr>
        <w:t xml:space="preserve"> </w:t>
      </w:r>
      <w:r w:rsidR="00DF68A6">
        <w:rPr>
          <w:rFonts w:ascii="GHEA Grapalat" w:hAnsi="GHEA Grapalat" w:cs="Sylfaen"/>
          <w:sz w:val="20"/>
        </w:rPr>
        <w:t>վավեր</w:t>
      </w:r>
      <w:r w:rsidR="00DF68A6" w:rsidRPr="00EE5DD1">
        <w:rPr>
          <w:rFonts w:ascii="GHEA Grapalat" w:hAnsi="GHEA Grapalat" w:cs="Sylfaen"/>
          <w:sz w:val="20"/>
          <w:lang w:val="af-ZA"/>
        </w:rPr>
        <w:t xml:space="preserve"> </w:t>
      </w:r>
      <w:r w:rsidR="00DF68A6">
        <w:rPr>
          <w:rFonts w:ascii="GHEA Grapalat" w:hAnsi="GHEA Grapalat" w:cs="Sylfaen"/>
          <w:sz w:val="20"/>
        </w:rPr>
        <w:t>լինի</w:t>
      </w:r>
      <w:r w:rsidR="00DF68A6" w:rsidRPr="00EE5DD1">
        <w:rPr>
          <w:rFonts w:ascii="GHEA Grapalat" w:hAnsi="GHEA Grapalat" w:cs="Sylfaen"/>
          <w:sz w:val="20"/>
          <w:lang w:val="af-ZA"/>
        </w:rPr>
        <w:t xml:space="preserve"> </w:t>
      </w:r>
      <w:r w:rsidR="00DF68A6">
        <w:rPr>
          <w:rFonts w:ascii="GHEA Grapalat" w:hAnsi="GHEA Grapalat" w:cs="Sylfaen"/>
          <w:sz w:val="20"/>
        </w:rPr>
        <w:t>առնվազն</w:t>
      </w:r>
      <w:r w:rsidR="00DF68A6" w:rsidRPr="00EE5DD1">
        <w:rPr>
          <w:rFonts w:ascii="GHEA Grapalat" w:hAnsi="GHEA Grapalat" w:cs="Sylfaen"/>
          <w:sz w:val="20"/>
          <w:lang w:val="af-ZA"/>
        </w:rPr>
        <w:t xml:space="preserve"> </w:t>
      </w:r>
      <w:r w:rsidR="00DF68A6">
        <w:rPr>
          <w:rFonts w:ascii="GHEA Grapalat" w:hAnsi="GHEA Grapalat" w:cs="Sylfaen"/>
          <w:sz w:val="20"/>
        </w:rPr>
        <w:t>մինչև</w:t>
      </w:r>
      <w:r w:rsidR="00DF68A6" w:rsidRPr="00EE5DD1">
        <w:rPr>
          <w:rFonts w:ascii="GHEA Grapalat" w:hAnsi="GHEA Grapalat" w:cs="Sylfaen"/>
          <w:sz w:val="20"/>
          <w:lang w:val="af-ZA"/>
        </w:rPr>
        <w:t xml:space="preserve"> </w:t>
      </w:r>
      <w:r w:rsidR="00DF68A6">
        <w:rPr>
          <w:rFonts w:ascii="GHEA Grapalat" w:hAnsi="GHEA Grapalat" w:cs="Sylfaen"/>
          <w:sz w:val="20"/>
        </w:rPr>
        <w:t>պայմանագրի</w:t>
      </w:r>
      <w:r w:rsidR="00DF68A6" w:rsidRPr="00EE5DD1">
        <w:rPr>
          <w:rFonts w:ascii="GHEA Grapalat" w:hAnsi="GHEA Grapalat" w:cs="Sylfaen"/>
          <w:sz w:val="20"/>
          <w:lang w:val="af-ZA"/>
        </w:rPr>
        <w:t xml:space="preserve"> </w:t>
      </w:r>
      <w:r w:rsidR="00DF68A6">
        <w:rPr>
          <w:rFonts w:ascii="GHEA Grapalat" w:hAnsi="GHEA Grapalat" w:cs="Sylfaen"/>
          <w:sz w:val="20"/>
        </w:rPr>
        <w:t>կատարման</w:t>
      </w:r>
      <w:r w:rsidR="00DF68A6" w:rsidRPr="00EE5DD1">
        <w:rPr>
          <w:rFonts w:ascii="GHEA Grapalat" w:hAnsi="GHEA Grapalat" w:cs="Sylfaen"/>
          <w:sz w:val="20"/>
          <w:lang w:val="af-ZA"/>
        </w:rPr>
        <w:t xml:space="preserve"> </w:t>
      </w:r>
      <w:r w:rsidR="00DF68A6">
        <w:rPr>
          <w:rFonts w:ascii="GHEA Grapalat" w:hAnsi="GHEA Grapalat" w:cs="Sylfaen"/>
          <w:sz w:val="20"/>
        </w:rPr>
        <w:t>արդյունքը</w:t>
      </w:r>
      <w:r w:rsidR="00DF68A6" w:rsidRPr="00EE5DD1">
        <w:rPr>
          <w:rFonts w:ascii="GHEA Grapalat" w:hAnsi="GHEA Grapalat" w:cs="Sylfaen"/>
          <w:sz w:val="20"/>
          <w:lang w:val="af-ZA"/>
        </w:rPr>
        <w:t xml:space="preserve"> </w:t>
      </w:r>
      <w:r w:rsidR="00DF68A6">
        <w:rPr>
          <w:rFonts w:ascii="GHEA Grapalat" w:hAnsi="GHEA Grapalat" w:cs="Sylfaen"/>
          <w:sz w:val="20"/>
        </w:rPr>
        <w:t>պատվիրատուից</w:t>
      </w:r>
      <w:r w:rsidR="00DF68A6" w:rsidRPr="001C336A">
        <w:rPr>
          <w:rFonts w:ascii="GHEA Grapalat" w:hAnsi="GHEA Grapalat" w:cs="Sylfaen"/>
          <w:sz w:val="20"/>
          <w:lang w:val="af-ZA"/>
        </w:rPr>
        <w:t xml:space="preserve"> </w:t>
      </w:r>
      <w:r w:rsidR="00DF68A6">
        <w:rPr>
          <w:rFonts w:ascii="GHEA Grapalat" w:hAnsi="GHEA Grapalat" w:cs="Sylfaen"/>
          <w:sz w:val="20"/>
        </w:rPr>
        <w:t>կողմից</w:t>
      </w:r>
      <w:r w:rsidR="00DF68A6" w:rsidRPr="001C336A">
        <w:rPr>
          <w:rFonts w:ascii="GHEA Grapalat" w:hAnsi="GHEA Grapalat" w:cs="Sylfaen"/>
          <w:sz w:val="20"/>
          <w:lang w:val="af-ZA"/>
        </w:rPr>
        <w:t xml:space="preserve"> </w:t>
      </w:r>
      <w:r w:rsidR="00DF68A6">
        <w:rPr>
          <w:rFonts w:ascii="GHEA Grapalat" w:hAnsi="GHEA Grapalat" w:cs="Sylfaen"/>
          <w:sz w:val="20"/>
        </w:rPr>
        <w:t>ամբողջական</w:t>
      </w:r>
      <w:r w:rsidR="00DF68A6" w:rsidRPr="001C336A">
        <w:rPr>
          <w:rFonts w:ascii="GHEA Grapalat" w:hAnsi="GHEA Grapalat" w:cs="Sylfaen"/>
          <w:sz w:val="20"/>
          <w:lang w:val="af-ZA"/>
        </w:rPr>
        <w:t xml:space="preserve"> </w:t>
      </w:r>
      <w:r w:rsidR="00DF68A6">
        <w:rPr>
          <w:rFonts w:ascii="GHEA Grapalat" w:hAnsi="GHEA Grapalat" w:cs="Sylfaen"/>
          <w:sz w:val="20"/>
        </w:rPr>
        <w:t>ընդունվելու</w:t>
      </w:r>
      <w:r w:rsidR="00DF68A6" w:rsidRPr="001C336A">
        <w:rPr>
          <w:rFonts w:ascii="GHEA Grapalat" w:hAnsi="GHEA Grapalat" w:cs="Sylfaen"/>
          <w:sz w:val="20"/>
          <w:lang w:val="af-ZA"/>
        </w:rPr>
        <w:t xml:space="preserve"> </w:t>
      </w:r>
      <w:r w:rsidR="00DF68A6">
        <w:rPr>
          <w:rFonts w:ascii="GHEA Grapalat" w:hAnsi="GHEA Grapalat" w:cs="Sylfaen"/>
          <w:sz w:val="20"/>
        </w:rPr>
        <w:t>օրվան</w:t>
      </w:r>
      <w:r w:rsidR="00DF68A6" w:rsidRPr="001C336A">
        <w:rPr>
          <w:rFonts w:ascii="GHEA Grapalat" w:hAnsi="GHEA Grapalat" w:cs="Sylfaen"/>
          <w:sz w:val="20"/>
          <w:lang w:val="af-ZA"/>
        </w:rPr>
        <w:t xml:space="preserve"> </w:t>
      </w:r>
      <w:r w:rsidR="00DF68A6">
        <w:rPr>
          <w:rFonts w:ascii="GHEA Grapalat" w:hAnsi="GHEA Grapalat" w:cs="Sylfaen"/>
          <w:sz w:val="20"/>
        </w:rPr>
        <w:t>հաջորդող</w:t>
      </w:r>
      <w:r w:rsidR="00DF68A6" w:rsidRPr="001C336A">
        <w:rPr>
          <w:rFonts w:ascii="GHEA Grapalat" w:hAnsi="GHEA Grapalat" w:cs="Sylfaen"/>
          <w:sz w:val="20"/>
          <w:lang w:val="af-ZA"/>
        </w:rPr>
        <w:t xml:space="preserve"> </w:t>
      </w:r>
      <w:r w:rsidR="000212A8">
        <w:rPr>
          <w:rFonts w:ascii="GHEA Grapalat" w:hAnsi="GHEA Grapalat" w:cs="Sylfaen"/>
          <w:sz w:val="20"/>
          <w:lang w:val="hy-AM"/>
        </w:rPr>
        <w:t>2</w:t>
      </w:r>
      <w:r w:rsidR="00CF12EE" w:rsidRPr="001C336A">
        <w:rPr>
          <w:rFonts w:ascii="GHEA Grapalat" w:hAnsi="GHEA Grapalat" w:cs="Sylfaen"/>
          <w:sz w:val="20"/>
          <w:lang w:val="af-ZA"/>
        </w:rPr>
        <w:t>0</w:t>
      </w:r>
      <w:r w:rsidR="00DF68A6" w:rsidRPr="001C336A">
        <w:rPr>
          <w:rFonts w:ascii="GHEA Grapalat" w:hAnsi="GHEA Grapalat" w:cs="Sylfaen"/>
          <w:sz w:val="20"/>
          <w:lang w:val="af-ZA"/>
        </w:rPr>
        <w:t>-</w:t>
      </w:r>
      <w:r w:rsidR="00DF68A6">
        <w:rPr>
          <w:rFonts w:ascii="GHEA Grapalat" w:hAnsi="GHEA Grapalat" w:cs="Sylfaen"/>
          <w:sz w:val="20"/>
        </w:rPr>
        <w:t>րդ</w:t>
      </w:r>
      <w:r w:rsidR="00DF68A6" w:rsidRPr="001C336A">
        <w:rPr>
          <w:rFonts w:ascii="GHEA Grapalat" w:hAnsi="GHEA Grapalat" w:cs="Sylfaen"/>
          <w:sz w:val="20"/>
          <w:lang w:val="af-ZA"/>
        </w:rPr>
        <w:t xml:space="preserve"> </w:t>
      </w:r>
      <w:r w:rsidR="00A558B9">
        <w:rPr>
          <w:rFonts w:ascii="GHEA Grapalat" w:hAnsi="GHEA Grapalat" w:cs="Sylfaen"/>
          <w:sz w:val="20"/>
        </w:rPr>
        <w:t>աշխատանքային</w:t>
      </w:r>
      <w:r w:rsidR="00DF68A6" w:rsidRPr="001C336A">
        <w:rPr>
          <w:rFonts w:ascii="GHEA Grapalat" w:hAnsi="GHEA Grapalat" w:cs="Sylfaen"/>
          <w:sz w:val="20"/>
          <w:lang w:val="af-ZA"/>
        </w:rPr>
        <w:t xml:space="preserve"> </w:t>
      </w:r>
      <w:r w:rsidR="00DF68A6">
        <w:rPr>
          <w:rFonts w:ascii="GHEA Grapalat" w:hAnsi="GHEA Grapalat" w:cs="Sylfaen"/>
          <w:sz w:val="20"/>
        </w:rPr>
        <w:t>օրը</w:t>
      </w:r>
      <w:r w:rsidR="00DF68A6" w:rsidRPr="001C336A">
        <w:rPr>
          <w:rFonts w:ascii="GHEA Grapalat" w:hAnsi="GHEA Grapalat" w:cs="Sylfaen"/>
          <w:sz w:val="20"/>
          <w:lang w:val="af-ZA"/>
        </w:rPr>
        <w:t xml:space="preserve"> </w:t>
      </w:r>
      <w:r w:rsidR="00F96621" w:rsidRPr="00AF27D0">
        <w:rPr>
          <w:rFonts w:ascii="GHEA Grapalat" w:hAnsi="GHEA Grapalat" w:cs="Arial"/>
          <w:sz w:val="20"/>
        </w:rPr>
        <w:t>ներառյալ</w:t>
      </w:r>
      <w:r w:rsidR="000212A8" w:rsidRPr="007F147C">
        <w:rPr>
          <w:rFonts w:ascii="GHEA Grapalat" w:hAnsi="GHEA Grapalat" w:cs="Arial"/>
          <w:sz w:val="20"/>
          <w:lang w:val="af-ZA"/>
        </w:rPr>
        <w:t>:</w:t>
      </w:r>
      <w:r w:rsidR="00775810" w:rsidRPr="00775810">
        <w:rPr>
          <w:rFonts w:ascii="GHEA Grapalat" w:hAnsi="GHEA Grapalat" w:cs="Arial"/>
          <w:sz w:val="20"/>
          <w:lang w:val="af-ZA"/>
        </w:rPr>
        <w:t xml:space="preserve"> </w:t>
      </w:r>
    </w:p>
    <w:p w14:paraId="05ACF673" w14:textId="787E6BED" w:rsidR="00775810" w:rsidRDefault="00775810" w:rsidP="00775810">
      <w:pPr>
        <w:ind w:firstLine="567"/>
        <w:jc w:val="both"/>
        <w:rPr>
          <w:rFonts w:ascii="GHEA Grapalat" w:hAnsi="GHEA Grapalat" w:cs="Arial"/>
          <w:sz w:val="20"/>
          <w:lang w:val="hy-AM"/>
        </w:rPr>
      </w:pPr>
      <w:r w:rsidRPr="00CF24D6">
        <w:rPr>
          <w:rFonts w:ascii="GHEA Grapalat" w:hAnsi="GHEA Grapalat" w:cs="Arial"/>
          <w:sz w:val="20"/>
          <w:lang w:val="hy-AM"/>
        </w:rPr>
        <w:t>Եթե</w:t>
      </w:r>
      <w:r w:rsidRPr="001C336A">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Pr>
          <w:rFonts w:ascii="GHEA Grapalat" w:hAnsi="GHEA Grapalat" w:cs="Arial"/>
          <w:sz w:val="20"/>
          <w:lang w:val="hy-AM"/>
        </w:rPr>
        <w:t xml:space="preserve"> մասով </w:t>
      </w:r>
      <w:r w:rsidR="000212A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0212A8" w:rsidRPr="00EE5DD1">
        <w:rPr>
          <w:rFonts w:ascii="GHEA Grapalat" w:hAnsi="GHEA Grapalat" w:cs="Arial"/>
          <w:sz w:val="20"/>
          <w:lang w:val="hy-AM"/>
        </w:rPr>
        <w:t>ապահովում ներկայացվելու դեպքում դրա գումարը հաշվարկվում է</w:t>
      </w:r>
      <w:r w:rsidR="00D4097A" w:rsidRPr="00BA41C0">
        <w:rPr>
          <w:rFonts w:ascii="GHEA Grapalat" w:hAnsi="GHEA Grapalat" w:cs="Sylfaen"/>
          <w:sz w:val="20"/>
          <w:lang w:val="hy-AM"/>
        </w:rPr>
        <w:t>ներկայացված չափաբաժինների գնման գների հանրագումարի նկատմամբ</w:t>
      </w:r>
      <w:r w:rsidR="00D4097A" w:rsidRPr="007E2C83">
        <w:rPr>
          <w:rFonts w:ascii="GHEA Grapalat" w:hAnsi="GHEA Grapalat" w:cs="Sylfaen"/>
          <w:sz w:val="20"/>
          <w:lang w:val="hy-AM"/>
        </w:rPr>
        <w:t xml:space="preserve"> </w:t>
      </w:r>
      <w:r w:rsidR="00D4097A">
        <w:rPr>
          <w:rFonts w:ascii="GHEA Grapalat" w:hAnsi="GHEA Grapalat" w:cs="Sylfaen"/>
          <w:sz w:val="20"/>
          <w:lang w:val="hy-AM"/>
        </w:rPr>
        <w:t>՝</w:t>
      </w:r>
      <w:r w:rsidR="00D4097A" w:rsidRPr="00BA41C0">
        <w:rPr>
          <w:rFonts w:ascii="GHEA Grapalat" w:hAnsi="GHEA Grapalat" w:cs="Sylfaen"/>
          <w:sz w:val="20"/>
          <w:lang w:val="hy-AM"/>
        </w:rPr>
        <w:t xml:space="preserve"> հաշվի առնելով Կարգի 32-րդ կետի 1-ին ենթակետի «գ» պարբերության  պահանջները</w:t>
      </w:r>
      <w:r w:rsidR="00D4097A" w:rsidRPr="006F76DB">
        <w:rPr>
          <w:rFonts w:ascii="GHEA Grapalat" w:hAnsi="GHEA Grapalat" w:cs="Sylfaen"/>
          <w:sz w:val="20"/>
          <w:lang w:val="hy-AM"/>
        </w:rPr>
        <w:t>:</w:t>
      </w:r>
      <w:r w:rsidR="00D4097A" w:rsidRPr="007E2C83">
        <w:rPr>
          <w:rFonts w:ascii="GHEA Grapalat" w:hAnsi="GHEA Grapalat" w:cs="Arial"/>
          <w:sz w:val="20"/>
          <w:lang w:val="hy-AM"/>
        </w:rPr>
        <w:t xml:space="preserve"> </w:t>
      </w:r>
      <w:r w:rsidR="00D4097A" w:rsidRPr="004A7484">
        <w:rPr>
          <w:rFonts w:ascii="GHEA Grapalat" w:hAnsi="GHEA Grapalat" w:cs="Sylfaen"/>
          <w:sz w:val="20"/>
          <w:lang w:val="hy-AM"/>
        </w:rPr>
        <w:t xml:space="preserve"> </w:t>
      </w:r>
      <w:r w:rsidRPr="00774A95">
        <w:rPr>
          <w:rFonts w:ascii="GHEA Grapalat" w:hAnsi="GHEA Grapalat" w:cs="Arial"/>
          <w:sz w:val="20"/>
          <w:lang w:val="hy-AM"/>
        </w:rPr>
        <w:t>:</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8E0E78">
        <w:rPr>
          <w:rFonts w:ascii="GHEA Grapalat" w:hAnsi="GHEA Grapalat" w:cs="Arial"/>
          <w:sz w:val="20"/>
          <w:lang w:val="hy-AM"/>
        </w:rPr>
        <w:t>«900008000698»</w:t>
      </w:r>
      <w:r>
        <w:rPr>
          <w:rFonts w:ascii="GHEA Grapalat" w:hAnsi="GHEA Grapalat" w:cs="Arial"/>
          <w:sz w:val="20"/>
          <w:lang w:val="hy-AM"/>
        </w:rPr>
        <w:t xml:space="preserve"> գանձապետական հաշվին:</w:t>
      </w:r>
    </w:p>
    <w:p w14:paraId="577741CA" w14:textId="77777777" w:rsidR="00775810" w:rsidRDefault="00775810" w:rsidP="00775810">
      <w:pPr>
        <w:ind w:firstLine="567"/>
        <w:contextualSpacing/>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D85759">
        <w:rPr>
          <w:rFonts w:ascii="GHEA Grapalat" w:hAnsi="GHEA Grapalat" w:cs="Arial"/>
          <w:sz w:val="20"/>
          <w:lang w:val="hy-AM"/>
        </w:rPr>
        <w:t>:</w:t>
      </w:r>
    </w:p>
    <w:p w14:paraId="1523BC13" w14:textId="77777777" w:rsidR="00775810" w:rsidRDefault="00775810" w:rsidP="00775810">
      <w:pPr>
        <w:ind w:firstLine="567"/>
        <w:contextualSpacing/>
        <w:jc w:val="both"/>
        <w:rPr>
          <w:rFonts w:ascii="GHEA Grapalat" w:hAnsi="GHEA Grapalat" w:cs="Arial"/>
          <w:sz w:val="20"/>
          <w:lang w:val="hy-AM"/>
        </w:rPr>
      </w:pPr>
      <w:r w:rsidRPr="00D85759">
        <w:rPr>
          <w:rFonts w:ascii="GHEA Grapalat" w:hAnsi="GHEA Grapalat" w:cs="Arial"/>
          <w:sz w:val="20"/>
          <w:lang w:val="hy-AM"/>
        </w:rPr>
        <w:t xml:space="preserve">Եթե </w:t>
      </w:r>
      <w:r>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Pr="00D85759">
        <w:rPr>
          <w:rFonts w:ascii="GHEA Grapalat" w:hAnsi="GHEA Grapalat" w:cs="Arial"/>
          <w:sz w:val="20"/>
          <w:lang w:val="hy-AM"/>
        </w:rPr>
        <w:t>, ապա</w:t>
      </w:r>
      <w:r>
        <w:rPr>
          <w:rFonts w:ascii="GHEA Grapalat" w:hAnsi="GHEA Grapalat" w:cs="Arial"/>
          <w:sz w:val="20"/>
          <w:lang w:val="hy-AM"/>
        </w:rPr>
        <w:t xml:space="preserve"> յուրաքանչյուր փուլի արդյունքը պատվիրատուի կողմից ընդունվելուց հետո </w:t>
      </w:r>
      <w:r w:rsidRPr="00D85759">
        <w:rPr>
          <w:rFonts w:ascii="GHEA Grapalat" w:hAnsi="GHEA Grapalat" w:cs="Arial"/>
          <w:sz w:val="20"/>
          <w:lang w:val="hy-AM"/>
        </w:rPr>
        <w:t xml:space="preserve">որակավորման </w:t>
      </w:r>
      <w:r>
        <w:rPr>
          <w:rFonts w:ascii="GHEA Grapalat" w:hAnsi="GHEA Grapalat" w:cs="Arial"/>
          <w:sz w:val="20"/>
          <w:lang w:val="hy-AM"/>
        </w:rPr>
        <w:t>ապահովման գումարը նվազեցվում է</w:t>
      </w:r>
      <w:r w:rsidR="0033399B">
        <w:rPr>
          <w:rFonts w:ascii="GHEA Grapalat" w:hAnsi="GHEA Grapalat" w:cs="Arial"/>
          <w:sz w:val="20"/>
          <w:lang w:val="hy-AM"/>
        </w:rPr>
        <w:t xml:space="preserve"> </w:t>
      </w:r>
      <w:r w:rsidR="0033399B" w:rsidRPr="00D533CD">
        <w:rPr>
          <w:rFonts w:ascii="GHEA Grapalat" w:hAnsi="GHEA Grapalat" w:cs="Arial"/>
          <w:sz w:val="20"/>
          <w:lang w:val="hy-AM"/>
        </w:rPr>
        <w:t>այդ փուլի գումարի նկատմամբ հաշվարկված համամասնությամբ</w:t>
      </w:r>
      <w:r w:rsidR="0033399B">
        <w:rPr>
          <w:rFonts w:ascii="GHEA Grapalat" w:hAnsi="GHEA Grapalat" w:cs="Arial"/>
          <w:sz w:val="20"/>
          <w:lang w:val="hy-AM"/>
        </w:rPr>
        <w:t>։</w:t>
      </w:r>
      <w:r>
        <w:rPr>
          <w:rFonts w:ascii="GHEA Grapalat" w:hAnsi="GHEA Grapalat" w:cs="Arial"/>
          <w:sz w:val="20"/>
          <w:lang w:val="hy-AM"/>
        </w:rPr>
        <w:t xml:space="preserve">  </w:t>
      </w:r>
    </w:p>
    <w:p w14:paraId="4CF0AF05" w14:textId="32E0E5C4" w:rsidR="00D4097A" w:rsidRPr="007E2C83" w:rsidRDefault="00D4097A" w:rsidP="00D4097A">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6F2E8A4" w14:textId="24FF585D" w:rsidR="00775810" w:rsidRDefault="00D4097A" w:rsidP="00775810">
      <w:pPr>
        <w:ind w:firstLine="567"/>
        <w:jc w:val="both"/>
        <w:rPr>
          <w:rFonts w:ascii="GHEA Grapalat" w:hAnsi="GHEA Grapalat" w:cs="Arial"/>
          <w:sz w:val="20"/>
          <w:lang w:val="hy-AM"/>
        </w:rPr>
      </w:pPr>
      <w:r>
        <w:rPr>
          <w:rFonts w:ascii="GHEA Grapalat" w:hAnsi="GHEA Grapalat" w:cs="Arial"/>
          <w:sz w:val="20"/>
          <w:lang w:val="hy-AM"/>
        </w:rPr>
        <w:t xml:space="preserve"> Բանկային ե</w:t>
      </w:r>
      <w:r w:rsidR="00775810" w:rsidRPr="00305A9C">
        <w:rPr>
          <w:rFonts w:ascii="GHEA Grapalat" w:hAnsi="GHEA Grapalat" w:cs="Arial"/>
          <w:sz w:val="20"/>
          <w:lang w:val="hy-AM"/>
        </w:rPr>
        <w:t xml:space="preserve">րաշխիքի ձևով որակավորման ապահովումը ընտրված մասնակիցը ներկայացնում է հավելված </w:t>
      </w:r>
      <w:r w:rsidR="00775810" w:rsidRPr="007A518F">
        <w:rPr>
          <w:rFonts w:ascii="GHEA Grapalat" w:hAnsi="GHEA Grapalat" w:cs="Arial"/>
          <w:sz w:val="20"/>
          <w:lang w:val="hy-AM"/>
        </w:rPr>
        <w:t>4-ի կամ հավելված 4.1-ի համաձայն:</w:t>
      </w:r>
      <w:r w:rsidR="001C336A">
        <w:rPr>
          <w:rFonts w:ascii="GHEA Grapalat" w:hAnsi="GHEA Grapalat" w:cs="Arial"/>
          <w:sz w:val="20"/>
          <w:vertAlign w:val="superscript"/>
          <w:lang w:val="af-ZA"/>
        </w:rPr>
        <w:t xml:space="preserve">13 </w:t>
      </w:r>
    </w:p>
    <w:p w14:paraId="7FD396D8" w14:textId="77777777" w:rsidR="00CF12EE" w:rsidRPr="005C2865" w:rsidRDefault="00ED01B4" w:rsidP="00CF12EE">
      <w:pPr>
        <w:ind w:firstLine="567"/>
        <w:jc w:val="both"/>
        <w:rPr>
          <w:rFonts w:ascii="GHEA Grapalat" w:hAnsi="GHEA Grapalat" w:cs="Arial"/>
          <w:color w:val="FFFFFF"/>
          <w:sz w:val="20"/>
          <w:lang w:val="af-ZA"/>
        </w:rPr>
      </w:pPr>
      <w:r w:rsidRPr="005C2865">
        <w:rPr>
          <w:rStyle w:val="FootnoteReference"/>
          <w:rFonts w:ascii="GHEA Grapalat" w:hAnsi="GHEA Grapalat" w:cs="Arial"/>
          <w:color w:val="FFFFFF"/>
          <w:sz w:val="20"/>
        </w:rPr>
        <w:footnoteReference w:id="3"/>
      </w:r>
    </w:p>
    <w:p w14:paraId="734ED04E"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39BCC3CA" w:rsidR="00281740" w:rsidRPr="001C336A" w:rsidRDefault="00281740" w:rsidP="00281740">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00D4097A">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sidR="00D4097A" w:rsidRPr="00D4097A">
        <w:rPr>
          <w:rFonts w:ascii="GHEA Grapalat" w:hAnsi="GHEA Grapalat" w:cs="Sylfaen"/>
          <w:sz w:val="20"/>
          <w:lang w:val="hy-AM"/>
        </w:rPr>
        <w:t xml:space="preserve"> </w:t>
      </w:r>
      <w:r w:rsidR="00D4097A">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00D4097A" w:rsidRPr="007F147C">
        <w:rPr>
          <w:rFonts w:ascii="GHEA Grapalat" w:hAnsi="GHEA Grapalat" w:cs="Sylfaen"/>
          <w:sz w:val="20"/>
          <w:lang w:val="hy-AM"/>
        </w:rPr>
        <w:t xml:space="preserve"> </w:t>
      </w:r>
      <w:r w:rsidR="00501A05" w:rsidRPr="001C336A">
        <w:rPr>
          <w:rFonts w:ascii="GHEA Grapalat" w:hAnsi="GHEA Grapalat" w:cs="Sylfaen"/>
          <w:sz w:val="20"/>
          <w:lang w:val="hy-AM"/>
        </w:rPr>
        <w:t xml:space="preserve"> Պայմանագրի ապահովումը ներկայացվում է բանկային երախիքի </w:t>
      </w:r>
      <w:r w:rsidR="007862B1" w:rsidRPr="004B2068">
        <w:rPr>
          <w:rFonts w:ascii="GHEA Grapalat" w:hAnsi="GHEA Grapalat" w:cs="Sylfaen"/>
          <w:sz w:val="20"/>
          <w:lang w:val="hy-AM"/>
        </w:rPr>
        <w:t xml:space="preserve">(հավելված 5) </w:t>
      </w:r>
      <w:r w:rsidR="00501A05" w:rsidRPr="001C336A">
        <w:rPr>
          <w:rFonts w:ascii="GHEA Grapalat" w:hAnsi="GHEA Grapalat" w:cs="Sylfaen"/>
          <w:sz w:val="20"/>
          <w:lang w:val="hy-AM"/>
        </w:rPr>
        <w:t>կամ կան</w:t>
      </w:r>
      <w:r w:rsidR="007862B1" w:rsidRPr="004B2068">
        <w:rPr>
          <w:rFonts w:ascii="GHEA Grapalat" w:hAnsi="GHEA Grapalat" w:cs="Sylfaen"/>
          <w:sz w:val="20"/>
          <w:lang w:val="hy-AM"/>
        </w:rPr>
        <w:t>խ</w:t>
      </w:r>
      <w:r w:rsidR="00501A05" w:rsidRPr="001C336A">
        <w:rPr>
          <w:rFonts w:ascii="GHEA Grapalat" w:hAnsi="GHEA Grapalat" w:cs="Sylfaen"/>
          <w:sz w:val="20"/>
          <w:lang w:val="hy-AM"/>
        </w:rPr>
        <w:t>ի</w:t>
      </w:r>
      <w:r w:rsidR="000464DB">
        <w:rPr>
          <w:rFonts w:ascii="GHEA Grapalat" w:hAnsi="GHEA Grapalat" w:cs="Sylfaen"/>
          <w:sz w:val="20"/>
          <w:lang w:val="hy-AM"/>
        </w:rPr>
        <w:t>կ</w:t>
      </w:r>
      <w:r w:rsidR="00501A05" w:rsidRPr="001C336A">
        <w:rPr>
          <w:rFonts w:ascii="GHEA Grapalat" w:hAnsi="GHEA Grapalat" w:cs="Sylfaen"/>
          <w:sz w:val="20"/>
          <w:lang w:val="hy-AM"/>
        </w:rPr>
        <w:t xml:space="preserve"> փողի ձևով:</w:t>
      </w:r>
    </w:p>
    <w:p w14:paraId="14AA29F2" w14:textId="77777777" w:rsidR="003621F0" w:rsidRDefault="00F562EA" w:rsidP="003621F0">
      <w:pPr>
        <w:shd w:val="clear" w:color="auto" w:fill="FFFFFF"/>
        <w:spacing w:line="360" w:lineRule="auto"/>
        <w:ind w:firstLine="375"/>
        <w:jc w:val="both"/>
        <w:rPr>
          <w:rFonts w:ascii="GHEA Grapalat" w:hAnsi="GHEA Grapalat"/>
          <w:color w:val="000000"/>
          <w:lang w:val="hy-AM"/>
        </w:rPr>
      </w:pPr>
      <w:r w:rsidRPr="0094087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Pr>
          <w:rFonts w:ascii="GHEA Grapalat" w:hAnsi="GHEA Grapalat" w:cs="Sylfaen"/>
          <w:sz w:val="20"/>
          <w:lang w:val="hy-AM"/>
        </w:rPr>
        <w:t>:</w:t>
      </w:r>
      <w:r w:rsidR="00D4097A" w:rsidRPr="00124CC4">
        <w:rPr>
          <w:rFonts w:ascii="GHEA Grapalat" w:hAnsi="GHEA Grapalat"/>
          <w:color w:val="000000"/>
          <w:lang w:val="hy-AM"/>
        </w:rPr>
        <w:t xml:space="preserve"> </w:t>
      </w:r>
    </w:p>
    <w:p w14:paraId="6141ED27" w14:textId="5F17F0EB" w:rsidR="00281740" w:rsidRPr="003621F0" w:rsidRDefault="00281740" w:rsidP="003621F0">
      <w:pPr>
        <w:shd w:val="clear" w:color="auto" w:fill="FFFFFF"/>
        <w:spacing w:line="360" w:lineRule="auto"/>
        <w:ind w:firstLine="375"/>
        <w:jc w:val="both"/>
        <w:rPr>
          <w:rFonts w:ascii="GHEA Grapalat" w:hAnsi="GHEA Grapalat"/>
          <w:color w:val="000000"/>
          <w:lang w:val="hy-AM"/>
        </w:rPr>
      </w:pPr>
      <w:r w:rsidRPr="009D2415">
        <w:rPr>
          <w:rFonts w:ascii="GHEA Grapalat" w:hAnsi="GHEA Grapalat" w:cs="Sylfaen"/>
          <w:sz w:val="20"/>
          <w:lang w:val="hy-AM"/>
        </w:rPr>
        <w:t xml:space="preserve">Պայմանագրի ապահովումը պետք է վավեր լինի </w:t>
      </w:r>
      <w:r w:rsidRPr="004648BD">
        <w:rPr>
          <w:rFonts w:ascii="GHEA Grapalat" w:hAnsi="GHEA Grapalat" w:cs="Sylfaen"/>
          <w:sz w:val="20"/>
          <w:lang w:val="hy-AM"/>
        </w:rPr>
        <w:t xml:space="preserve">առնվազն մինչև կնքվելիք պայմանագրով սահմանվող պարտավորությունների </w:t>
      </w:r>
      <w:r w:rsidR="00410FAF" w:rsidRPr="004B2068">
        <w:rPr>
          <w:rFonts w:ascii="GHEA Grapalat" w:hAnsi="GHEA Grapalat" w:cs="Sylfaen"/>
          <w:sz w:val="20"/>
          <w:lang w:val="hy-AM"/>
        </w:rPr>
        <w:t xml:space="preserve">ամբողջական կատարման վերջին օրվան հաջորդող </w:t>
      </w:r>
      <w:r w:rsidR="001D49EB" w:rsidRPr="006E2B43">
        <w:rPr>
          <w:rFonts w:ascii="GHEA Grapalat" w:hAnsi="GHEA Grapalat" w:cs="Sylfaen"/>
          <w:sz w:val="20"/>
          <w:lang w:val="hy-AM"/>
        </w:rPr>
        <w:t>9</w:t>
      </w:r>
      <w:r w:rsidRPr="0049023D">
        <w:rPr>
          <w:rFonts w:ascii="GHEA Grapalat" w:hAnsi="GHEA Grapalat" w:cs="Sylfaen"/>
          <w:sz w:val="20"/>
          <w:lang w:val="hy-AM"/>
        </w:rPr>
        <w:t>0</w:t>
      </w:r>
      <w:r w:rsidRPr="00E656BF">
        <w:rPr>
          <w:rFonts w:ascii="GHEA Grapalat" w:hAnsi="GHEA Grapalat" w:cs="Sylfaen"/>
          <w:sz w:val="20"/>
          <w:lang w:val="hy-AM"/>
        </w:rPr>
        <w:t xml:space="preserve">-րդ </w:t>
      </w:r>
      <w:r w:rsidR="00A558B9" w:rsidRPr="004B2068">
        <w:rPr>
          <w:rFonts w:ascii="GHEA Grapalat" w:hAnsi="GHEA Grapalat" w:cs="Sylfaen"/>
          <w:sz w:val="20"/>
          <w:lang w:val="hy-AM"/>
        </w:rPr>
        <w:t>աշխատանքային</w:t>
      </w:r>
      <w:r w:rsidRPr="0049023D">
        <w:rPr>
          <w:rFonts w:ascii="GHEA Grapalat" w:hAnsi="GHEA Grapalat" w:cs="Sylfaen"/>
          <w:sz w:val="20"/>
          <w:lang w:val="hy-AM"/>
        </w:rPr>
        <w:t xml:space="preserve"> </w:t>
      </w:r>
      <w:r w:rsidRPr="00AD6D6A">
        <w:rPr>
          <w:rFonts w:ascii="GHEA Grapalat" w:hAnsi="GHEA Grapalat" w:cs="Sylfaen"/>
          <w:sz w:val="20"/>
          <w:lang w:val="hy-AM"/>
        </w:rPr>
        <w:t>օրը ներառյալ:</w:t>
      </w:r>
      <w:r w:rsidRPr="00F16EF4">
        <w:rPr>
          <w:rFonts w:ascii="GHEA Grapalat" w:hAnsi="GHEA Grapalat"/>
          <w:sz w:val="20"/>
          <w:szCs w:val="20"/>
          <w:lang w:val="hy-AM"/>
        </w:rPr>
        <w:t xml:space="preserve"> Պայմանագրի ապահովումը </w:t>
      </w:r>
      <w:r w:rsidRPr="0049023D">
        <w:rPr>
          <w:rFonts w:ascii="GHEA Grapalat" w:hAnsi="GHEA Grapalat"/>
          <w:sz w:val="20"/>
          <w:szCs w:val="20"/>
          <w:lang w:val="hy-AM"/>
        </w:rPr>
        <w:t xml:space="preserve">այն ներկայացրած անձին վերադարձվում է </w:t>
      </w:r>
      <w:r w:rsidRPr="005E1F72">
        <w:rPr>
          <w:rFonts w:ascii="GHEA Grapalat" w:hAnsi="GHEA Grapalat"/>
          <w:sz w:val="20"/>
          <w:szCs w:val="20"/>
          <w:lang w:val="hy-AM"/>
        </w:rPr>
        <w:t>կնքված պայմանագրով ստանձնված պարտավորություններ</w:t>
      </w:r>
      <w:r w:rsidRPr="0049023D">
        <w:rPr>
          <w:rFonts w:ascii="GHEA Grapalat" w:hAnsi="GHEA Grapalat"/>
          <w:sz w:val="20"/>
          <w:szCs w:val="20"/>
          <w:lang w:val="hy-AM"/>
        </w:rPr>
        <w:t>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E2073B" w:rsidRDefault="00281740" w:rsidP="00281740">
      <w:pPr>
        <w:ind w:firstLine="567"/>
        <w:jc w:val="both"/>
        <w:rPr>
          <w:rFonts w:ascii="GHEA Grapalat" w:hAnsi="GHEA Grapalat" w:cs="Arial"/>
          <w:sz w:val="20"/>
          <w:lang w:val="hy-AM"/>
        </w:rPr>
      </w:pPr>
      <w:r w:rsidRPr="0049023D">
        <w:rPr>
          <w:rFonts w:ascii="GHEA Grapalat" w:hAnsi="GHEA Grapalat"/>
          <w:sz w:val="20"/>
          <w:szCs w:val="20"/>
          <w:lang w:val="hy-AM"/>
        </w:rPr>
        <w:t>Կանխիկ</w:t>
      </w:r>
      <w:r w:rsidRPr="005E1F72">
        <w:rPr>
          <w:rFonts w:ascii="GHEA Grapalat" w:hAnsi="GHEA Grapalat"/>
          <w:sz w:val="20"/>
          <w:szCs w:val="20"/>
          <w:lang w:val="af-ZA"/>
        </w:rPr>
        <w:t xml:space="preserve"> </w:t>
      </w:r>
      <w:r w:rsidRPr="00E2073B">
        <w:rPr>
          <w:rFonts w:ascii="GHEA Grapalat" w:hAnsi="GHEA Grapalat"/>
          <w:sz w:val="20"/>
          <w:szCs w:val="20"/>
          <w:lang w:val="hy-AM"/>
        </w:rPr>
        <w:t>փողի</w:t>
      </w:r>
      <w:r w:rsidRPr="005E1F72">
        <w:rPr>
          <w:rFonts w:ascii="GHEA Grapalat" w:hAnsi="GHEA Grapalat"/>
          <w:sz w:val="20"/>
          <w:szCs w:val="20"/>
          <w:lang w:val="af-ZA"/>
        </w:rPr>
        <w:t xml:space="preserve"> </w:t>
      </w:r>
      <w:r w:rsidRPr="00E2073B">
        <w:rPr>
          <w:rFonts w:ascii="GHEA Grapalat" w:hAnsi="GHEA Grapalat"/>
          <w:sz w:val="20"/>
          <w:szCs w:val="20"/>
          <w:lang w:val="hy-AM"/>
        </w:rPr>
        <w:t>ձևով</w:t>
      </w:r>
      <w:r w:rsidRPr="005E1F72">
        <w:rPr>
          <w:rFonts w:ascii="GHEA Grapalat" w:hAnsi="GHEA Grapalat"/>
          <w:sz w:val="20"/>
          <w:szCs w:val="20"/>
          <w:lang w:val="af-ZA"/>
        </w:rPr>
        <w:t xml:space="preserve"> </w:t>
      </w:r>
      <w:r w:rsidRPr="00E2073B">
        <w:rPr>
          <w:rFonts w:ascii="GHEA Grapalat" w:hAnsi="GHEA Grapalat"/>
          <w:sz w:val="20"/>
          <w:szCs w:val="20"/>
          <w:lang w:val="hy-AM"/>
        </w:rPr>
        <w:t>ներկայացված</w:t>
      </w:r>
      <w:r w:rsidRPr="005E1F72">
        <w:rPr>
          <w:rFonts w:ascii="GHEA Grapalat" w:hAnsi="GHEA Grapalat"/>
          <w:sz w:val="20"/>
          <w:szCs w:val="20"/>
          <w:lang w:val="af-ZA"/>
        </w:rPr>
        <w:t xml:space="preserve"> </w:t>
      </w:r>
      <w:r w:rsidRPr="001C336A">
        <w:rPr>
          <w:rFonts w:ascii="GHEA Grapalat" w:hAnsi="GHEA Grapalat" w:cs="Arial"/>
          <w:sz w:val="20"/>
          <w:lang w:val="hy-AM"/>
        </w:rPr>
        <w:t>պայմանագրի</w:t>
      </w:r>
      <w:r w:rsidRPr="00E2073B">
        <w:rPr>
          <w:rFonts w:ascii="GHEA Grapalat" w:hAnsi="GHEA Grapalat" w:cs="Arial"/>
          <w:sz w:val="20"/>
          <w:lang w:val="hy-AM"/>
        </w:rPr>
        <w:t xml:space="preserve"> ապահովումը պետք է փոխանցվի Կենտրոնական գանձապետարանում լիազորված մարմնի անվամբ բացված </w:t>
      </w:r>
      <w:r w:rsidRPr="008E0E78">
        <w:rPr>
          <w:rFonts w:ascii="GHEA Grapalat" w:hAnsi="GHEA Grapalat" w:cs="Arial"/>
          <w:sz w:val="20"/>
          <w:lang w:val="hy-AM"/>
        </w:rPr>
        <w:t>«900008000664»</w:t>
      </w:r>
      <w:r w:rsidRPr="00E2073B">
        <w:rPr>
          <w:rFonts w:ascii="GHEA Grapalat" w:hAnsi="GHEA Grapalat" w:cs="Arial"/>
          <w:sz w:val="20"/>
          <w:lang w:val="hy-AM"/>
        </w:rPr>
        <w:t xml:space="preserve"> գանձապետական հաշվին.  </w:t>
      </w:r>
    </w:p>
    <w:p w14:paraId="16F96F9F" w14:textId="77777777" w:rsidR="00281740" w:rsidRPr="001C336A" w:rsidRDefault="00281740" w:rsidP="00F96621">
      <w:pPr>
        <w:ind w:firstLine="567"/>
        <w:jc w:val="both"/>
        <w:rPr>
          <w:rFonts w:ascii="GHEA Grapalat" w:hAnsi="GHEA Grapalat" w:cs="Arial"/>
          <w:sz w:val="20"/>
          <w:lang w:val="hy-AM"/>
        </w:rPr>
      </w:pPr>
      <w:r w:rsidRPr="001C336A">
        <w:rPr>
          <w:rFonts w:ascii="GHEA Grapalat" w:hAnsi="GHEA Grapalat" w:cs="Sylfaen"/>
          <w:sz w:val="20"/>
          <w:lang w:val="hy-AM"/>
        </w:rPr>
        <w:t xml:space="preserve">10.4 </w:t>
      </w:r>
      <w:r w:rsidR="00441C20" w:rsidRPr="001C336A">
        <w:rPr>
          <w:rFonts w:ascii="GHEA Grapalat" w:hAnsi="GHEA Grapalat" w:cs="Arial"/>
          <w:sz w:val="20"/>
          <w:lang w:val="hy-AM"/>
        </w:rPr>
        <w:t>Ե</w:t>
      </w:r>
      <w:r w:rsidR="00F96621" w:rsidRPr="001C336A">
        <w:rPr>
          <w:rFonts w:ascii="GHEA Grapalat" w:hAnsi="GHEA Grapalat" w:cs="Arial"/>
          <w:sz w:val="20"/>
          <w:lang w:val="hy-AM"/>
        </w:rPr>
        <w:t>թե</w:t>
      </w:r>
      <w:r w:rsidRPr="001C336A">
        <w:rPr>
          <w:rFonts w:ascii="GHEA Grapalat" w:hAnsi="GHEA Grapalat" w:cs="Arial"/>
          <w:sz w:val="20"/>
          <w:lang w:val="hy-AM"/>
        </w:rPr>
        <w:t xml:space="preserve"> </w:t>
      </w:r>
      <w:r w:rsidR="00F96621" w:rsidRPr="001C336A">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336A">
        <w:rPr>
          <w:rFonts w:ascii="GHEA Grapalat" w:hAnsi="GHEA Grapalat" w:cs="Arial"/>
          <w:sz w:val="20"/>
          <w:lang w:val="hy-AM"/>
        </w:rPr>
        <w:lastRenderedPageBreak/>
        <w:t xml:space="preserve">որակավորման և պայմանագրի ապահովումները ներկայացվում են </w:t>
      </w:r>
      <w:r w:rsidR="00F96621" w:rsidRPr="001C336A">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C336A">
        <w:rPr>
          <w:rFonts w:ascii="GHEA Grapalat" w:hAnsi="GHEA Grapalat" w:cs="Arial"/>
          <w:sz w:val="20"/>
          <w:lang w:val="hy-AM"/>
        </w:rPr>
        <w:t>՝</w:t>
      </w:r>
    </w:p>
    <w:p w14:paraId="7A3BD8BC" w14:textId="73B9A67F" w:rsidR="001C336A" w:rsidRDefault="00F96621" w:rsidP="00EF3662">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00543250" w:rsidRPr="001C336A">
        <w:rPr>
          <w:rFonts w:ascii="GHEA Grapalat" w:hAnsi="GHEA Grapalat" w:cs="Arial"/>
          <w:sz w:val="20"/>
          <w:lang w:val="hy-AM"/>
        </w:rPr>
        <w:t xml:space="preserve">նախատեսված ֆինանսական միջոցները գերազանցում են </w:t>
      </w:r>
      <w:r w:rsidR="0033399B">
        <w:rPr>
          <w:rFonts w:ascii="GHEA Grapalat" w:hAnsi="GHEA Grapalat" w:cs="Arial"/>
          <w:sz w:val="20"/>
          <w:lang w:val="hy-AM"/>
        </w:rPr>
        <w:t>25</w:t>
      </w:r>
      <w:r w:rsidR="00543250" w:rsidRPr="001C336A">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Pr>
          <w:rFonts w:ascii="GHEA Grapalat" w:hAnsi="GHEA Grapalat" w:cs="Arial"/>
          <w:sz w:val="20"/>
          <w:lang w:val="hy-AM"/>
        </w:rPr>
        <w:t xml:space="preserve"> և որակավորման</w:t>
      </w:r>
      <w:r w:rsidR="00543250" w:rsidRPr="001C336A">
        <w:rPr>
          <w:rFonts w:ascii="GHEA Grapalat" w:hAnsi="GHEA Grapalat" w:cs="Arial"/>
          <w:sz w:val="20"/>
          <w:lang w:val="hy-AM"/>
        </w:rPr>
        <w:t xml:space="preserve"> ապահովում</w:t>
      </w:r>
      <w:r w:rsidR="0033399B">
        <w:rPr>
          <w:rFonts w:ascii="GHEA Grapalat" w:hAnsi="GHEA Grapalat" w:cs="Arial"/>
          <w:sz w:val="20"/>
          <w:lang w:val="hy-AM"/>
        </w:rPr>
        <w:t>ներ</w:t>
      </w:r>
      <w:r w:rsidR="00543250" w:rsidRPr="001C336A">
        <w:rPr>
          <w:rFonts w:ascii="GHEA Grapalat" w:hAnsi="GHEA Grapalat" w:cs="Arial"/>
          <w:sz w:val="20"/>
          <w:lang w:val="hy-AM"/>
        </w:rPr>
        <w:t xml:space="preserve">ը, հատկացված ֆինանսական միջոցների մասով, ներկայացվում </w:t>
      </w:r>
      <w:r w:rsidR="0033399B">
        <w:rPr>
          <w:rFonts w:ascii="GHEA Grapalat" w:hAnsi="GHEA Grapalat" w:cs="Arial"/>
          <w:sz w:val="20"/>
          <w:lang w:val="hy-AM"/>
        </w:rPr>
        <w:t xml:space="preserve">են </w:t>
      </w:r>
      <w:r w:rsidR="00543250" w:rsidRPr="001C336A">
        <w:rPr>
          <w:rFonts w:ascii="GHEA Grapalat" w:hAnsi="GHEA Grapalat" w:cs="Arial"/>
          <w:sz w:val="20"/>
          <w:lang w:val="hy-AM"/>
        </w:rPr>
        <w:t xml:space="preserve"> </w:t>
      </w:r>
      <w:r w:rsidR="00D4097A">
        <w:rPr>
          <w:rFonts w:ascii="GHEA Grapalat" w:hAnsi="GHEA Grapalat" w:cs="Arial"/>
          <w:sz w:val="20"/>
          <w:lang w:val="hy-AM"/>
        </w:rPr>
        <w:t xml:space="preserve">բանկային </w:t>
      </w:r>
      <w:r w:rsidR="00543250" w:rsidRPr="001C336A">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4F6AA6B" w14:textId="77777777" w:rsidR="00505AD4" w:rsidRDefault="00030D40" w:rsidP="00EF3662">
      <w:pPr>
        <w:ind w:firstLine="567"/>
        <w:jc w:val="both"/>
        <w:rPr>
          <w:rFonts w:ascii="GHEA Grapalat" w:hAnsi="GHEA Grapalat" w:cs="Sylfaen"/>
          <w:i/>
          <w:sz w:val="20"/>
          <w:lang w:val="af-ZA"/>
        </w:rPr>
      </w:pPr>
      <w:r w:rsidRPr="005E1F72">
        <w:rPr>
          <w:rFonts w:ascii="GHEA Grapalat" w:hAnsi="GHEA Grapalat" w:cs="Sylfaen"/>
          <w:sz w:val="20"/>
          <w:lang w:val="hy-AM"/>
        </w:rPr>
        <w:t>10</w:t>
      </w:r>
      <w:r w:rsidR="00CA1C11" w:rsidRPr="005E1F72">
        <w:rPr>
          <w:rFonts w:ascii="GHEA Grapalat" w:hAnsi="GHEA Grapalat" w:cs="Sylfaen"/>
          <w:sz w:val="20"/>
          <w:lang w:val="af-ZA"/>
        </w:rPr>
        <w:t>.</w:t>
      </w:r>
      <w:r w:rsidR="00F562EA">
        <w:rPr>
          <w:rFonts w:ascii="GHEA Grapalat" w:hAnsi="GHEA Grapalat" w:cs="Sylfaen"/>
          <w:sz w:val="20"/>
          <w:lang w:val="af-ZA"/>
        </w:rPr>
        <w:t>5</w:t>
      </w:r>
      <w:r w:rsidR="00D93027" w:rsidRPr="005E1F72">
        <w:rPr>
          <w:rFonts w:ascii="GHEA Grapalat" w:hAnsi="GHEA Grapalat" w:cs="Sylfaen"/>
          <w:sz w:val="20"/>
          <w:lang w:val="af-ZA"/>
        </w:rPr>
        <w:t xml:space="preserve"> </w:t>
      </w:r>
      <w:r w:rsidR="00CA1C11" w:rsidRPr="005E1F72">
        <w:rPr>
          <w:rFonts w:ascii="GHEA Grapalat" w:hAnsi="GHEA Grapalat" w:cs="Sylfaen"/>
          <w:sz w:val="20"/>
          <w:lang w:val="hy-AM"/>
        </w:rPr>
        <w:t>Պայմանագրով</w:t>
      </w:r>
      <w:r w:rsidR="00CA1C11" w:rsidRPr="005E1F72">
        <w:rPr>
          <w:rFonts w:ascii="GHEA Grapalat" w:hAnsi="GHEA Grapalat" w:cs="Sylfaen"/>
          <w:sz w:val="20"/>
          <w:lang w:val="af-ZA"/>
        </w:rPr>
        <w:t xml:space="preserve"> </w:t>
      </w:r>
      <w:r w:rsidRPr="005E1F72">
        <w:rPr>
          <w:rFonts w:ascii="GHEA Grapalat" w:hAnsi="GHEA Grapalat" w:cs="Sylfaen"/>
          <w:sz w:val="20"/>
          <w:lang w:val="af-ZA"/>
        </w:rPr>
        <w:t>պ</w:t>
      </w:r>
      <w:r w:rsidR="00CA1C11" w:rsidRPr="005E1F72">
        <w:rPr>
          <w:rFonts w:ascii="GHEA Grapalat" w:hAnsi="GHEA Grapalat" w:cs="Sylfaen"/>
          <w:sz w:val="20"/>
          <w:lang w:val="hy-AM"/>
        </w:rPr>
        <w:t>ատվիրատուի</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կողմից</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կանխավճար</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հատկացվելու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պայման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նախատեսվելու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դեպքում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ընտրված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մասնակիցը</w:t>
      </w:r>
      <w:r w:rsidR="00CA1C11" w:rsidRPr="005E1F72">
        <w:rPr>
          <w:rFonts w:ascii="GHEA Grapalat" w:hAnsi="GHEA Grapalat" w:cs="Sylfaen"/>
          <w:sz w:val="20"/>
          <w:lang w:val="af-ZA"/>
        </w:rPr>
        <w:t xml:space="preserve"> </w:t>
      </w:r>
      <w:r w:rsidRPr="005E1F72">
        <w:rPr>
          <w:rFonts w:ascii="GHEA Grapalat" w:hAnsi="GHEA Grapalat" w:cs="Sylfaen"/>
          <w:sz w:val="20"/>
          <w:lang w:val="af-ZA"/>
        </w:rPr>
        <w:t>պ</w:t>
      </w:r>
      <w:r w:rsidR="00CA1C11" w:rsidRPr="005E1F72">
        <w:rPr>
          <w:rFonts w:ascii="GHEA Grapalat" w:hAnsi="GHEA Grapalat" w:cs="Sylfaen"/>
          <w:sz w:val="20"/>
          <w:lang w:val="hy-AM"/>
        </w:rPr>
        <w:t>ատվիրատուին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ներկայացնում</w:t>
      </w:r>
      <w:r w:rsidR="00CA1C11" w:rsidRPr="005E1F72">
        <w:rPr>
          <w:rFonts w:ascii="GHEA Grapalat" w:hAnsi="GHEA Grapalat" w:cs="Sylfaen"/>
          <w:sz w:val="20"/>
          <w:lang w:val="af-ZA"/>
        </w:rPr>
        <w:t xml:space="preserve"> </w:t>
      </w:r>
      <w:r w:rsidR="00B11B38" w:rsidRPr="005E1F72">
        <w:rPr>
          <w:rFonts w:ascii="GHEA Grapalat" w:hAnsi="GHEA Grapalat" w:cs="Sylfaen"/>
          <w:sz w:val="20"/>
          <w:lang w:val="af-ZA"/>
        </w:rPr>
        <w:t xml:space="preserve">նաև </w:t>
      </w:r>
      <w:r w:rsidR="00CA1C11" w:rsidRPr="005E1F72">
        <w:rPr>
          <w:rFonts w:ascii="GHEA Grapalat" w:hAnsi="GHEA Grapalat" w:cs="Sylfaen"/>
          <w:sz w:val="20"/>
          <w:lang w:val="hy-AM"/>
        </w:rPr>
        <w:t>կանխավճարի</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ապահովում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կանխավճարի</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չափով</w:t>
      </w:r>
      <w:r w:rsidR="00CA1C11" w:rsidRPr="005E1F72">
        <w:rPr>
          <w:rFonts w:ascii="GHEA Grapalat" w:hAnsi="GHEA Grapalat" w:cs="Sylfaen"/>
          <w:sz w:val="20"/>
          <w:lang w:val="af-ZA"/>
        </w:rPr>
        <w:t xml:space="preserve">, </w:t>
      </w:r>
      <w:r w:rsidR="00B413A8" w:rsidRPr="005E1F72">
        <w:rPr>
          <w:rFonts w:ascii="GHEA Grapalat" w:hAnsi="GHEA Grapalat" w:cs="Sylfaen"/>
          <w:sz w:val="20"/>
          <w:lang w:val="af-ZA"/>
        </w:rPr>
        <w:t xml:space="preserve">բանկային </w:t>
      </w:r>
      <w:r w:rsidR="00CA1C11" w:rsidRPr="005E1F72">
        <w:rPr>
          <w:rFonts w:ascii="GHEA Grapalat" w:hAnsi="GHEA Grapalat" w:cs="Sylfaen"/>
          <w:sz w:val="20"/>
          <w:lang w:val="hy-AM"/>
        </w:rPr>
        <w:t>երաշխիքի</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hy-AM"/>
        </w:rPr>
        <w:t>ձևով</w:t>
      </w:r>
      <w:r w:rsidR="001D49EB" w:rsidRPr="006E2B43">
        <w:rPr>
          <w:rFonts w:ascii="GHEA Grapalat" w:hAnsi="GHEA Grapalat" w:cs="Sylfaen"/>
          <w:sz w:val="20"/>
          <w:lang w:val="hy-AM"/>
        </w:rPr>
        <w:t xml:space="preserve"> </w:t>
      </w:r>
      <w:r w:rsidR="001D49EB" w:rsidRPr="00F5285F">
        <w:rPr>
          <w:rFonts w:ascii="GHEA Grapalat" w:hAnsi="GHEA Grapalat" w:cs="Sylfaen"/>
          <w:sz w:val="20"/>
          <w:lang w:val="hy-AM"/>
        </w:rPr>
        <w:t>(հավելված՝ 5</w:t>
      </w:r>
      <w:r w:rsidR="001D49EB" w:rsidRPr="00F5285F">
        <w:rPr>
          <w:rFonts w:ascii="Cambria Math" w:hAnsi="Cambria Math" w:cs="Cambria Math"/>
          <w:sz w:val="20"/>
          <w:lang w:val="hy-AM"/>
        </w:rPr>
        <w:t>․</w:t>
      </w:r>
      <w:r w:rsidR="001D49EB" w:rsidRPr="00F5285F">
        <w:rPr>
          <w:rFonts w:ascii="GHEA Grapalat" w:hAnsi="GHEA Grapalat" w:cs="Sylfaen"/>
          <w:sz w:val="20"/>
          <w:lang w:val="hy-AM"/>
        </w:rPr>
        <w:t>2)</w:t>
      </w:r>
      <w:r w:rsidR="003A0A31" w:rsidRPr="005E1F72">
        <w:rPr>
          <w:rFonts w:ascii="GHEA Grapalat" w:hAnsi="GHEA Grapalat" w:cs="Sylfaen"/>
          <w:sz w:val="20"/>
          <w:lang w:val="hy-AM"/>
        </w:rPr>
        <w:t>:</w:t>
      </w:r>
      <w:r w:rsidR="00CA1C11" w:rsidRPr="00F5285F">
        <w:rPr>
          <w:rFonts w:ascii="GHEA Grapalat" w:hAnsi="GHEA Grapalat" w:cs="Sylfaen"/>
          <w:sz w:val="20"/>
          <w:lang w:val="hy-AM"/>
        </w:rPr>
        <w:t xml:space="preserve"> </w:t>
      </w:r>
    </w:p>
    <w:p w14:paraId="762EA279" w14:textId="725C1E51" w:rsidR="005D7556" w:rsidRPr="00640568" w:rsidRDefault="00030D40" w:rsidP="00EF3662">
      <w:pPr>
        <w:ind w:firstLine="567"/>
        <w:jc w:val="both"/>
        <w:rPr>
          <w:rFonts w:ascii="GHEA Grapalat" w:hAnsi="GHEA Grapalat" w:cs="Sylfaen"/>
          <w:sz w:val="20"/>
          <w:lang w:val="hy-AM"/>
        </w:rPr>
      </w:pPr>
      <w:r w:rsidRPr="005E1F72">
        <w:rPr>
          <w:rFonts w:ascii="GHEA Grapalat" w:hAnsi="GHEA Grapalat" w:cs="Sylfaen"/>
          <w:sz w:val="20"/>
          <w:lang w:val="af-ZA"/>
        </w:rPr>
        <w:t>10</w:t>
      </w:r>
      <w:r w:rsidR="005162B1" w:rsidRPr="005E1F72">
        <w:rPr>
          <w:rFonts w:ascii="GHEA Grapalat" w:hAnsi="GHEA Grapalat" w:cs="Sylfaen"/>
          <w:sz w:val="20"/>
          <w:lang w:val="af-ZA"/>
        </w:rPr>
        <w:t>.</w:t>
      </w:r>
      <w:r w:rsidR="00F02DBC">
        <w:rPr>
          <w:rFonts w:ascii="GHEA Grapalat" w:hAnsi="GHEA Grapalat" w:cs="Sylfaen"/>
          <w:sz w:val="20"/>
          <w:lang w:val="af-ZA"/>
        </w:rPr>
        <w:t>6</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w:t>
      </w:r>
      <w:r w:rsidR="00F02DBC" w:rsidRPr="00640568">
        <w:rPr>
          <w:rFonts w:ascii="GHEA Grapalat" w:hAnsi="GHEA Grapalat" w:cs="Sylfaen"/>
          <w:sz w:val="20"/>
          <w:lang w:val="af-ZA"/>
        </w:rPr>
        <w:t xml:space="preserve">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77777777" w:rsidR="002A0AD3" w:rsidRDefault="002A0AD3"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sidRPr="00640568">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A1C87BA" w14:textId="77777777" w:rsidR="00096865" w:rsidRPr="005E1F72" w:rsidRDefault="00096865" w:rsidP="00EF3662">
      <w:pPr>
        <w:jc w:val="center"/>
        <w:rPr>
          <w:rFonts w:ascii="GHEA Grapalat" w:hAnsi="GHEA Grapalat"/>
          <w:b/>
          <w:szCs w:val="22"/>
          <w:lang w:val="af-ZA"/>
        </w:rPr>
      </w:pPr>
    </w:p>
    <w:p w14:paraId="038FB102"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3A864350" w14:textId="77777777" w:rsidR="00096865" w:rsidRPr="005E1F72" w:rsidRDefault="00096865" w:rsidP="00EF3662">
      <w:pPr>
        <w:jc w:val="center"/>
        <w:rPr>
          <w:rFonts w:ascii="GHEA Grapalat" w:hAnsi="GHEA Grapalat"/>
          <w:b/>
          <w:sz w:val="20"/>
          <w:lang w:val="af-ZA"/>
        </w:rPr>
      </w:pPr>
    </w:p>
    <w:p w14:paraId="4BD126A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5E1F72">
        <w:rPr>
          <w:rFonts w:ascii="GHEA Grapalat" w:hAnsi="GHEA Grapalat" w:cs="Sylfaen"/>
          <w:sz w:val="20"/>
          <w:lang w:val="ru-RU"/>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5E1F72">
        <w:rPr>
          <w:rFonts w:ascii="GHEA Grapalat" w:hAnsi="GHEA Grapalat" w:cs="Sylfaen"/>
          <w:sz w:val="20"/>
          <w:lang w:val="ru-RU"/>
        </w:rPr>
        <w:t>րդ</w:t>
      </w:r>
      <w:r w:rsidRPr="005E1F72">
        <w:rPr>
          <w:rFonts w:ascii="GHEA Grapalat" w:hAnsi="GHEA Grapalat" w:cs="Sylfaen"/>
          <w:sz w:val="20"/>
          <w:lang w:val="af-ZA"/>
        </w:rPr>
        <w:t xml:space="preserve"> </w:t>
      </w:r>
      <w:r w:rsidRPr="005E1F72">
        <w:rPr>
          <w:rFonts w:ascii="GHEA Grapalat" w:hAnsi="GHEA Grapalat" w:cs="Sylfaen"/>
          <w:sz w:val="20"/>
          <w:lang w:val="ru-RU"/>
        </w:rPr>
        <w:t>հոդվածի</w:t>
      </w:r>
      <w:r w:rsidRPr="005E1F72">
        <w:rPr>
          <w:rFonts w:ascii="GHEA Grapalat" w:hAnsi="GHEA Grapalat" w:cs="Sylfaen"/>
          <w:sz w:val="20"/>
          <w:lang w:val="af-ZA"/>
        </w:rPr>
        <w:t xml:space="preserve"> </w:t>
      </w:r>
      <w:r w:rsidRPr="005E1F72">
        <w:rPr>
          <w:rFonts w:ascii="GHEA Grapalat" w:hAnsi="GHEA Grapalat" w:cs="Sylfaen"/>
          <w:sz w:val="20"/>
          <w:lang w:val="ru-RU"/>
        </w:rPr>
        <w:t>համաձայն</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հանձնաժողովը</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w:t>
      </w:r>
    </w:p>
    <w:p w14:paraId="31C3F52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45A002DA" w14:textId="01766B71" w:rsidR="00096865" w:rsidRPr="00653E8E" w:rsidRDefault="00096865" w:rsidP="00EF3662">
      <w:pPr>
        <w:ind w:firstLine="567"/>
        <w:jc w:val="both"/>
        <w:rPr>
          <w:rFonts w:ascii="GHEA Grapalat" w:hAnsi="GHEA Grapalat" w:cs="Sylfaen"/>
          <w:b/>
          <w:sz w:val="20"/>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00FF0FE2" w:rsidRPr="005E1F72">
        <w:rPr>
          <w:rFonts w:ascii="GHEA Grapalat" w:hAnsi="GHEA Grapalat" w:cs="Sylfaen"/>
          <w:sz w:val="20"/>
          <w:lang w:val="hy-AM"/>
        </w:rPr>
        <w:t>: Ընդ որում պ</w:t>
      </w:r>
      <w:r w:rsidR="00FF0FE2" w:rsidRPr="005E1F72">
        <w:rPr>
          <w:rFonts w:ascii="GHEA Grapalat" w:hAnsi="GHEA Grapalat" w:cs="Sylfaen"/>
          <w:sz w:val="20"/>
          <w:lang w:val="ru-RU"/>
        </w:rPr>
        <w:t>ետության</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կամ</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համայնքների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կարիքների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համար</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կազմակերպված</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գնման</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ընթացակարգը</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կարող</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է</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ամբողջությամբ</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կամ</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մասնակի</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չկայացած</w:t>
      </w:r>
      <w:r w:rsidR="00FF0FE2" w:rsidRPr="005E1F72">
        <w:rPr>
          <w:rFonts w:ascii="GHEA Grapalat" w:hAnsi="GHEA Grapalat" w:cs="Sylfaen"/>
          <w:sz w:val="20"/>
          <w:lang w:val="af-ZA"/>
        </w:rPr>
        <w:t xml:space="preserve"> </w:t>
      </w:r>
      <w:r w:rsidR="00FF0FE2" w:rsidRPr="005E1F72">
        <w:rPr>
          <w:rFonts w:ascii="GHEA Grapalat" w:hAnsi="GHEA Grapalat" w:cs="Sylfaen"/>
          <w:sz w:val="20"/>
          <w:lang w:val="ru-RU"/>
        </w:rPr>
        <w:t>հայտարարվել</w:t>
      </w:r>
      <w:r w:rsidR="00FF0FE2" w:rsidRPr="005E1F72">
        <w:rPr>
          <w:rFonts w:ascii="GHEA Grapalat" w:hAnsi="GHEA Grapalat" w:cs="Sylfaen"/>
          <w:sz w:val="20"/>
          <w:lang w:val="af-ZA"/>
        </w:rPr>
        <w:t xml:space="preserve"> </w:t>
      </w:r>
      <w:r w:rsidR="00FF0FE2" w:rsidRPr="00653E8E">
        <w:rPr>
          <w:rFonts w:ascii="GHEA Grapalat" w:hAnsi="GHEA Grapalat" w:cs="Sylfaen"/>
          <w:b/>
          <w:sz w:val="20"/>
          <w:lang w:val="ru-RU"/>
        </w:rPr>
        <w:t>համայնքի</w:t>
      </w:r>
      <w:r w:rsidR="00FF0FE2" w:rsidRPr="00653E8E">
        <w:rPr>
          <w:rFonts w:ascii="GHEA Grapalat" w:hAnsi="GHEA Grapalat" w:cs="Sylfaen"/>
          <w:b/>
          <w:sz w:val="20"/>
          <w:lang w:val="af-ZA"/>
        </w:rPr>
        <w:t xml:space="preserve"> </w:t>
      </w:r>
      <w:r w:rsidR="00FF0FE2" w:rsidRPr="00653E8E">
        <w:rPr>
          <w:rFonts w:ascii="GHEA Grapalat" w:hAnsi="GHEA Grapalat" w:cs="Sylfaen"/>
          <w:b/>
          <w:sz w:val="20"/>
          <w:lang w:val="ru-RU"/>
        </w:rPr>
        <w:t>ավագանու</w:t>
      </w:r>
      <w:r w:rsidR="00FF0FE2" w:rsidRPr="00653E8E">
        <w:rPr>
          <w:rFonts w:ascii="GHEA Grapalat" w:hAnsi="GHEA Grapalat" w:cs="Sylfaen"/>
          <w:b/>
          <w:sz w:val="20"/>
          <w:lang w:val="af-ZA"/>
        </w:rPr>
        <w:t xml:space="preserve">, </w:t>
      </w:r>
      <w:r w:rsidR="00A10D1E" w:rsidRPr="00653E8E">
        <w:rPr>
          <w:rFonts w:ascii="GHEA Grapalat" w:hAnsi="GHEA Grapalat" w:cs="Sylfaen"/>
          <w:b/>
          <w:sz w:val="20"/>
        </w:rPr>
        <w:t>որոշման</w:t>
      </w:r>
      <w:r w:rsidR="00A10D1E" w:rsidRPr="00653E8E">
        <w:rPr>
          <w:rFonts w:ascii="GHEA Grapalat" w:hAnsi="GHEA Grapalat" w:cs="Sylfaen"/>
          <w:b/>
          <w:sz w:val="20"/>
          <w:lang w:val="af-ZA"/>
        </w:rPr>
        <w:t xml:space="preserve"> </w:t>
      </w:r>
      <w:r w:rsidR="00A10D1E" w:rsidRPr="00653E8E">
        <w:rPr>
          <w:rFonts w:ascii="GHEA Grapalat" w:hAnsi="GHEA Grapalat" w:cs="Sylfaen"/>
          <w:b/>
          <w:sz w:val="20"/>
        </w:rPr>
        <w:t>հիման</w:t>
      </w:r>
      <w:r w:rsidR="00A10D1E" w:rsidRPr="00653E8E">
        <w:rPr>
          <w:rFonts w:ascii="GHEA Grapalat" w:hAnsi="GHEA Grapalat" w:cs="Sylfaen"/>
          <w:b/>
          <w:sz w:val="20"/>
          <w:lang w:val="af-ZA"/>
        </w:rPr>
        <w:t xml:space="preserve"> </w:t>
      </w:r>
      <w:r w:rsidR="00A10D1E" w:rsidRPr="00653E8E">
        <w:rPr>
          <w:rFonts w:ascii="GHEA Grapalat" w:hAnsi="GHEA Grapalat" w:cs="Sylfaen"/>
          <w:b/>
          <w:sz w:val="20"/>
        </w:rPr>
        <w:t>վրա</w:t>
      </w:r>
      <w:r w:rsidR="00FF0FE2" w:rsidRPr="00653E8E">
        <w:rPr>
          <w:rFonts w:ascii="GHEA Grapalat" w:hAnsi="GHEA Grapalat" w:cs="Sylfaen"/>
          <w:b/>
          <w:sz w:val="20"/>
          <w:lang w:val="hy-AM"/>
        </w:rPr>
        <w:t>:</w:t>
      </w:r>
    </w:p>
    <w:p w14:paraId="269A357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14:paraId="05011E80"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14:paraId="16FBBDF0" w14:textId="77777777" w:rsidR="00B027EF" w:rsidRDefault="00B027EF" w:rsidP="00B027EF">
      <w:pPr>
        <w:ind w:firstLine="567"/>
        <w:jc w:val="both"/>
        <w:rPr>
          <w:rFonts w:ascii="GHEA Grapalat" w:hAnsi="GHEA Grapalat" w:cs="Sylfaen"/>
          <w:sz w:val="20"/>
          <w:lang w:val="af-ZA"/>
        </w:rPr>
      </w:pP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ընթացակարգը</w:t>
      </w:r>
      <w:r w:rsidRPr="002A4619">
        <w:rPr>
          <w:rFonts w:ascii="GHEA Grapalat" w:hAnsi="GHEA Grapalat" w:cs="Sylfaen"/>
          <w:sz w:val="20"/>
          <w:lang w:val="af-ZA"/>
        </w:rPr>
        <w:t xml:space="preserve"> </w:t>
      </w:r>
      <w:r>
        <w:rPr>
          <w:rFonts w:ascii="GHEA Grapalat" w:hAnsi="GHEA Grapalat" w:cs="Sylfaen"/>
          <w:sz w:val="20"/>
        </w:rPr>
        <w:t>Օրենքի</w:t>
      </w:r>
      <w:r w:rsidRPr="002A4619">
        <w:rPr>
          <w:rFonts w:ascii="GHEA Grapalat" w:hAnsi="GHEA Grapalat" w:cs="Sylfaen"/>
          <w:sz w:val="20"/>
          <w:lang w:val="af-ZA"/>
        </w:rPr>
        <w:t xml:space="preserve"> 3</w:t>
      </w:r>
      <w:r w:rsidR="009B1175">
        <w:rPr>
          <w:rFonts w:ascii="GHEA Grapalat" w:hAnsi="GHEA Grapalat" w:cs="Sylfaen"/>
          <w:sz w:val="20"/>
          <w:lang w:val="hy-AM"/>
        </w:rPr>
        <w:t>7</w:t>
      </w:r>
      <w:r w:rsidRPr="002A4619">
        <w:rPr>
          <w:rFonts w:ascii="GHEA Grapalat" w:hAnsi="GHEA Grapalat" w:cs="Sylfaen"/>
          <w:sz w:val="20"/>
          <w:lang w:val="af-ZA"/>
        </w:rPr>
        <w:t>-</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հոդվածի</w:t>
      </w:r>
      <w:r w:rsidRPr="002A4619">
        <w:rPr>
          <w:rFonts w:ascii="GHEA Grapalat" w:hAnsi="GHEA Grapalat" w:cs="Sylfaen"/>
          <w:sz w:val="20"/>
          <w:lang w:val="af-ZA"/>
        </w:rPr>
        <w:t xml:space="preserve"> 1-</w:t>
      </w:r>
      <w:r>
        <w:rPr>
          <w:rFonts w:ascii="GHEA Grapalat" w:hAnsi="GHEA Grapalat" w:cs="Sylfaen"/>
          <w:sz w:val="20"/>
        </w:rPr>
        <w:t>ին</w:t>
      </w:r>
      <w:r w:rsidRPr="002A4619">
        <w:rPr>
          <w:rFonts w:ascii="GHEA Grapalat" w:hAnsi="GHEA Grapalat" w:cs="Sylfaen"/>
          <w:sz w:val="20"/>
          <w:lang w:val="af-ZA"/>
        </w:rPr>
        <w:t xml:space="preserve"> </w:t>
      </w:r>
      <w:r>
        <w:rPr>
          <w:rFonts w:ascii="GHEA Grapalat" w:hAnsi="GHEA Grapalat" w:cs="Sylfaen"/>
          <w:sz w:val="20"/>
        </w:rPr>
        <w:t>մասի</w:t>
      </w:r>
      <w:r w:rsidRPr="002A4619">
        <w:rPr>
          <w:rFonts w:ascii="GHEA Grapalat" w:hAnsi="GHEA Grapalat" w:cs="Sylfaen"/>
          <w:sz w:val="20"/>
          <w:lang w:val="af-ZA"/>
        </w:rPr>
        <w:t xml:space="preserve"> 4-</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կետի</w:t>
      </w:r>
      <w:r w:rsidRPr="002A4619">
        <w:rPr>
          <w:rFonts w:ascii="GHEA Grapalat" w:hAnsi="GHEA Grapalat" w:cs="Sylfaen"/>
          <w:sz w:val="20"/>
          <w:lang w:val="af-ZA"/>
        </w:rPr>
        <w:t xml:space="preserve"> </w:t>
      </w:r>
      <w:r>
        <w:rPr>
          <w:rFonts w:ascii="GHEA Grapalat" w:hAnsi="GHEA Grapalat" w:cs="Sylfaen"/>
          <w:sz w:val="20"/>
        </w:rPr>
        <w:t>հիման</w:t>
      </w:r>
      <w:r w:rsidRPr="002A4619">
        <w:rPr>
          <w:rFonts w:ascii="GHEA Grapalat" w:hAnsi="GHEA Grapalat" w:cs="Sylfaen"/>
          <w:sz w:val="20"/>
          <w:lang w:val="af-ZA"/>
        </w:rPr>
        <w:t xml:space="preserve"> </w:t>
      </w:r>
      <w:r>
        <w:rPr>
          <w:rFonts w:ascii="GHEA Grapalat" w:hAnsi="GHEA Grapalat" w:cs="Sylfaen"/>
          <w:sz w:val="20"/>
        </w:rPr>
        <w:t>վրա</w:t>
      </w:r>
      <w:r w:rsidRPr="002A4619">
        <w:rPr>
          <w:rFonts w:ascii="GHEA Grapalat" w:hAnsi="GHEA Grapalat" w:cs="Sylfaen"/>
          <w:sz w:val="20"/>
          <w:lang w:val="af-ZA"/>
        </w:rPr>
        <w:t xml:space="preserve"> </w:t>
      </w:r>
      <w:r>
        <w:rPr>
          <w:rFonts w:ascii="GHEA Grapalat" w:hAnsi="GHEA Grapalat" w:cs="Sylfaen"/>
          <w:sz w:val="20"/>
        </w:rPr>
        <w:t>հայտարարվում</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r>
        <w:rPr>
          <w:rFonts w:ascii="GHEA Grapalat" w:hAnsi="GHEA Grapalat" w:cs="Sylfaen"/>
          <w:sz w:val="20"/>
        </w:rPr>
        <w:t>չկայացած</w:t>
      </w:r>
      <w:r w:rsidRPr="002A4619">
        <w:rPr>
          <w:rFonts w:ascii="GHEA Grapalat" w:hAnsi="GHEA Grapalat" w:cs="Sylfaen"/>
          <w:sz w:val="20"/>
          <w:lang w:val="af-ZA"/>
        </w:rPr>
        <w:t xml:space="preserve">, </w:t>
      </w:r>
      <w:r>
        <w:rPr>
          <w:rFonts w:ascii="GHEA Grapalat" w:hAnsi="GHEA Grapalat" w:cs="Sylfaen"/>
          <w:sz w:val="20"/>
        </w:rPr>
        <w:t>եթե</w:t>
      </w:r>
      <w:r w:rsidRPr="002A4619">
        <w:rPr>
          <w:rFonts w:ascii="GHEA Grapalat" w:hAnsi="GHEA Grapalat" w:cs="Sylfaen"/>
          <w:sz w:val="20"/>
          <w:lang w:val="af-ZA"/>
        </w:rPr>
        <w:t xml:space="preserve"> </w:t>
      </w: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ընթացակարգի</w:t>
      </w:r>
      <w:r w:rsidRPr="002A4619">
        <w:rPr>
          <w:rFonts w:ascii="GHEA Grapalat" w:hAnsi="GHEA Grapalat" w:cs="Sylfaen"/>
          <w:sz w:val="20"/>
          <w:lang w:val="af-ZA"/>
        </w:rPr>
        <w:t xml:space="preserve"> </w:t>
      </w:r>
      <w:r>
        <w:rPr>
          <w:rFonts w:ascii="GHEA Grapalat" w:hAnsi="GHEA Grapalat" w:cs="Sylfaen"/>
          <w:sz w:val="20"/>
        </w:rPr>
        <w:t>շրջանակում</w:t>
      </w:r>
      <w:r w:rsidRPr="002A4619">
        <w:rPr>
          <w:rFonts w:ascii="GHEA Grapalat" w:hAnsi="GHEA Grapalat" w:cs="Sylfaen"/>
          <w:sz w:val="20"/>
          <w:lang w:val="af-ZA"/>
        </w:rPr>
        <w:t xml:space="preserve"> </w:t>
      </w:r>
      <w:r>
        <w:rPr>
          <w:rFonts w:ascii="GHEA Grapalat" w:hAnsi="GHEA Grapalat" w:cs="Sylfaen"/>
          <w:sz w:val="20"/>
        </w:rPr>
        <w:t>սահմանված</w:t>
      </w:r>
      <w:r w:rsidRPr="002A4619">
        <w:rPr>
          <w:rFonts w:ascii="GHEA Grapalat" w:hAnsi="GHEA Grapalat" w:cs="Sylfaen"/>
          <w:sz w:val="20"/>
          <w:lang w:val="af-ZA"/>
        </w:rPr>
        <w:t xml:space="preserve"> </w:t>
      </w:r>
      <w:r>
        <w:rPr>
          <w:rFonts w:ascii="GHEA Grapalat" w:hAnsi="GHEA Grapalat" w:cs="Sylfaen"/>
          <w:sz w:val="20"/>
        </w:rPr>
        <w:t>հայտերի</w:t>
      </w:r>
      <w:r w:rsidRPr="002A4619">
        <w:rPr>
          <w:rFonts w:ascii="GHEA Grapalat" w:hAnsi="GHEA Grapalat" w:cs="Sylfaen"/>
          <w:sz w:val="20"/>
          <w:lang w:val="af-ZA"/>
        </w:rPr>
        <w:t xml:space="preserve"> </w:t>
      </w:r>
      <w:r>
        <w:rPr>
          <w:rFonts w:ascii="GHEA Grapalat" w:hAnsi="GHEA Grapalat" w:cs="Sylfaen"/>
          <w:sz w:val="20"/>
        </w:rPr>
        <w:t>ներկայացման</w:t>
      </w:r>
      <w:r w:rsidRPr="002A4619">
        <w:rPr>
          <w:rFonts w:ascii="GHEA Grapalat" w:hAnsi="GHEA Grapalat" w:cs="Sylfaen"/>
          <w:sz w:val="20"/>
          <w:lang w:val="af-ZA"/>
        </w:rPr>
        <w:t xml:space="preserve"> </w:t>
      </w:r>
      <w:r>
        <w:rPr>
          <w:rFonts w:ascii="GHEA Grapalat" w:hAnsi="GHEA Grapalat" w:cs="Sylfaen"/>
          <w:sz w:val="20"/>
        </w:rPr>
        <w:t>վերջնաժամկետը</w:t>
      </w:r>
      <w:r w:rsidRPr="002A4619">
        <w:rPr>
          <w:rFonts w:ascii="GHEA Grapalat" w:hAnsi="GHEA Grapalat" w:cs="Sylfaen"/>
          <w:sz w:val="20"/>
          <w:lang w:val="af-ZA"/>
        </w:rPr>
        <w:t xml:space="preserve"> </w:t>
      </w:r>
      <w:r>
        <w:rPr>
          <w:rFonts w:ascii="GHEA Grapalat" w:hAnsi="GHEA Grapalat" w:cs="Sylfaen"/>
          <w:sz w:val="20"/>
        </w:rPr>
        <w:t>լրանալու</w:t>
      </w:r>
      <w:r w:rsidRPr="002A4619">
        <w:rPr>
          <w:rFonts w:ascii="GHEA Grapalat" w:hAnsi="GHEA Grapalat" w:cs="Sylfaen"/>
          <w:sz w:val="20"/>
          <w:lang w:val="af-ZA"/>
        </w:rPr>
        <w:t xml:space="preserve"> </w:t>
      </w:r>
      <w:r>
        <w:rPr>
          <w:rFonts w:ascii="GHEA Grapalat" w:hAnsi="GHEA Grapalat" w:cs="Sylfaen"/>
          <w:sz w:val="20"/>
        </w:rPr>
        <w:t>պահի</w:t>
      </w:r>
      <w:r w:rsidRPr="002A4619">
        <w:rPr>
          <w:rFonts w:ascii="GHEA Grapalat" w:hAnsi="GHEA Grapalat" w:cs="Sylfaen"/>
          <w:sz w:val="20"/>
          <w:lang w:val="af-ZA"/>
        </w:rPr>
        <w:t xml:space="preserve"> </w:t>
      </w:r>
      <w:r>
        <w:rPr>
          <w:rFonts w:ascii="GHEA Grapalat" w:hAnsi="GHEA Grapalat" w:cs="Sylfaen"/>
          <w:sz w:val="20"/>
        </w:rPr>
        <w:t>դրությամբ</w:t>
      </w:r>
      <w:r w:rsidRPr="002A4619">
        <w:rPr>
          <w:rFonts w:ascii="GHEA Grapalat" w:hAnsi="GHEA Grapalat" w:cs="Sylfaen"/>
          <w:sz w:val="20"/>
          <w:lang w:val="af-ZA"/>
        </w:rPr>
        <w:t xml:space="preserve"> </w:t>
      </w:r>
      <w:r>
        <w:rPr>
          <w:rFonts w:ascii="GHEA Grapalat" w:hAnsi="GHEA Grapalat" w:cs="Sylfaen"/>
          <w:sz w:val="20"/>
        </w:rPr>
        <w:t>էլեկտրոնային</w:t>
      </w:r>
      <w:r w:rsidRPr="002A4619">
        <w:rPr>
          <w:rFonts w:ascii="GHEA Grapalat" w:hAnsi="GHEA Grapalat" w:cs="Sylfaen"/>
          <w:sz w:val="20"/>
          <w:lang w:val="af-ZA"/>
        </w:rPr>
        <w:t xml:space="preserve"> </w:t>
      </w:r>
      <w:r>
        <w:rPr>
          <w:rFonts w:ascii="GHEA Grapalat" w:hAnsi="GHEA Grapalat" w:cs="Sylfaen"/>
          <w:sz w:val="20"/>
        </w:rPr>
        <w:t>գնումների</w:t>
      </w:r>
      <w:r w:rsidRPr="002A4619">
        <w:rPr>
          <w:rFonts w:ascii="GHEA Grapalat" w:hAnsi="GHEA Grapalat" w:cs="Sylfaen"/>
          <w:sz w:val="20"/>
          <w:lang w:val="af-ZA"/>
        </w:rPr>
        <w:t xml:space="preserve"> </w:t>
      </w:r>
      <w:r>
        <w:rPr>
          <w:rFonts w:ascii="GHEA Grapalat" w:hAnsi="GHEA Grapalat" w:cs="Sylfaen"/>
          <w:sz w:val="20"/>
        </w:rPr>
        <w:t>համակարգը</w:t>
      </w:r>
      <w:r w:rsidRPr="002A4619">
        <w:rPr>
          <w:rFonts w:ascii="GHEA Grapalat" w:hAnsi="GHEA Grapalat" w:cs="Sylfaen"/>
          <w:sz w:val="20"/>
          <w:lang w:val="af-ZA"/>
        </w:rPr>
        <w:t xml:space="preserve"> </w:t>
      </w:r>
      <w:r>
        <w:rPr>
          <w:rFonts w:ascii="GHEA Grapalat" w:hAnsi="GHEA Grapalat" w:cs="Sylfaen"/>
          <w:sz w:val="20"/>
        </w:rPr>
        <w:t>խափանված</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52B264D2" w14:textId="77777777"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հաջորդող</w:t>
      </w:r>
      <w:r w:rsidR="00A747D4" w:rsidRPr="005E1F72">
        <w:rPr>
          <w:rFonts w:ascii="GHEA Grapalat" w:hAnsi="GHEA Grapalat" w:cs="Sylfaen"/>
          <w:sz w:val="20"/>
          <w:lang w:val="af-ZA"/>
        </w:rPr>
        <w:t xml:space="preserve"> </w:t>
      </w:r>
      <w:r w:rsidR="00A747D4" w:rsidRPr="005E1F72">
        <w:rPr>
          <w:rFonts w:ascii="GHEA Grapalat" w:hAnsi="GHEA Grapalat" w:cs="Sylfaen"/>
          <w:sz w:val="20"/>
        </w:rPr>
        <w:t>աշխատանքային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14:paraId="4E6F7850" w14:textId="77777777" w:rsidR="00096865" w:rsidRDefault="00096865" w:rsidP="00EF3662">
      <w:pPr>
        <w:pStyle w:val="BodyTextIndent"/>
        <w:spacing w:line="240" w:lineRule="auto"/>
        <w:rPr>
          <w:rFonts w:ascii="GHEA Grapalat" w:hAnsi="GHEA Grapalat"/>
          <w:i w:val="0"/>
          <w:sz w:val="18"/>
          <w:szCs w:val="18"/>
          <w:u w:val="single"/>
          <w:lang w:val="hy-AM"/>
        </w:rPr>
      </w:pPr>
    </w:p>
    <w:p w14:paraId="5359A9E6" w14:textId="77777777" w:rsidR="008E0E78" w:rsidRPr="008E0E78" w:rsidRDefault="008E0E78" w:rsidP="00EF3662">
      <w:pPr>
        <w:pStyle w:val="BodyTextIndent"/>
        <w:spacing w:line="240" w:lineRule="auto"/>
        <w:rPr>
          <w:rFonts w:ascii="GHEA Grapalat" w:hAnsi="GHEA Grapalat"/>
          <w:i w:val="0"/>
          <w:sz w:val="18"/>
          <w:szCs w:val="18"/>
          <w:u w:val="single"/>
          <w:lang w:val="hy-AM"/>
        </w:rPr>
      </w:pPr>
    </w:p>
    <w:p w14:paraId="25676C5B"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2CEA1AF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ԻՐԱՎՈՒՆՔԸ ԵՎ ԿԱՐԳԸ</w:t>
      </w:r>
    </w:p>
    <w:p w14:paraId="30D89643" w14:textId="77777777" w:rsidR="00D4097A" w:rsidRPr="00640568" w:rsidRDefault="00D4097A" w:rsidP="00EF3662">
      <w:pPr>
        <w:ind w:firstLine="567"/>
        <w:jc w:val="center"/>
        <w:rPr>
          <w:rFonts w:ascii="GHEA Grapalat" w:hAnsi="GHEA Grapalat" w:cs="Sylfaen"/>
          <w:b/>
          <w:szCs w:val="22"/>
          <w:lang w:val="hy-AM"/>
        </w:rPr>
      </w:pPr>
    </w:p>
    <w:p w14:paraId="00094868"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640568">
        <w:rPr>
          <w:rFonts w:ascii="GHEA Grapalat" w:hAnsi="GHEA Grapalat"/>
          <w:sz w:val="20"/>
          <w:szCs w:val="20"/>
          <w:lang w:val="hy-AM"/>
        </w:rPr>
        <w:t>Յուրաքանչյուր</w:t>
      </w:r>
      <w:r w:rsidRPr="004B72E3">
        <w:rPr>
          <w:rFonts w:ascii="GHEA Grapalat" w:hAnsi="GHEA Grapalat"/>
          <w:sz w:val="20"/>
          <w:szCs w:val="20"/>
          <w:lang w:val="es-ES"/>
        </w:rPr>
        <w:t xml:space="preserve"> </w:t>
      </w:r>
      <w:r w:rsidRPr="00640568">
        <w:rPr>
          <w:rFonts w:ascii="GHEA Grapalat" w:hAnsi="GHEA Grapalat"/>
          <w:sz w:val="20"/>
          <w:szCs w:val="20"/>
          <w:lang w:val="hy-AM"/>
        </w:rPr>
        <w:t>շահագրգիռ</w:t>
      </w:r>
      <w:r w:rsidRPr="004B72E3">
        <w:rPr>
          <w:rFonts w:ascii="GHEA Grapalat" w:hAnsi="GHEA Grapalat"/>
          <w:sz w:val="20"/>
          <w:szCs w:val="20"/>
          <w:lang w:val="es-ES"/>
        </w:rPr>
        <w:t xml:space="preserve"> </w:t>
      </w:r>
      <w:r w:rsidRPr="00640568">
        <w:rPr>
          <w:rFonts w:ascii="GHEA Grapalat" w:hAnsi="GHEA Grapalat"/>
          <w:sz w:val="20"/>
          <w:szCs w:val="20"/>
          <w:lang w:val="hy-AM"/>
        </w:rPr>
        <w:t>անձ</w:t>
      </w:r>
      <w:r w:rsidRPr="004B72E3">
        <w:rPr>
          <w:rFonts w:ascii="GHEA Grapalat" w:hAnsi="GHEA Grapalat"/>
          <w:sz w:val="20"/>
          <w:szCs w:val="20"/>
          <w:lang w:val="es-ES"/>
        </w:rPr>
        <w:t xml:space="preserve"> </w:t>
      </w:r>
      <w:r w:rsidRPr="00640568">
        <w:rPr>
          <w:rFonts w:ascii="GHEA Grapalat" w:hAnsi="GHEA Grapalat"/>
          <w:sz w:val="20"/>
          <w:szCs w:val="20"/>
          <w:lang w:val="hy-AM"/>
        </w:rPr>
        <w:t>իրավունք</w:t>
      </w:r>
      <w:r w:rsidRPr="004B72E3">
        <w:rPr>
          <w:rFonts w:ascii="GHEA Grapalat" w:hAnsi="GHEA Grapalat"/>
          <w:sz w:val="20"/>
          <w:szCs w:val="20"/>
          <w:lang w:val="es-ES"/>
        </w:rPr>
        <w:t xml:space="preserve"> </w:t>
      </w:r>
      <w:r w:rsidRPr="00640568">
        <w:rPr>
          <w:rFonts w:ascii="GHEA Grapalat" w:hAnsi="GHEA Grapalat"/>
          <w:sz w:val="20"/>
          <w:szCs w:val="20"/>
          <w:lang w:val="hy-AM"/>
        </w:rPr>
        <w:t>ունի</w:t>
      </w:r>
      <w:r w:rsidRPr="004B72E3">
        <w:rPr>
          <w:rFonts w:ascii="GHEA Grapalat" w:hAnsi="GHEA Grapalat"/>
          <w:sz w:val="20"/>
          <w:szCs w:val="20"/>
          <w:lang w:val="es-ES"/>
        </w:rPr>
        <w:t xml:space="preserve"> </w:t>
      </w:r>
      <w:r w:rsidRPr="00640568">
        <w:rPr>
          <w:rFonts w:ascii="GHEA Grapalat" w:hAnsi="GHEA Grapalat"/>
          <w:sz w:val="20"/>
          <w:szCs w:val="20"/>
          <w:lang w:val="hy-AM"/>
        </w:rPr>
        <w:t>բողոքարկելու</w:t>
      </w:r>
      <w:r w:rsidRPr="004B72E3">
        <w:rPr>
          <w:rFonts w:ascii="GHEA Grapalat" w:hAnsi="GHEA Grapalat"/>
          <w:sz w:val="20"/>
          <w:szCs w:val="20"/>
          <w:lang w:val="es-ES"/>
        </w:rPr>
        <w:t xml:space="preserve"> </w:t>
      </w:r>
      <w:r w:rsidRPr="00640568">
        <w:rPr>
          <w:rFonts w:ascii="GHEA Grapalat" w:hAnsi="GHEA Grapalat"/>
          <w:sz w:val="20"/>
          <w:szCs w:val="20"/>
          <w:lang w:val="hy-AM"/>
        </w:rPr>
        <w:t>պատվիրատուի</w:t>
      </w:r>
      <w:r w:rsidRPr="004B72E3">
        <w:rPr>
          <w:rFonts w:ascii="GHEA Grapalat" w:hAnsi="GHEA Grapalat"/>
          <w:sz w:val="20"/>
          <w:szCs w:val="20"/>
          <w:lang w:val="es-ES"/>
        </w:rPr>
        <w:t xml:space="preserve">, </w:t>
      </w:r>
      <w:r w:rsidRPr="00640568">
        <w:rPr>
          <w:rFonts w:ascii="GHEA Grapalat" w:hAnsi="GHEA Grapalat"/>
          <w:sz w:val="20"/>
          <w:szCs w:val="20"/>
          <w:lang w:val="hy-AM"/>
        </w:rPr>
        <w:t>գնահատող</w:t>
      </w:r>
      <w:r w:rsidRPr="004B72E3">
        <w:rPr>
          <w:rFonts w:ascii="GHEA Grapalat" w:hAnsi="GHEA Grapalat"/>
          <w:sz w:val="20"/>
          <w:szCs w:val="20"/>
          <w:lang w:val="es-ES"/>
        </w:rPr>
        <w:t xml:space="preserve"> </w:t>
      </w:r>
      <w:r w:rsidRPr="00640568">
        <w:rPr>
          <w:rFonts w:ascii="GHEA Grapalat" w:hAnsi="GHEA Grapalat"/>
          <w:sz w:val="20"/>
          <w:szCs w:val="20"/>
          <w:lang w:val="hy-AM"/>
        </w:rPr>
        <w:t>հանձնաժողովի</w:t>
      </w:r>
      <w:r w:rsidRPr="004B72E3">
        <w:rPr>
          <w:rFonts w:ascii="GHEA Grapalat" w:hAnsi="GHEA Grapalat"/>
          <w:sz w:val="20"/>
          <w:szCs w:val="20"/>
          <w:lang w:val="es-ES"/>
        </w:rPr>
        <w:t xml:space="preserve"> </w:t>
      </w:r>
      <w:r w:rsidRPr="00640568">
        <w:rPr>
          <w:rFonts w:ascii="GHEA Grapalat" w:hAnsi="GHEA Grapalat"/>
          <w:sz w:val="20"/>
          <w:szCs w:val="20"/>
          <w:lang w:val="hy-AM"/>
        </w:rPr>
        <w:t>գործողությունները</w:t>
      </w:r>
      <w:r w:rsidRPr="004B72E3">
        <w:rPr>
          <w:rFonts w:ascii="GHEA Grapalat" w:hAnsi="GHEA Grapalat"/>
          <w:sz w:val="20"/>
          <w:szCs w:val="20"/>
          <w:lang w:val="es-ES"/>
        </w:rPr>
        <w:t xml:space="preserve"> (</w:t>
      </w:r>
      <w:r w:rsidRPr="00640568">
        <w:rPr>
          <w:rFonts w:ascii="GHEA Grapalat" w:hAnsi="GHEA Grapalat"/>
          <w:sz w:val="20"/>
          <w:szCs w:val="20"/>
          <w:lang w:val="hy-AM"/>
        </w:rPr>
        <w:t>անգործությունը</w:t>
      </w:r>
      <w:r w:rsidRPr="004B72E3">
        <w:rPr>
          <w:rFonts w:ascii="GHEA Grapalat" w:hAnsi="GHEA Grapalat"/>
          <w:sz w:val="20"/>
          <w:szCs w:val="20"/>
          <w:lang w:val="es-ES"/>
        </w:rPr>
        <w:t xml:space="preserve">) </w:t>
      </w:r>
      <w:r w:rsidRPr="00640568">
        <w:rPr>
          <w:rFonts w:ascii="GHEA Grapalat" w:hAnsi="GHEA Grapalat"/>
          <w:sz w:val="20"/>
          <w:szCs w:val="20"/>
          <w:lang w:val="hy-AM"/>
        </w:rPr>
        <w:t>և</w:t>
      </w:r>
      <w:r w:rsidRPr="004B72E3">
        <w:rPr>
          <w:rFonts w:ascii="GHEA Grapalat" w:hAnsi="GHEA Grapalat"/>
          <w:sz w:val="20"/>
          <w:szCs w:val="20"/>
          <w:lang w:val="es-ES"/>
        </w:rPr>
        <w:t xml:space="preserve"> </w:t>
      </w:r>
      <w:r w:rsidRPr="00640568">
        <w:rPr>
          <w:rFonts w:ascii="GHEA Grapalat" w:hAnsi="GHEA Grapalat"/>
          <w:sz w:val="20"/>
          <w:szCs w:val="20"/>
          <w:lang w:val="hy-AM"/>
        </w:rPr>
        <w:t>որոշումները</w:t>
      </w:r>
      <w:r w:rsidRPr="004B72E3">
        <w:rPr>
          <w:rFonts w:ascii="GHEA Grapalat" w:hAnsi="GHEA Grapalat"/>
          <w:sz w:val="20"/>
          <w:szCs w:val="20"/>
          <w:lang w:val="es-ES"/>
        </w:rPr>
        <w:t xml:space="preserve"> </w:t>
      </w:r>
      <w:r w:rsidRPr="00640568">
        <w:rPr>
          <w:rFonts w:ascii="GHEA Grapalat" w:hAnsi="GHEA Grapalat"/>
          <w:sz w:val="20"/>
          <w:szCs w:val="20"/>
          <w:lang w:val="hy-AM"/>
        </w:rPr>
        <w:t>Հայաստանի</w:t>
      </w:r>
      <w:r w:rsidRPr="004B72E3">
        <w:rPr>
          <w:rFonts w:ascii="GHEA Grapalat" w:hAnsi="GHEA Grapalat"/>
          <w:sz w:val="20"/>
          <w:szCs w:val="20"/>
          <w:lang w:val="es-ES"/>
        </w:rPr>
        <w:t xml:space="preserve"> </w:t>
      </w:r>
      <w:r w:rsidRPr="00640568">
        <w:rPr>
          <w:rFonts w:ascii="GHEA Grapalat" w:hAnsi="GHEA Grapalat"/>
          <w:sz w:val="20"/>
          <w:szCs w:val="20"/>
          <w:lang w:val="hy-AM"/>
        </w:rPr>
        <w:t>Հանրապետության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քաղաքացիական</w:t>
      </w:r>
      <w:r w:rsidRPr="004B72E3">
        <w:rPr>
          <w:rFonts w:ascii="GHEA Grapalat" w:hAnsi="GHEA Grapalat"/>
          <w:sz w:val="20"/>
          <w:szCs w:val="20"/>
          <w:lang w:val="es-ES"/>
        </w:rPr>
        <w:t xml:space="preserve"> </w:t>
      </w:r>
      <w:r w:rsidRPr="00640568">
        <w:rPr>
          <w:rFonts w:ascii="GHEA Grapalat" w:hAnsi="GHEA Grapalat"/>
          <w:sz w:val="20"/>
          <w:szCs w:val="20"/>
          <w:lang w:val="hy-AM"/>
        </w:rPr>
        <w:t>դատավարության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օրենսգրքով</w:t>
      </w:r>
      <w:r w:rsidRPr="004B72E3">
        <w:rPr>
          <w:rFonts w:ascii="GHEA Grapalat" w:hAnsi="GHEA Grapalat"/>
          <w:sz w:val="20"/>
          <w:szCs w:val="20"/>
          <w:lang w:val="es-ES"/>
        </w:rPr>
        <w:t xml:space="preserve"> (</w:t>
      </w:r>
      <w:r w:rsidRPr="00640568">
        <w:rPr>
          <w:rFonts w:ascii="GHEA Grapalat" w:hAnsi="GHEA Grapalat"/>
          <w:sz w:val="20"/>
          <w:szCs w:val="20"/>
          <w:lang w:val="hy-AM"/>
        </w:rPr>
        <w:t>այսուհետ՝</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Օրենսգիրք</w:t>
      </w:r>
      <w:r w:rsidRPr="004B72E3">
        <w:rPr>
          <w:rFonts w:ascii="GHEA Grapalat" w:hAnsi="GHEA Grapalat"/>
          <w:sz w:val="20"/>
          <w:szCs w:val="20"/>
          <w:lang w:val="es-ES"/>
        </w:rPr>
        <w:t xml:space="preserve">) </w:t>
      </w:r>
      <w:r w:rsidRPr="00640568">
        <w:rPr>
          <w:rFonts w:ascii="GHEA Grapalat" w:hAnsi="GHEA Grapalat"/>
          <w:sz w:val="20"/>
          <w:szCs w:val="20"/>
          <w:lang w:val="hy-AM"/>
        </w:rPr>
        <w:t>սահմանված</w:t>
      </w:r>
      <w:r w:rsidRPr="004B72E3">
        <w:rPr>
          <w:rFonts w:ascii="GHEA Grapalat" w:hAnsi="GHEA Grapalat"/>
          <w:sz w:val="20"/>
          <w:szCs w:val="20"/>
          <w:lang w:val="es-ES"/>
        </w:rPr>
        <w:t xml:space="preserve"> </w:t>
      </w:r>
      <w:r w:rsidRPr="00640568">
        <w:rPr>
          <w:rFonts w:ascii="GHEA Grapalat" w:hAnsi="GHEA Grapalat"/>
          <w:sz w:val="20"/>
          <w:szCs w:val="20"/>
          <w:lang w:val="hy-AM"/>
        </w:rPr>
        <w:t>կարգով</w:t>
      </w:r>
      <w:r w:rsidRPr="004B72E3">
        <w:rPr>
          <w:rFonts w:ascii="GHEA Grapalat" w:hAnsi="GHEA Grapalat"/>
          <w:sz w:val="20"/>
          <w:szCs w:val="20"/>
          <w:lang w:val="es-ES"/>
        </w:rPr>
        <w:t>:</w:t>
      </w:r>
    </w:p>
    <w:p w14:paraId="7F2B7CDE"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42624E9B"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506E5E75"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352A99A7" w14:textId="6567E613"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lastRenderedPageBreak/>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640568">
        <w:rPr>
          <w:rFonts w:ascii="GHEA Grapalat" w:hAnsi="GHEA Grapalat"/>
          <w:sz w:val="20"/>
          <w:szCs w:val="20"/>
          <w:lang w:val="es-ES"/>
        </w:rPr>
        <w:t>:</w:t>
      </w:r>
    </w:p>
    <w:p w14:paraId="3E556BC4"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E141EB5"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4EB0429"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170B5CDB"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9F60DBC" w14:textId="77777777" w:rsidR="00D4097A" w:rsidRPr="00640568" w:rsidRDefault="00D4097A" w:rsidP="00D4097A">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 xml:space="preserve"> </w:t>
      </w:r>
      <w:r w:rsidRPr="00BA41C0">
        <w:rPr>
          <w:rFonts w:ascii="GHEA Grapalat" w:hAnsi="GHEA Grapalat"/>
          <w:sz w:val="20"/>
          <w:szCs w:val="20"/>
        </w:rPr>
        <w:t>պատասխանողի</w:t>
      </w:r>
      <w:r w:rsidRPr="00640568">
        <w:rPr>
          <w:rFonts w:ascii="GHEA Grapalat" w:hAnsi="GHEA Grapalat"/>
          <w:sz w:val="20"/>
          <w:szCs w:val="20"/>
          <w:lang w:val="es-ES"/>
        </w:rPr>
        <w:t xml:space="preserve"> </w:t>
      </w:r>
      <w:r w:rsidRPr="00BA41C0">
        <w:rPr>
          <w:rFonts w:ascii="GHEA Grapalat" w:hAnsi="GHEA Grapalat"/>
          <w:sz w:val="20"/>
          <w:szCs w:val="20"/>
        </w:rPr>
        <w:t>կողմից</w:t>
      </w:r>
      <w:r w:rsidRPr="00640568">
        <w:rPr>
          <w:rFonts w:ascii="GHEA Grapalat" w:hAnsi="GHEA Grapalat"/>
          <w:sz w:val="20"/>
          <w:szCs w:val="20"/>
          <w:lang w:val="es-ES"/>
        </w:rPr>
        <w:t xml:space="preserve"> </w:t>
      </w:r>
      <w:r w:rsidRPr="00BA41C0">
        <w:rPr>
          <w:rFonts w:ascii="GHEA Grapalat" w:hAnsi="GHEA Grapalat"/>
          <w:sz w:val="20"/>
          <w:szCs w:val="20"/>
        </w:rPr>
        <w:t>ապացույցներ</w:t>
      </w:r>
      <w:r w:rsidRPr="00640568">
        <w:rPr>
          <w:rFonts w:ascii="GHEA Grapalat" w:hAnsi="GHEA Grapalat"/>
          <w:sz w:val="20"/>
          <w:szCs w:val="20"/>
          <w:lang w:val="es-ES"/>
        </w:rPr>
        <w:t xml:space="preserve"> </w:t>
      </w:r>
      <w:r w:rsidRPr="00BA41C0">
        <w:rPr>
          <w:rFonts w:ascii="GHEA Grapalat" w:hAnsi="GHEA Grapalat"/>
          <w:sz w:val="20"/>
          <w:szCs w:val="20"/>
        </w:rPr>
        <w:t>պահանջելու</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պահանջները</w:t>
      </w:r>
      <w:r w:rsidRPr="00640568">
        <w:rPr>
          <w:rFonts w:ascii="GHEA Grapalat" w:hAnsi="GHEA Grapalat"/>
          <w:sz w:val="20"/>
          <w:szCs w:val="20"/>
          <w:lang w:val="es-ES"/>
        </w:rPr>
        <w:t xml:space="preserve"> </w:t>
      </w:r>
      <w:r w:rsidRPr="00BA41C0">
        <w:rPr>
          <w:rFonts w:ascii="GHEA Grapalat" w:hAnsi="GHEA Grapalat"/>
          <w:sz w:val="20"/>
          <w:szCs w:val="20"/>
        </w:rPr>
        <w:t>չկատարվելու</w:t>
      </w:r>
      <w:r w:rsidRPr="00640568">
        <w:rPr>
          <w:rFonts w:ascii="GHEA Grapalat" w:hAnsi="GHEA Grapalat"/>
          <w:sz w:val="20"/>
          <w:szCs w:val="20"/>
          <w:lang w:val="es-ES"/>
        </w:rPr>
        <w:t xml:space="preserve"> </w:t>
      </w:r>
      <w:r w:rsidRPr="00BA41C0">
        <w:rPr>
          <w:rFonts w:ascii="GHEA Grapalat" w:hAnsi="GHEA Grapalat"/>
          <w:sz w:val="20"/>
          <w:szCs w:val="20"/>
        </w:rPr>
        <w:t>դեպքում</w:t>
      </w:r>
      <w:r w:rsidRPr="00640568">
        <w:rPr>
          <w:rFonts w:ascii="GHEA Grapalat" w:hAnsi="GHEA Grapalat"/>
          <w:sz w:val="20"/>
          <w:szCs w:val="20"/>
          <w:lang w:val="es-ES"/>
        </w:rPr>
        <w:t xml:space="preserve">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քննվում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դրանում</w:t>
      </w:r>
      <w:r w:rsidRPr="00640568">
        <w:rPr>
          <w:rFonts w:ascii="GHEA Grapalat" w:hAnsi="GHEA Grapalat"/>
          <w:sz w:val="20"/>
          <w:szCs w:val="20"/>
          <w:lang w:val="es-ES"/>
        </w:rPr>
        <w:t xml:space="preserve"> </w:t>
      </w:r>
      <w:r w:rsidRPr="00BA41C0">
        <w:rPr>
          <w:rFonts w:ascii="GHEA Grapalat" w:hAnsi="GHEA Grapalat"/>
          <w:sz w:val="20"/>
          <w:szCs w:val="20"/>
        </w:rPr>
        <w:t>առկա</w:t>
      </w:r>
      <w:r w:rsidRPr="00640568">
        <w:rPr>
          <w:rFonts w:ascii="GHEA Grapalat" w:hAnsi="GHEA Grapalat"/>
          <w:sz w:val="20"/>
          <w:szCs w:val="20"/>
          <w:lang w:val="es-ES"/>
        </w:rPr>
        <w:t xml:space="preserve"> </w:t>
      </w:r>
      <w:r w:rsidRPr="00BA41C0">
        <w:rPr>
          <w:rFonts w:ascii="GHEA Grapalat" w:hAnsi="GHEA Grapalat"/>
          <w:sz w:val="20"/>
          <w:szCs w:val="20"/>
        </w:rPr>
        <w:t>ապացույցների</w:t>
      </w:r>
      <w:r w:rsidRPr="00640568">
        <w:rPr>
          <w:rFonts w:ascii="GHEA Grapalat" w:hAnsi="GHEA Grapalat"/>
          <w:sz w:val="20"/>
          <w:szCs w:val="20"/>
          <w:lang w:val="es-ES"/>
        </w:rPr>
        <w:t xml:space="preserve"> </w:t>
      </w:r>
      <w:r w:rsidRPr="00BA41C0">
        <w:rPr>
          <w:rFonts w:ascii="GHEA Grapalat" w:hAnsi="GHEA Grapalat"/>
          <w:sz w:val="20"/>
          <w:szCs w:val="20"/>
        </w:rPr>
        <w:t>հիման</w:t>
      </w:r>
      <w:r w:rsidRPr="00640568">
        <w:rPr>
          <w:rFonts w:ascii="GHEA Grapalat" w:hAnsi="GHEA Grapalat"/>
          <w:sz w:val="20"/>
          <w:szCs w:val="20"/>
          <w:lang w:val="es-ES"/>
        </w:rPr>
        <w:t xml:space="preserve"> </w:t>
      </w:r>
      <w:r w:rsidRPr="00BA41C0">
        <w:rPr>
          <w:rFonts w:ascii="GHEA Grapalat" w:hAnsi="GHEA Grapalat"/>
          <w:sz w:val="20"/>
          <w:szCs w:val="20"/>
        </w:rPr>
        <w:t>վրա</w:t>
      </w:r>
      <w:r w:rsidRPr="00640568">
        <w:rPr>
          <w:rFonts w:ascii="GHEA Grapalat" w:hAnsi="GHEA Grapalat"/>
          <w:sz w:val="20"/>
          <w:szCs w:val="20"/>
          <w:lang w:val="es-ES"/>
        </w:rPr>
        <w:t xml:space="preserve">, </w:t>
      </w:r>
      <w:r w:rsidRPr="00BA41C0">
        <w:rPr>
          <w:rFonts w:ascii="GHEA Grapalat" w:hAnsi="GHEA Grapalat"/>
          <w:sz w:val="20"/>
          <w:szCs w:val="20"/>
        </w:rPr>
        <w:t>իսկ</w:t>
      </w:r>
      <w:r w:rsidRPr="00640568">
        <w:rPr>
          <w:rFonts w:ascii="GHEA Grapalat" w:hAnsi="GHEA Grapalat"/>
          <w:sz w:val="20"/>
          <w:szCs w:val="20"/>
          <w:lang w:val="es-ES"/>
        </w:rPr>
        <w:t xml:space="preserve"> </w:t>
      </w:r>
      <w:r w:rsidRPr="00BA41C0">
        <w:rPr>
          <w:rFonts w:ascii="GHEA Grapalat" w:hAnsi="GHEA Grapalat"/>
          <w:sz w:val="20"/>
          <w:szCs w:val="20"/>
        </w:rPr>
        <w:t>հայցվորի</w:t>
      </w:r>
      <w:r w:rsidRPr="00640568">
        <w:rPr>
          <w:rFonts w:ascii="GHEA Grapalat" w:hAnsi="GHEA Grapalat"/>
          <w:sz w:val="20"/>
          <w:szCs w:val="20"/>
          <w:lang w:val="es-ES"/>
        </w:rPr>
        <w:t xml:space="preserve"> </w:t>
      </w:r>
      <w:r w:rsidRPr="00BA41C0">
        <w:rPr>
          <w:rFonts w:ascii="GHEA Grapalat" w:hAnsi="GHEA Grapalat"/>
          <w:sz w:val="20"/>
          <w:szCs w:val="20"/>
        </w:rPr>
        <w:t>վկայակոչած</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փաստերը</w:t>
      </w:r>
      <w:r w:rsidRPr="00640568">
        <w:rPr>
          <w:rFonts w:ascii="GHEA Grapalat" w:hAnsi="GHEA Grapalat"/>
          <w:sz w:val="20"/>
          <w:szCs w:val="20"/>
          <w:lang w:val="es-ES"/>
        </w:rPr>
        <w:t xml:space="preserve">, </w:t>
      </w:r>
      <w:r w:rsidRPr="00BA41C0">
        <w:rPr>
          <w:rFonts w:ascii="GHEA Grapalat" w:hAnsi="GHEA Grapalat"/>
          <w:sz w:val="20"/>
          <w:szCs w:val="20"/>
        </w:rPr>
        <w:t>որոնք</w:t>
      </w:r>
      <w:r w:rsidRPr="00640568">
        <w:rPr>
          <w:rFonts w:ascii="GHEA Grapalat" w:hAnsi="GHEA Grapalat"/>
          <w:sz w:val="20"/>
          <w:szCs w:val="20"/>
          <w:lang w:val="es-ES"/>
        </w:rPr>
        <w:t xml:space="preserve"> </w:t>
      </w:r>
      <w:r w:rsidRPr="00BA41C0">
        <w:rPr>
          <w:rFonts w:ascii="GHEA Grapalat" w:hAnsi="GHEA Grapalat"/>
          <w:sz w:val="20"/>
          <w:szCs w:val="20"/>
        </w:rPr>
        <w:t>ենթակա</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հաստատման</w:t>
      </w:r>
      <w:r w:rsidRPr="00640568">
        <w:rPr>
          <w:rFonts w:ascii="GHEA Grapalat" w:hAnsi="GHEA Grapalat"/>
          <w:sz w:val="20"/>
          <w:szCs w:val="20"/>
          <w:lang w:val="es-ES"/>
        </w:rPr>
        <w:t xml:space="preserve"> </w:t>
      </w:r>
      <w:r w:rsidRPr="00BA41C0">
        <w:rPr>
          <w:rFonts w:ascii="GHEA Grapalat" w:hAnsi="GHEA Grapalat"/>
          <w:sz w:val="20"/>
          <w:szCs w:val="20"/>
        </w:rPr>
        <w:t>պատասխանողի</w:t>
      </w:r>
      <w:r w:rsidRPr="00640568">
        <w:rPr>
          <w:rFonts w:ascii="GHEA Grapalat" w:hAnsi="GHEA Grapalat"/>
          <w:sz w:val="20"/>
          <w:szCs w:val="20"/>
          <w:lang w:val="es-ES"/>
        </w:rPr>
        <w:t xml:space="preserve"> </w:t>
      </w:r>
      <w:r w:rsidRPr="00BA41C0">
        <w:rPr>
          <w:rFonts w:ascii="GHEA Grapalat" w:hAnsi="GHEA Grapalat"/>
          <w:sz w:val="20"/>
          <w:szCs w:val="20"/>
        </w:rPr>
        <w:t>տիրապետման</w:t>
      </w:r>
      <w:r w:rsidRPr="00640568">
        <w:rPr>
          <w:rFonts w:ascii="GHEA Grapalat" w:hAnsi="GHEA Grapalat"/>
          <w:sz w:val="20"/>
          <w:szCs w:val="20"/>
          <w:lang w:val="es-ES"/>
        </w:rPr>
        <w:t xml:space="preserve"> </w:t>
      </w:r>
      <w:r w:rsidRPr="00BA41C0">
        <w:rPr>
          <w:rFonts w:ascii="GHEA Grapalat" w:hAnsi="GHEA Grapalat"/>
          <w:sz w:val="20"/>
          <w:szCs w:val="20"/>
        </w:rPr>
        <w:t>տակ</w:t>
      </w:r>
      <w:r w:rsidRPr="00640568">
        <w:rPr>
          <w:rFonts w:ascii="GHEA Grapalat" w:hAnsi="GHEA Grapalat"/>
          <w:sz w:val="20"/>
          <w:szCs w:val="20"/>
          <w:lang w:val="es-ES"/>
        </w:rPr>
        <w:t xml:space="preserve"> </w:t>
      </w:r>
      <w:r w:rsidRPr="00BA41C0">
        <w:rPr>
          <w:rFonts w:ascii="GHEA Grapalat" w:hAnsi="GHEA Grapalat"/>
          <w:sz w:val="20"/>
          <w:szCs w:val="20"/>
        </w:rPr>
        <w:t>գտնվող</w:t>
      </w:r>
      <w:r w:rsidRPr="00640568">
        <w:rPr>
          <w:rFonts w:ascii="GHEA Grapalat" w:hAnsi="GHEA Grapalat"/>
          <w:sz w:val="20"/>
          <w:szCs w:val="20"/>
          <w:lang w:val="es-ES"/>
        </w:rPr>
        <w:t xml:space="preserve"> </w:t>
      </w:r>
      <w:r w:rsidRPr="00BA41C0">
        <w:rPr>
          <w:rFonts w:ascii="GHEA Grapalat" w:hAnsi="GHEA Grapalat"/>
          <w:sz w:val="20"/>
          <w:szCs w:val="20"/>
        </w:rPr>
        <w:t>ապացույցներով</w:t>
      </w:r>
      <w:r w:rsidRPr="00640568">
        <w:rPr>
          <w:rFonts w:ascii="GHEA Grapalat" w:hAnsi="GHEA Grapalat"/>
          <w:sz w:val="20"/>
          <w:szCs w:val="20"/>
          <w:lang w:val="es-ES"/>
        </w:rPr>
        <w:t xml:space="preserve">, </w:t>
      </w:r>
      <w:r w:rsidRPr="00BA41C0">
        <w:rPr>
          <w:rFonts w:ascii="GHEA Grapalat" w:hAnsi="GHEA Grapalat"/>
          <w:sz w:val="20"/>
          <w:szCs w:val="20"/>
        </w:rPr>
        <w:t>համարվում</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հաստատված</w:t>
      </w:r>
      <w:r w:rsidRPr="00640568">
        <w:rPr>
          <w:rFonts w:ascii="GHEA Grapalat" w:hAnsi="GHEA Grapalat"/>
          <w:sz w:val="20"/>
          <w:szCs w:val="20"/>
          <w:lang w:val="es-ES"/>
        </w:rPr>
        <w:t>:</w:t>
      </w:r>
    </w:p>
    <w:p w14:paraId="5F79A66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9.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գործընթացին</w:t>
      </w:r>
      <w:r w:rsidRPr="00640568">
        <w:rPr>
          <w:rFonts w:ascii="GHEA Grapalat" w:hAnsi="GHEA Grapalat"/>
          <w:sz w:val="20"/>
          <w:szCs w:val="20"/>
          <w:lang w:val="es-ES"/>
        </w:rPr>
        <w:t xml:space="preserve"> </w:t>
      </w:r>
      <w:r w:rsidRPr="00BA41C0">
        <w:rPr>
          <w:rFonts w:ascii="GHEA Grapalat" w:hAnsi="GHEA Grapalat"/>
          <w:sz w:val="20"/>
          <w:szCs w:val="20"/>
        </w:rPr>
        <w:t>վերաբերող՝</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բաժնով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վեճերի</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իր</w:t>
      </w:r>
      <w:r w:rsidRPr="00640568">
        <w:rPr>
          <w:rFonts w:ascii="GHEA Grapalat" w:hAnsi="GHEA Grapalat"/>
          <w:sz w:val="20"/>
          <w:szCs w:val="20"/>
          <w:lang w:val="es-ES"/>
        </w:rPr>
        <w:t xml:space="preserve"> </w:t>
      </w:r>
      <w:r w:rsidRPr="00BA41C0">
        <w:rPr>
          <w:rFonts w:ascii="GHEA Grapalat" w:hAnsi="GHEA Grapalat"/>
          <w:sz w:val="20"/>
          <w:szCs w:val="20"/>
        </w:rPr>
        <w:t>վարույթում</w:t>
      </w:r>
      <w:r w:rsidRPr="00640568">
        <w:rPr>
          <w:rFonts w:ascii="GHEA Grapalat" w:hAnsi="GHEA Grapalat"/>
          <w:sz w:val="20"/>
          <w:szCs w:val="20"/>
          <w:lang w:val="es-ES"/>
        </w:rPr>
        <w:t xml:space="preserve"> </w:t>
      </w:r>
      <w:r w:rsidRPr="00BA41C0">
        <w:rPr>
          <w:rFonts w:ascii="GHEA Grapalat" w:hAnsi="GHEA Grapalat"/>
          <w:sz w:val="20"/>
          <w:szCs w:val="20"/>
        </w:rPr>
        <w:t>քննվող</w:t>
      </w:r>
      <w:r w:rsidRPr="00640568">
        <w:rPr>
          <w:rFonts w:ascii="GHEA Grapalat" w:hAnsi="GHEA Grapalat"/>
          <w:sz w:val="20"/>
          <w:szCs w:val="20"/>
          <w:lang w:val="es-ES"/>
        </w:rPr>
        <w:t xml:space="preserve"> </w:t>
      </w:r>
      <w:r w:rsidRPr="00BA41C0">
        <w:rPr>
          <w:rFonts w:ascii="GHEA Grapalat" w:hAnsi="GHEA Grapalat"/>
          <w:sz w:val="20"/>
          <w:szCs w:val="20"/>
        </w:rPr>
        <w:t>գործերը</w:t>
      </w:r>
      <w:r w:rsidRPr="00640568">
        <w:rPr>
          <w:rFonts w:ascii="GHEA Grapalat" w:hAnsi="GHEA Grapalat"/>
          <w:sz w:val="20"/>
          <w:szCs w:val="20"/>
          <w:lang w:val="es-ES"/>
        </w:rPr>
        <w:t xml:space="preserve"> </w:t>
      </w:r>
      <w:r w:rsidRPr="00BA41C0">
        <w:rPr>
          <w:rFonts w:ascii="GHEA Grapalat" w:hAnsi="GHEA Grapalat"/>
          <w:sz w:val="20"/>
          <w:szCs w:val="20"/>
        </w:rPr>
        <w:t>միացնում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մեկ</w:t>
      </w:r>
      <w:r w:rsidRPr="00640568">
        <w:rPr>
          <w:rFonts w:ascii="GHEA Grapalat" w:hAnsi="GHEA Grapalat"/>
          <w:sz w:val="20"/>
          <w:szCs w:val="20"/>
          <w:lang w:val="es-ES"/>
        </w:rPr>
        <w:t xml:space="preserve"> </w:t>
      </w:r>
      <w:r w:rsidRPr="00BA41C0">
        <w:rPr>
          <w:rFonts w:ascii="GHEA Grapalat" w:hAnsi="GHEA Grapalat"/>
          <w:sz w:val="20"/>
          <w:szCs w:val="20"/>
        </w:rPr>
        <w:t>վարույթում</w:t>
      </w:r>
      <w:r w:rsidRPr="00640568">
        <w:rPr>
          <w:rFonts w:ascii="GHEA Grapalat" w:hAnsi="GHEA Grapalat"/>
          <w:sz w:val="20"/>
          <w:szCs w:val="20"/>
          <w:lang w:val="es-ES"/>
        </w:rPr>
        <w:t>:</w:t>
      </w:r>
    </w:p>
    <w:p w14:paraId="58F1DE1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ուղարկվում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 xml:space="preserve"> </w:t>
      </w:r>
      <w:r w:rsidRPr="00BA41C0">
        <w:rPr>
          <w:rFonts w:ascii="GHEA Grapalat" w:hAnsi="GHEA Grapalat"/>
          <w:sz w:val="20"/>
          <w:szCs w:val="20"/>
        </w:rPr>
        <w:t>նշելով</w:t>
      </w:r>
      <w:r w:rsidRPr="00640568">
        <w:rPr>
          <w:rFonts w:ascii="GHEA Grapalat" w:hAnsi="GHEA Grapalat"/>
          <w:sz w:val="20"/>
          <w:szCs w:val="20"/>
          <w:lang w:val="es-ES"/>
        </w:rPr>
        <w:t xml:space="preserve"> </w:t>
      </w:r>
      <w:r w:rsidRPr="00BA41C0">
        <w:rPr>
          <w:rFonts w:ascii="GHEA Grapalat" w:hAnsi="GHEA Grapalat"/>
          <w:sz w:val="20"/>
          <w:szCs w:val="20"/>
        </w:rPr>
        <w:t>կասեցման</w:t>
      </w:r>
      <w:r w:rsidRPr="00640568">
        <w:rPr>
          <w:rFonts w:ascii="GHEA Grapalat" w:hAnsi="GHEA Grapalat"/>
          <w:sz w:val="20"/>
          <w:szCs w:val="20"/>
          <w:lang w:val="es-ES"/>
        </w:rPr>
        <w:t xml:space="preserve"> </w:t>
      </w:r>
      <w:r w:rsidRPr="00BA41C0">
        <w:rPr>
          <w:rFonts w:ascii="GHEA Grapalat" w:hAnsi="GHEA Grapalat"/>
          <w:sz w:val="20"/>
          <w:szCs w:val="20"/>
        </w:rPr>
        <w:t>օրը</w:t>
      </w:r>
      <w:r w:rsidRPr="00640568">
        <w:rPr>
          <w:rFonts w:ascii="GHEA Grapalat" w:hAnsi="GHEA Grapalat"/>
          <w:sz w:val="20"/>
          <w:szCs w:val="20"/>
          <w:lang w:val="es-ES"/>
        </w:rPr>
        <w:t>:</w:t>
      </w:r>
    </w:p>
    <w:p w14:paraId="51E0F66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պատասխանը</w:t>
      </w:r>
      <w:r w:rsidRPr="00640568">
        <w:rPr>
          <w:rFonts w:ascii="GHEA Grapalat" w:hAnsi="GHEA Grapalat"/>
          <w:sz w:val="20"/>
          <w:szCs w:val="20"/>
          <w:lang w:val="es-ES"/>
        </w:rPr>
        <w:t xml:space="preserve"> </w:t>
      </w:r>
      <w:r>
        <w:rPr>
          <w:rFonts w:ascii="GHEA Grapalat" w:hAnsi="GHEA Grapalat"/>
          <w:sz w:val="20"/>
          <w:szCs w:val="20"/>
        </w:rPr>
        <w:t>պատվիրատուն</w:t>
      </w:r>
      <w:r w:rsidRPr="00640568">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ստանալուց</w:t>
      </w:r>
      <w:r w:rsidRPr="00640568">
        <w:rPr>
          <w:rFonts w:ascii="GHEA Grapalat" w:hAnsi="GHEA Grapalat"/>
          <w:sz w:val="20"/>
          <w:szCs w:val="20"/>
          <w:lang w:val="es-ES"/>
        </w:rPr>
        <w:t xml:space="preserve"> </w:t>
      </w:r>
      <w:r w:rsidRPr="00BA41C0">
        <w:rPr>
          <w:rFonts w:ascii="GHEA Grapalat" w:hAnsi="GHEA Grapalat"/>
          <w:sz w:val="20"/>
          <w:szCs w:val="20"/>
        </w:rPr>
        <w:t>հետո՝</w:t>
      </w:r>
      <w:r w:rsidRPr="00640568">
        <w:rPr>
          <w:rFonts w:ascii="GHEA Grapalat" w:hAnsi="GHEA Grapalat"/>
          <w:sz w:val="20"/>
          <w:szCs w:val="20"/>
          <w:lang w:val="es-ES"/>
        </w:rPr>
        <w:t xml:space="preserve"> </w:t>
      </w:r>
      <w:r w:rsidRPr="00BA41C0">
        <w:rPr>
          <w:rFonts w:ascii="GHEA Grapalat" w:hAnsi="GHEA Grapalat"/>
          <w:sz w:val="20"/>
          <w:szCs w:val="20"/>
        </w:rPr>
        <w:t>հնգօրյա</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w:t>
      </w:r>
    </w:p>
    <w:p w14:paraId="3E5AEC5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12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անձինք</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նրանց</w:t>
      </w:r>
      <w:r w:rsidRPr="00640568">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նիստի</w:t>
      </w:r>
      <w:r w:rsidRPr="00640568">
        <w:rPr>
          <w:rFonts w:ascii="GHEA Grapalat" w:hAnsi="GHEA Grapalat"/>
          <w:sz w:val="20"/>
          <w:szCs w:val="20"/>
          <w:lang w:val="es-ES"/>
        </w:rPr>
        <w:t xml:space="preserve"> </w:t>
      </w:r>
      <w:r w:rsidRPr="00BA41C0">
        <w:rPr>
          <w:rFonts w:ascii="GHEA Grapalat" w:hAnsi="GHEA Grapalat"/>
          <w:sz w:val="20"/>
          <w:szCs w:val="20"/>
        </w:rPr>
        <w:t>ժամանակի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վայրի</w:t>
      </w:r>
      <w:r w:rsidRPr="00640568">
        <w:rPr>
          <w:rFonts w:ascii="GHEA Grapalat" w:hAnsi="GHEA Grapalat"/>
          <w:sz w:val="20"/>
          <w:szCs w:val="20"/>
          <w:lang w:val="es-ES"/>
        </w:rPr>
        <w:t xml:space="preserve">, </w:t>
      </w:r>
      <w:r w:rsidRPr="00BA41C0">
        <w:rPr>
          <w:rFonts w:ascii="GHEA Grapalat" w:hAnsi="GHEA Grapalat"/>
          <w:sz w:val="20"/>
          <w:szCs w:val="20"/>
        </w:rPr>
        <w:t>ինչպես</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Օրենսգրքով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դեպքերում</w:t>
      </w:r>
      <w:r w:rsidRPr="00640568">
        <w:rPr>
          <w:rFonts w:ascii="GHEA Grapalat" w:hAnsi="GHEA Grapalat"/>
          <w:sz w:val="20"/>
          <w:szCs w:val="20"/>
          <w:lang w:val="es-ES"/>
        </w:rPr>
        <w:t xml:space="preserve"> </w:t>
      </w:r>
      <w:r w:rsidRPr="00BA41C0">
        <w:rPr>
          <w:rFonts w:ascii="GHEA Grapalat" w:hAnsi="GHEA Grapalat"/>
          <w:sz w:val="20"/>
          <w:szCs w:val="20"/>
        </w:rPr>
        <w:t>առանձին</w:t>
      </w:r>
      <w:r w:rsidRPr="00640568">
        <w:rPr>
          <w:rFonts w:ascii="GHEA Grapalat" w:hAnsi="GHEA Grapalat"/>
          <w:sz w:val="20"/>
          <w:szCs w:val="20"/>
          <w:lang w:val="es-ES"/>
        </w:rPr>
        <w:t xml:space="preserve"> </w:t>
      </w:r>
      <w:r w:rsidRPr="00BA41C0">
        <w:rPr>
          <w:rFonts w:ascii="GHEA Grapalat" w:hAnsi="GHEA Grapalat"/>
          <w:sz w:val="20"/>
          <w:szCs w:val="20"/>
        </w:rPr>
        <w:t>դատավարական</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w:t>
      </w:r>
      <w:r w:rsidRPr="00640568">
        <w:rPr>
          <w:rFonts w:ascii="GHEA Grapalat" w:hAnsi="GHEA Grapalat"/>
          <w:sz w:val="20"/>
          <w:szCs w:val="20"/>
          <w:lang w:val="es-ES"/>
        </w:rPr>
        <w:t xml:space="preserve"> </w:t>
      </w:r>
      <w:r w:rsidRPr="00BA41C0">
        <w:rPr>
          <w:rFonts w:ascii="GHEA Grapalat" w:hAnsi="GHEA Grapalat"/>
          <w:sz w:val="20"/>
          <w:szCs w:val="20"/>
        </w:rPr>
        <w:t>կատարելու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ծանուցվում</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հաղորդակցության</w:t>
      </w:r>
      <w:r w:rsidRPr="00640568">
        <w:rPr>
          <w:rFonts w:ascii="GHEA Grapalat" w:hAnsi="GHEA Grapalat"/>
          <w:sz w:val="20"/>
          <w:szCs w:val="20"/>
          <w:lang w:val="es-ES"/>
        </w:rPr>
        <w:t xml:space="preserve"> </w:t>
      </w:r>
      <w:r w:rsidRPr="00BA41C0">
        <w:rPr>
          <w:rFonts w:ascii="GHEA Grapalat" w:hAnsi="GHEA Grapalat"/>
          <w:sz w:val="20"/>
          <w:szCs w:val="20"/>
        </w:rPr>
        <w:t>միջոցով</w:t>
      </w:r>
      <w:r w:rsidRPr="00640568">
        <w:rPr>
          <w:rFonts w:ascii="GHEA Grapalat" w:hAnsi="GHEA Grapalat"/>
          <w:sz w:val="20"/>
          <w:szCs w:val="20"/>
          <w:lang w:val="es-ES"/>
        </w:rPr>
        <w:t xml:space="preserve"> </w:t>
      </w:r>
      <w:r w:rsidRPr="00BA41C0">
        <w:rPr>
          <w:rFonts w:ascii="GHEA Grapalat" w:hAnsi="GHEA Grapalat"/>
          <w:sz w:val="20"/>
          <w:szCs w:val="20"/>
        </w:rPr>
        <w:t>ծանուցագրերը</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փաստաթղթեր</w:t>
      </w:r>
      <w:r w:rsidRPr="00640568">
        <w:rPr>
          <w:rFonts w:ascii="GHEA Grapalat" w:hAnsi="GHEA Grapalat"/>
          <w:sz w:val="20"/>
          <w:szCs w:val="20"/>
          <w:lang w:val="es-ES"/>
        </w:rPr>
        <w:t xml:space="preserve"> </w:t>
      </w:r>
      <w:r w:rsidRPr="00BA41C0">
        <w:rPr>
          <w:rFonts w:ascii="GHEA Grapalat" w:hAnsi="GHEA Grapalat"/>
          <w:sz w:val="20"/>
          <w:szCs w:val="20"/>
        </w:rPr>
        <w:t>Օրենսգրքի</w:t>
      </w:r>
      <w:r w:rsidRPr="00640568">
        <w:rPr>
          <w:rFonts w:ascii="GHEA Grapalat" w:hAnsi="GHEA Grapalat"/>
          <w:sz w:val="20"/>
          <w:szCs w:val="20"/>
          <w:lang w:val="es-ES"/>
        </w:rPr>
        <w:t xml:space="preserve"> 97-</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կարգով</w:t>
      </w:r>
      <w:r w:rsidRPr="00640568">
        <w:rPr>
          <w:rFonts w:ascii="GHEA Grapalat" w:hAnsi="GHEA Grapalat"/>
          <w:sz w:val="20"/>
          <w:szCs w:val="20"/>
          <w:lang w:val="es-ES"/>
        </w:rPr>
        <w:t xml:space="preserve"> </w:t>
      </w:r>
      <w:r w:rsidRPr="00BA41C0">
        <w:rPr>
          <w:rFonts w:ascii="GHEA Grapalat" w:hAnsi="GHEA Grapalat"/>
          <w:sz w:val="20"/>
          <w:szCs w:val="20"/>
        </w:rPr>
        <w:t>հայցադիմումում</w:t>
      </w:r>
      <w:r w:rsidRPr="00640568">
        <w:rPr>
          <w:rFonts w:ascii="GHEA Grapalat" w:hAnsi="GHEA Grapalat"/>
          <w:sz w:val="20"/>
          <w:szCs w:val="20"/>
          <w:lang w:val="es-ES"/>
        </w:rPr>
        <w:t xml:space="preserve"> </w:t>
      </w:r>
      <w:r w:rsidRPr="00BA41C0">
        <w:rPr>
          <w:rFonts w:ascii="GHEA Grapalat" w:hAnsi="GHEA Grapalat"/>
          <w:sz w:val="20"/>
          <w:szCs w:val="20"/>
        </w:rPr>
        <w:t>նշված</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փոստին</w:t>
      </w:r>
      <w:r w:rsidRPr="00640568">
        <w:rPr>
          <w:rFonts w:ascii="GHEA Grapalat" w:hAnsi="GHEA Grapalat"/>
          <w:sz w:val="20"/>
          <w:szCs w:val="20"/>
          <w:lang w:val="es-ES"/>
        </w:rPr>
        <w:t xml:space="preserve"> </w:t>
      </w:r>
      <w:r w:rsidRPr="00BA41C0">
        <w:rPr>
          <w:rFonts w:ascii="GHEA Grapalat" w:hAnsi="GHEA Grapalat"/>
          <w:sz w:val="20"/>
          <w:szCs w:val="20"/>
        </w:rPr>
        <w:t>ուղարկելու</w:t>
      </w:r>
      <w:r w:rsidRPr="00640568">
        <w:rPr>
          <w:rFonts w:ascii="GHEA Grapalat" w:hAnsi="GHEA Grapalat"/>
          <w:sz w:val="20"/>
          <w:szCs w:val="20"/>
          <w:lang w:val="es-ES"/>
        </w:rPr>
        <w:t xml:space="preserve"> </w:t>
      </w:r>
      <w:r w:rsidRPr="00BA41C0">
        <w:rPr>
          <w:rFonts w:ascii="GHEA Grapalat" w:hAnsi="GHEA Grapalat"/>
          <w:sz w:val="20"/>
          <w:szCs w:val="20"/>
        </w:rPr>
        <w:t>եղանակով</w:t>
      </w:r>
      <w:r w:rsidRPr="00640568">
        <w:rPr>
          <w:rFonts w:ascii="GHEA Grapalat" w:hAnsi="GHEA Grapalat"/>
          <w:sz w:val="20"/>
          <w:szCs w:val="20"/>
          <w:lang w:val="es-ES"/>
        </w:rPr>
        <w:t>:</w:t>
      </w:r>
    </w:p>
    <w:p w14:paraId="412ACF8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բաժնով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գործերը</w:t>
      </w:r>
      <w:r w:rsidRPr="00640568">
        <w:rPr>
          <w:rFonts w:ascii="GHEA Grapalat" w:hAnsi="GHEA Grapalat"/>
          <w:sz w:val="20"/>
          <w:szCs w:val="20"/>
          <w:lang w:val="es-ES"/>
        </w:rPr>
        <w:t xml:space="preserve"> </w:t>
      </w:r>
      <w:r w:rsidRPr="00BA41C0">
        <w:rPr>
          <w:rFonts w:ascii="GHEA Grapalat" w:hAnsi="GHEA Grapalat"/>
          <w:sz w:val="20"/>
          <w:szCs w:val="20"/>
        </w:rPr>
        <w:t>քննում</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դրանց</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վճիռները</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որոշումները</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գրավոր</w:t>
      </w:r>
      <w:r w:rsidRPr="00640568">
        <w:rPr>
          <w:rFonts w:ascii="GHEA Grapalat" w:hAnsi="GHEA Grapalat"/>
          <w:sz w:val="20"/>
          <w:szCs w:val="20"/>
          <w:lang w:val="es-ES"/>
        </w:rPr>
        <w:t xml:space="preserve"> </w:t>
      </w:r>
      <w:r w:rsidRPr="00BA41C0">
        <w:rPr>
          <w:rFonts w:ascii="GHEA Grapalat" w:hAnsi="GHEA Grapalat"/>
          <w:sz w:val="20"/>
          <w:szCs w:val="20"/>
        </w:rPr>
        <w:t>ընթացակարգով</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դեպքերի</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անձի</w:t>
      </w:r>
      <w:r w:rsidRPr="00640568">
        <w:rPr>
          <w:rFonts w:ascii="GHEA Grapalat" w:hAnsi="GHEA Grapalat"/>
          <w:sz w:val="20"/>
          <w:szCs w:val="20"/>
          <w:lang w:val="es-ES"/>
        </w:rPr>
        <w:t xml:space="preserve"> </w:t>
      </w:r>
      <w:r w:rsidRPr="00BA41C0">
        <w:rPr>
          <w:rFonts w:ascii="GHEA Grapalat" w:hAnsi="GHEA Grapalat"/>
          <w:sz w:val="20"/>
          <w:szCs w:val="20"/>
        </w:rPr>
        <w:t>միջնորդությամբ</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իր</w:t>
      </w:r>
      <w:r w:rsidRPr="00640568">
        <w:rPr>
          <w:rFonts w:ascii="GHEA Grapalat" w:hAnsi="GHEA Grapalat"/>
          <w:sz w:val="20"/>
          <w:szCs w:val="20"/>
          <w:lang w:val="es-ES"/>
        </w:rPr>
        <w:t xml:space="preserve"> </w:t>
      </w:r>
      <w:r w:rsidRPr="00BA41C0">
        <w:rPr>
          <w:rFonts w:ascii="GHEA Grapalat" w:hAnsi="GHEA Grapalat"/>
          <w:sz w:val="20"/>
          <w:szCs w:val="20"/>
        </w:rPr>
        <w:t>նախաձեռնությամբ</w:t>
      </w:r>
      <w:r w:rsidRPr="00640568">
        <w:rPr>
          <w:rFonts w:ascii="GHEA Grapalat" w:hAnsi="GHEA Grapalat"/>
          <w:sz w:val="20"/>
          <w:szCs w:val="20"/>
          <w:lang w:val="es-ES"/>
        </w:rPr>
        <w:t xml:space="preserve"> </w:t>
      </w:r>
      <w:r w:rsidRPr="00BA41C0">
        <w:rPr>
          <w:rFonts w:ascii="GHEA Grapalat" w:hAnsi="GHEA Grapalat"/>
          <w:sz w:val="20"/>
          <w:szCs w:val="20"/>
        </w:rPr>
        <w:t>եկել</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եզրահանգման</w:t>
      </w:r>
      <w:r w:rsidRPr="00640568">
        <w:rPr>
          <w:rFonts w:ascii="GHEA Grapalat" w:hAnsi="GHEA Grapalat"/>
          <w:sz w:val="20"/>
          <w:szCs w:val="20"/>
          <w:lang w:val="es-ES"/>
        </w:rPr>
        <w:t xml:space="preserve">, </w:t>
      </w:r>
      <w:r w:rsidRPr="00BA41C0">
        <w:rPr>
          <w:rFonts w:ascii="GHEA Grapalat" w:hAnsi="GHEA Grapalat"/>
          <w:sz w:val="20"/>
          <w:szCs w:val="20"/>
        </w:rPr>
        <w:t>որ</w:t>
      </w:r>
      <w:r w:rsidRPr="00640568">
        <w:rPr>
          <w:rFonts w:ascii="GHEA Grapalat" w:hAnsi="GHEA Grapalat"/>
          <w:sz w:val="20"/>
          <w:szCs w:val="20"/>
          <w:lang w:val="es-ES"/>
        </w:rPr>
        <w:t xml:space="preserve"> </w:t>
      </w:r>
      <w:r w:rsidRPr="00BA41C0">
        <w:rPr>
          <w:rFonts w:ascii="GHEA Grapalat" w:hAnsi="GHEA Grapalat"/>
          <w:sz w:val="20"/>
          <w:szCs w:val="20"/>
        </w:rPr>
        <w:t>անհրաժեշտ</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քննել</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w:t>
      </w:r>
    </w:p>
    <w:p w14:paraId="22675D4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14.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վերաբերյալ</w:t>
      </w:r>
      <w:r w:rsidRPr="00640568">
        <w:rPr>
          <w:rFonts w:ascii="GHEA Grapalat" w:hAnsi="GHEA Grapalat"/>
          <w:sz w:val="20"/>
          <w:szCs w:val="20"/>
          <w:lang w:val="es-ES"/>
        </w:rPr>
        <w:t xml:space="preserve"> </w:t>
      </w:r>
      <w:r w:rsidRPr="00BA41C0">
        <w:rPr>
          <w:rFonts w:ascii="GHEA Grapalat" w:hAnsi="GHEA Grapalat"/>
          <w:sz w:val="20"/>
          <w:szCs w:val="20"/>
        </w:rPr>
        <w:t>միջնորդությունը</w:t>
      </w:r>
      <w:r w:rsidRPr="00640568">
        <w:rPr>
          <w:rFonts w:ascii="GHEA Grapalat" w:hAnsi="GHEA Grapalat"/>
          <w:sz w:val="20"/>
          <w:szCs w:val="20"/>
          <w:lang w:val="es-ES"/>
        </w:rPr>
        <w:t xml:space="preserve"> </w:t>
      </w:r>
      <w:r w:rsidRPr="00BA41C0">
        <w:rPr>
          <w:rFonts w:ascii="GHEA Grapalat" w:hAnsi="GHEA Grapalat"/>
          <w:sz w:val="20"/>
          <w:szCs w:val="20"/>
        </w:rPr>
        <w:t>գործին</w:t>
      </w:r>
      <w:r w:rsidRPr="00640568">
        <w:rPr>
          <w:rFonts w:ascii="GHEA Grapalat" w:hAnsi="GHEA Grapalat"/>
          <w:sz w:val="20"/>
          <w:szCs w:val="20"/>
          <w:lang w:val="es-ES"/>
        </w:rPr>
        <w:t xml:space="preserve"> </w:t>
      </w:r>
      <w:r w:rsidRPr="00BA41C0">
        <w:rPr>
          <w:rFonts w:ascii="GHEA Grapalat" w:hAnsi="GHEA Grapalat"/>
          <w:sz w:val="20"/>
          <w:szCs w:val="20"/>
        </w:rPr>
        <w:t>մասնակցող</w:t>
      </w:r>
      <w:r w:rsidRPr="00640568">
        <w:rPr>
          <w:rFonts w:ascii="GHEA Grapalat" w:hAnsi="GHEA Grapalat"/>
          <w:sz w:val="20"/>
          <w:szCs w:val="20"/>
          <w:lang w:val="es-ES"/>
        </w:rPr>
        <w:t xml:space="preserve"> </w:t>
      </w:r>
      <w:r w:rsidRPr="00BA41C0">
        <w:rPr>
          <w:rFonts w:ascii="GHEA Grapalat" w:hAnsi="GHEA Grapalat"/>
          <w:sz w:val="20"/>
          <w:szCs w:val="20"/>
        </w:rPr>
        <w:t>անձը</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ներկայացնել</w:t>
      </w:r>
      <w:r w:rsidRPr="00640568">
        <w:rPr>
          <w:rFonts w:ascii="GHEA Grapalat" w:hAnsi="GHEA Grapalat"/>
          <w:sz w:val="20"/>
          <w:szCs w:val="20"/>
          <w:lang w:val="es-ES"/>
        </w:rPr>
        <w:t xml:space="preserve"> </w:t>
      </w:r>
      <w:r w:rsidRPr="00BA41C0">
        <w:rPr>
          <w:rFonts w:ascii="GHEA Grapalat" w:hAnsi="GHEA Grapalat"/>
          <w:sz w:val="20"/>
          <w:szCs w:val="20"/>
        </w:rPr>
        <w:t>մինչև</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w:t>
      </w:r>
      <w:r w:rsidRPr="00640568">
        <w:rPr>
          <w:rFonts w:ascii="GHEA Grapalat" w:hAnsi="GHEA Grapalat"/>
          <w:sz w:val="20"/>
          <w:szCs w:val="20"/>
          <w:lang w:val="es-ES"/>
        </w:rPr>
        <w:t xml:space="preserve"> </w:t>
      </w:r>
      <w:r w:rsidRPr="00BA41C0">
        <w:rPr>
          <w:rFonts w:ascii="GHEA Grapalat" w:hAnsi="GHEA Grapalat"/>
          <w:sz w:val="20"/>
          <w:szCs w:val="20"/>
        </w:rPr>
        <w:t>ներկայացնելու</w:t>
      </w:r>
      <w:r w:rsidRPr="00640568">
        <w:rPr>
          <w:rFonts w:ascii="GHEA Grapalat" w:hAnsi="GHEA Grapalat"/>
          <w:sz w:val="20"/>
          <w:szCs w:val="20"/>
          <w:lang w:val="es-ES"/>
        </w:rPr>
        <w:t xml:space="preserve"> </w:t>
      </w:r>
      <w:r w:rsidRPr="00BA41C0">
        <w:rPr>
          <w:rFonts w:ascii="GHEA Grapalat" w:hAnsi="GHEA Grapalat"/>
          <w:sz w:val="20"/>
          <w:szCs w:val="20"/>
        </w:rPr>
        <w:t>համար</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ժամկետի</w:t>
      </w:r>
      <w:r w:rsidRPr="00640568">
        <w:rPr>
          <w:rFonts w:ascii="GHEA Grapalat" w:hAnsi="GHEA Grapalat"/>
          <w:sz w:val="20"/>
          <w:szCs w:val="20"/>
          <w:lang w:val="es-ES"/>
        </w:rPr>
        <w:t xml:space="preserve"> </w:t>
      </w:r>
      <w:r w:rsidRPr="00BA41C0">
        <w:rPr>
          <w:rFonts w:ascii="GHEA Grapalat" w:hAnsi="GHEA Grapalat"/>
          <w:sz w:val="20"/>
          <w:szCs w:val="20"/>
        </w:rPr>
        <w:t>լրանալը</w:t>
      </w:r>
      <w:r w:rsidRPr="00640568">
        <w:rPr>
          <w:rFonts w:ascii="GHEA Grapalat" w:hAnsi="GHEA Grapalat"/>
          <w:sz w:val="20"/>
          <w:szCs w:val="20"/>
          <w:lang w:val="es-ES"/>
        </w:rPr>
        <w:t>:</w:t>
      </w:r>
    </w:p>
    <w:p w14:paraId="72726FB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15.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որոշում</w:t>
      </w:r>
      <w:r w:rsidRPr="00640568">
        <w:rPr>
          <w:rFonts w:ascii="GHEA Grapalat" w:hAnsi="GHEA Grapalat"/>
          <w:sz w:val="20"/>
          <w:szCs w:val="20"/>
          <w:lang w:val="es-ES"/>
        </w:rPr>
        <w:t xml:space="preserve"> </w:t>
      </w:r>
      <w:r w:rsidRPr="00BA41C0">
        <w:rPr>
          <w:rFonts w:ascii="GHEA Grapalat" w:hAnsi="GHEA Grapalat"/>
          <w:sz w:val="20"/>
          <w:szCs w:val="20"/>
        </w:rPr>
        <w:t>հայցադիմումի</w:t>
      </w:r>
      <w:r w:rsidRPr="00640568">
        <w:rPr>
          <w:rFonts w:ascii="GHEA Grapalat" w:hAnsi="GHEA Grapalat"/>
          <w:sz w:val="20"/>
          <w:szCs w:val="20"/>
          <w:lang w:val="es-ES"/>
        </w:rPr>
        <w:t xml:space="preserve"> </w:t>
      </w:r>
      <w:r w:rsidRPr="00BA41C0">
        <w:rPr>
          <w:rFonts w:ascii="GHEA Grapalat" w:hAnsi="GHEA Grapalat"/>
          <w:sz w:val="20"/>
          <w:szCs w:val="20"/>
        </w:rPr>
        <w:t>պատասխան</w:t>
      </w:r>
      <w:r w:rsidRPr="00640568">
        <w:rPr>
          <w:rFonts w:ascii="GHEA Grapalat" w:hAnsi="GHEA Grapalat"/>
          <w:sz w:val="20"/>
          <w:szCs w:val="20"/>
          <w:lang w:val="es-ES"/>
        </w:rPr>
        <w:t xml:space="preserve"> </w:t>
      </w:r>
      <w:r w:rsidRPr="00BA41C0">
        <w:rPr>
          <w:rFonts w:ascii="GHEA Grapalat" w:hAnsi="GHEA Grapalat"/>
          <w:sz w:val="20"/>
          <w:szCs w:val="20"/>
        </w:rPr>
        <w:t>ներկայացնելու</w:t>
      </w:r>
      <w:r w:rsidRPr="00640568">
        <w:rPr>
          <w:rFonts w:ascii="GHEA Grapalat" w:hAnsi="GHEA Grapalat"/>
          <w:sz w:val="20"/>
          <w:szCs w:val="20"/>
          <w:lang w:val="es-ES"/>
        </w:rPr>
        <w:t xml:space="preserve"> </w:t>
      </w:r>
      <w:r w:rsidRPr="00BA41C0">
        <w:rPr>
          <w:rFonts w:ascii="GHEA Grapalat" w:hAnsi="GHEA Grapalat"/>
          <w:sz w:val="20"/>
          <w:szCs w:val="20"/>
        </w:rPr>
        <w:t>համար</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ժամկետը</w:t>
      </w:r>
      <w:r w:rsidRPr="00640568">
        <w:rPr>
          <w:rFonts w:ascii="GHEA Grapalat" w:hAnsi="GHEA Grapalat"/>
          <w:sz w:val="20"/>
          <w:szCs w:val="20"/>
          <w:lang w:val="es-ES"/>
        </w:rPr>
        <w:t xml:space="preserve"> </w:t>
      </w:r>
      <w:r w:rsidRPr="00BA41C0">
        <w:rPr>
          <w:rFonts w:ascii="GHEA Grapalat" w:hAnsi="GHEA Grapalat"/>
          <w:sz w:val="20"/>
          <w:szCs w:val="20"/>
        </w:rPr>
        <w:t>լրանալուց</w:t>
      </w:r>
      <w:r w:rsidRPr="00640568">
        <w:rPr>
          <w:rFonts w:ascii="GHEA Grapalat" w:hAnsi="GHEA Grapalat"/>
          <w:sz w:val="20"/>
          <w:szCs w:val="20"/>
          <w:lang w:val="es-ES"/>
        </w:rPr>
        <w:t xml:space="preserve"> </w:t>
      </w:r>
      <w:r w:rsidRPr="00BA41C0">
        <w:rPr>
          <w:rFonts w:ascii="GHEA Grapalat" w:hAnsi="GHEA Grapalat"/>
          <w:sz w:val="20"/>
          <w:szCs w:val="20"/>
        </w:rPr>
        <w:t>հետո՝</w:t>
      </w:r>
      <w:r w:rsidRPr="00640568">
        <w:rPr>
          <w:rFonts w:ascii="GHEA Grapalat" w:hAnsi="GHEA Grapalat"/>
          <w:sz w:val="20"/>
          <w:szCs w:val="20"/>
          <w:lang w:val="es-ES"/>
        </w:rPr>
        <w:t xml:space="preserve"> </w:t>
      </w:r>
      <w:r w:rsidRPr="00BA41C0">
        <w:rPr>
          <w:rFonts w:ascii="GHEA Grapalat" w:hAnsi="GHEA Grapalat"/>
          <w:sz w:val="20"/>
          <w:szCs w:val="20"/>
        </w:rPr>
        <w:t>եռօրյա</w:t>
      </w:r>
      <w:r w:rsidRPr="00640568">
        <w:rPr>
          <w:rFonts w:ascii="GHEA Grapalat" w:hAnsi="GHEA Grapalat"/>
          <w:sz w:val="20"/>
          <w:szCs w:val="20"/>
          <w:lang w:val="es-ES"/>
        </w:rPr>
        <w:t xml:space="preserve"> </w:t>
      </w:r>
      <w:r w:rsidRPr="00BA41C0">
        <w:rPr>
          <w:rFonts w:ascii="GHEA Grapalat" w:hAnsi="GHEA Grapalat"/>
          <w:sz w:val="20"/>
          <w:szCs w:val="20"/>
        </w:rPr>
        <w:t>ժամկետում</w:t>
      </w:r>
      <w:r w:rsidRPr="00640568">
        <w:rPr>
          <w:rFonts w:ascii="GHEA Grapalat" w:hAnsi="GHEA Grapalat"/>
          <w:sz w:val="20"/>
          <w:szCs w:val="20"/>
          <w:lang w:val="es-ES"/>
        </w:rPr>
        <w:t>:</w:t>
      </w:r>
    </w:p>
    <w:p w14:paraId="2B33BFA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16. </w:t>
      </w:r>
      <w:r w:rsidRPr="00BA41C0">
        <w:rPr>
          <w:rFonts w:ascii="GHEA Grapalat" w:hAnsi="GHEA Grapalat"/>
          <w:sz w:val="20"/>
          <w:szCs w:val="20"/>
        </w:rPr>
        <w:t>Գործը</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նիստում</w:t>
      </w:r>
      <w:r w:rsidRPr="00640568">
        <w:rPr>
          <w:rFonts w:ascii="GHEA Grapalat" w:hAnsi="GHEA Grapalat"/>
          <w:sz w:val="20"/>
          <w:szCs w:val="20"/>
          <w:lang w:val="es-ES"/>
        </w:rPr>
        <w:t xml:space="preserve"> </w:t>
      </w:r>
      <w:r w:rsidRPr="00BA41C0">
        <w:rPr>
          <w:rFonts w:ascii="GHEA Grapalat" w:hAnsi="GHEA Grapalat"/>
          <w:sz w:val="20"/>
          <w:szCs w:val="20"/>
        </w:rPr>
        <w:t>քննելու</w:t>
      </w:r>
      <w:r w:rsidRPr="00640568">
        <w:rPr>
          <w:rFonts w:ascii="GHEA Grapalat" w:hAnsi="GHEA Grapalat"/>
          <w:sz w:val="20"/>
          <w:szCs w:val="20"/>
          <w:lang w:val="es-ES"/>
        </w:rPr>
        <w:t xml:space="preserve"> </w:t>
      </w:r>
      <w:r w:rsidRPr="00BA41C0">
        <w:rPr>
          <w:rFonts w:ascii="GHEA Grapalat" w:hAnsi="GHEA Grapalat"/>
          <w:sz w:val="20"/>
          <w:szCs w:val="20"/>
        </w:rPr>
        <w:t>հարցը</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լուծվել</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հայցադիմումը</w:t>
      </w:r>
      <w:r w:rsidRPr="00640568">
        <w:rPr>
          <w:rFonts w:ascii="GHEA Grapalat" w:hAnsi="GHEA Grapalat"/>
          <w:sz w:val="20"/>
          <w:szCs w:val="20"/>
          <w:lang w:val="es-ES"/>
        </w:rPr>
        <w:t xml:space="preserve"> </w:t>
      </w:r>
      <w:r w:rsidRPr="00BA41C0">
        <w:rPr>
          <w:rFonts w:ascii="GHEA Grapalat" w:hAnsi="GHEA Grapalat"/>
          <w:sz w:val="20"/>
          <w:szCs w:val="20"/>
        </w:rPr>
        <w:t>վարույթ</w:t>
      </w:r>
      <w:r w:rsidRPr="00640568">
        <w:rPr>
          <w:rFonts w:ascii="GHEA Grapalat" w:hAnsi="GHEA Grapalat"/>
          <w:sz w:val="20"/>
          <w:szCs w:val="20"/>
          <w:lang w:val="es-ES"/>
        </w:rPr>
        <w:t xml:space="preserve"> </w:t>
      </w:r>
      <w:r w:rsidRPr="00BA41C0">
        <w:rPr>
          <w:rFonts w:ascii="GHEA Grapalat" w:hAnsi="GHEA Grapalat"/>
          <w:sz w:val="20"/>
          <w:szCs w:val="20"/>
        </w:rPr>
        <w:t>ընդունելու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որոշմամբ</w:t>
      </w:r>
      <w:r w:rsidRPr="00640568">
        <w:rPr>
          <w:rFonts w:ascii="GHEA Grapalat" w:hAnsi="GHEA Grapalat"/>
          <w:sz w:val="20"/>
          <w:szCs w:val="20"/>
          <w:lang w:val="es-ES"/>
        </w:rPr>
        <w:t>:</w:t>
      </w:r>
    </w:p>
    <w:p w14:paraId="7B4C484D"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17</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Վիճարկվող</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հիմքում</w:t>
      </w:r>
      <w:r w:rsidRPr="00640568">
        <w:rPr>
          <w:rFonts w:ascii="GHEA Grapalat" w:hAnsi="GHEA Grapalat"/>
          <w:sz w:val="20"/>
          <w:szCs w:val="20"/>
          <w:lang w:val="es-ES"/>
        </w:rPr>
        <w:t xml:space="preserve"> </w:t>
      </w:r>
      <w:r w:rsidRPr="00BA41C0">
        <w:rPr>
          <w:rFonts w:ascii="GHEA Grapalat" w:hAnsi="GHEA Grapalat"/>
          <w:sz w:val="20"/>
          <w:szCs w:val="20"/>
        </w:rPr>
        <w:t>ընկած</w:t>
      </w:r>
      <w:r w:rsidRPr="00640568">
        <w:rPr>
          <w:rFonts w:ascii="GHEA Grapalat" w:hAnsi="GHEA Grapalat"/>
          <w:sz w:val="20"/>
          <w:szCs w:val="20"/>
          <w:lang w:val="es-ES"/>
        </w:rPr>
        <w:t xml:space="preserve"> </w:t>
      </w:r>
      <w:r w:rsidRPr="00BA41C0">
        <w:rPr>
          <w:rFonts w:ascii="GHEA Grapalat" w:hAnsi="GHEA Grapalat"/>
          <w:sz w:val="20"/>
          <w:szCs w:val="20"/>
        </w:rPr>
        <w:t>հանգամանքների</w:t>
      </w:r>
      <w:r w:rsidRPr="00640568">
        <w:rPr>
          <w:rFonts w:ascii="GHEA Grapalat" w:hAnsi="GHEA Grapalat"/>
          <w:sz w:val="20"/>
          <w:szCs w:val="20"/>
          <w:lang w:val="es-ES"/>
        </w:rPr>
        <w:t xml:space="preserve">, </w:t>
      </w:r>
      <w:r w:rsidRPr="00BA41C0">
        <w:rPr>
          <w:rFonts w:ascii="GHEA Grapalat" w:hAnsi="GHEA Grapalat"/>
          <w:sz w:val="20"/>
          <w:szCs w:val="20"/>
        </w:rPr>
        <w:t>ինչպես</w:t>
      </w:r>
      <w:r w:rsidRPr="00640568">
        <w:rPr>
          <w:rFonts w:ascii="GHEA Grapalat" w:hAnsi="GHEA Grapalat"/>
          <w:sz w:val="20"/>
          <w:szCs w:val="20"/>
          <w:lang w:val="es-ES"/>
        </w:rPr>
        <w:t xml:space="preserve"> </w:t>
      </w:r>
      <w:r w:rsidRPr="00BA41C0">
        <w:rPr>
          <w:rFonts w:ascii="GHEA Grapalat" w:hAnsi="GHEA Grapalat"/>
          <w:sz w:val="20"/>
          <w:szCs w:val="20"/>
        </w:rPr>
        <w:t>նաև</w:t>
      </w:r>
      <w:r w:rsidRPr="00640568">
        <w:rPr>
          <w:rFonts w:ascii="GHEA Grapalat" w:hAnsi="GHEA Grapalat"/>
          <w:sz w:val="20"/>
          <w:szCs w:val="20"/>
          <w:lang w:val="es-ES"/>
        </w:rPr>
        <w:t xml:space="preserve"> </w:t>
      </w:r>
      <w:r w:rsidRPr="00BA41C0">
        <w:rPr>
          <w:rFonts w:ascii="GHEA Grapalat" w:hAnsi="GHEA Grapalat"/>
          <w:sz w:val="20"/>
          <w:szCs w:val="20"/>
        </w:rPr>
        <w:t>տվյալ</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կատարման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ընդունման</w:t>
      </w:r>
      <w:r w:rsidRPr="00640568">
        <w:rPr>
          <w:rFonts w:ascii="GHEA Grapalat" w:hAnsi="GHEA Grapalat"/>
          <w:sz w:val="20"/>
          <w:szCs w:val="20"/>
          <w:lang w:val="es-ES"/>
        </w:rPr>
        <w:t xml:space="preserve"> </w:t>
      </w:r>
      <w:r w:rsidRPr="00BA41C0">
        <w:rPr>
          <w:rFonts w:ascii="GHEA Grapalat" w:hAnsi="GHEA Grapalat"/>
          <w:sz w:val="20"/>
          <w:szCs w:val="20"/>
        </w:rPr>
        <w:t>օրենքով</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իրավական</w:t>
      </w:r>
      <w:r w:rsidRPr="00640568">
        <w:rPr>
          <w:rFonts w:ascii="GHEA Grapalat" w:hAnsi="GHEA Grapalat"/>
          <w:sz w:val="20"/>
          <w:szCs w:val="20"/>
          <w:lang w:val="es-ES"/>
        </w:rPr>
        <w:t xml:space="preserve"> </w:t>
      </w:r>
      <w:r w:rsidRPr="00BA41C0">
        <w:rPr>
          <w:rFonts w:ascii="GHEA Grapalat" w:hAnsi="GHEA Grapalat"/>
          <w:sz w:val="20"/>
          <w:szCs w:val="20"/>
        </w:rPr>
        <w:t>ակտերով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կարգը</w:t>
      </w:r>
      <w:r w:rsidRPr="00640568">
        <w:rPr>
          <w:rFonts w:ascii="GHEA Grapalat" w:hAnsi="GHEA Grapalat"/>
          <w:sz w:val="20"/>
          <w:szCs w:val="20"/>
          <w:lang w:val="es-ES"/>
        </w:rPr>
        <w:t xml:space="preserve"> </w:t>
      </w:r>
      <w:r w:rsidRPr="00BA41C0">
        <w:rPr>
          <w:rFonts w:ascii="GHEA Grapalat" w:hAnsi="GHEA Grapalat"/>
          <w:sz w:val="20"/>
          <w:szCs w:val="20"/>
        </w:rPr>
        <w:t>պահպանված</w:t>
      </w:r>
      <w:r w:rsidRPr="00640568">
        <w:rPr>
          <w:rFonts w:ascii="GHEA Grapalat" w:hAnsi="GHEA Grapalat"/>
          <w:sz w:val="20"/>
          <w:szCs w:val="20"/>
          <w:lang w:val="es-ES"/>
        </w:rPr>
        <w:t xml:space="preserve"> </w:t>
      </w:r>
      <w:r w:rsidRPr="00BA41C0">
        <w:rPr>
          <w:rFonts w:ascii="GHEA Grapalat" w:hAnsi="GHEA Grapalat"/>
          <w:sz w:val="20"/>
          <w:szCs w:val="20"/>
        </w:rPr>
        <w:t>լինելու</w:t>
      </w:r>
      <w:r w:rsidRPr="00640568">
        <w:rPr>
          <w:rFonts w:ascii="GHEA Grapalat" w:hAnsi="GHEA Grapalat"/>
          <w:sz w:val="20"/>
          <w:szCs w:val="20"/>
          <w:lang w:val="es-ES"/>
        </w:rPr>
        <w:t xml:space="preserve"> </w:t>
      </w:r>
      <w:r w:rsidRPr="00BA41C0">
        <w:rPr>
          <w:rFonts w:ascii="GHEA Grapalat" w:hAnsi="GHEA Grapalat"/>
          <w:sz w:val="20"/>
          <w:szCs w:val="20"/>
        </w:rPr>
        <w:t>փաստերն</w:t>
      </w:r>
      <w:r w:rsidRPr="00640568">
        <w:rPr>
          <w:rFonts w:ascii="GHEA Grapalat" w:hAnsi="GHEA Grapalat"/>
          <w:sz w:val="20"/>
          <w:szCs w:val="20"/>
          <w:lang w:val="es-ES"/>
        </w:rPr>
        <w:t xml:space="preserve"> </w:t>
      </w:r>
      <w:r w:rsidRPr="00BA41C0">
        <w:rPr>
          <w:rFonts w:ascii="GHEA Grapalat" w:hAnsi="GHEA Grapalat"/>
          <w:sz w:val="20"/>
          <w:szCs w:val="20"/>
        </w:rPr>
        <w:t>ապացուցելու</w:t>
      </w:r>
      <w:r w:rsidRPr="00640568">
        <w:rPr>
          <w:rFonts w:ascii="GHEA Grapalat" w:hAnsi="GHEA Grapalat"/>
          <w:sz w:val="20"/>
          <w:szCs w:val="20"/>
          <w:lang w:val="es-ES"/>
        </w:rPr>
        <w:t xml:space="preserve"> </w:t>
      </w:r>
      <w:r w:rsidRPr="00BA41C0">
        <w:rPr>
          <w:rFonts w:ascii="GHEA Grapalat" w:hAnsi="GHEA Grapalat"/>
          <w:sz w:val="20"/>
          <w:szCs w:val="20"/>
        </w:rPr>
        <w:t>պարտականությունը</w:t>
      </w:r>
      <w:r w:rsidRPr="00640568">
        <w:rPr>
          <w:rFonts w:ascii="GHEA Grapalat" w:hAnsi="GHEA Grapalat"/>
          <w:sz w:val="20"/>
          <w:szCs w:val="20"/>
          <w:lang w:val="es-ES"/>
        </w:rPr>
        <w:t xml:space="preserve"> </w:t>
      </w:r>
      <w:r w:rsidRPr="00BA41C0">
        <w:rPr>
          <w:rFonts w:ascii="GHEA Grapalat" w:hAnsi="GHEA Grapalat"/>
          <w:sz w:val="20"/>
          <w:szCs w:val="20"/>
        </w:rPr>
        <w:t>կրում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պատասխանողը</w:t>
      </w:r>
      <w:r w:rsidRPr="00640568">
        <w:rPr>
          <w:rFonts w:ascii="GHEA Grapalat" w:hAnsi="GHEA Grapalat"/>
          <w:sz w:val="20"/>
          <w:szCs w:val="20"/>
          <w:lang w:val="es-ES"/>
        </w:rPr>
        <w:t>:</w:t>
      </w:r>
    </w:p>
    <w:p w14:paraId="387E9B9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18</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Պատասխանողը</w:t>
      </w:r>
      <w:r w:rsidRPr="00640568">
        <w:rPr>
          <w:rFonts w:ascii="GHEA Grapalat" w:hAnsi="GHEA Grapalat"/>
          <w:sz w:val="20"/>
          <w:szCs w:val="20"/>
          <w:lang w:val="es-ES"/>
        </w:rPr>
        <w:t xml:space="preserve"> </w:t>
      </w:r>
      <w:r w:rsidRPr="00BA41C0">
        <w:rPr>
          <w:rFonts w:ascii="GHEA Grapalat" w:hAnsi="GHEA Grapalat"/>
          <w:sz w:val="20"/>
          <w:szCs w:val="20"/>
        </w:rPr>
        <w:t>վիճարկվող</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իրավաչափությունը</w:t>
      </w:r>
      <w:r w:rsidRPr="00640568">
        <w:rPr>
          <w:rFonts w:ascii="GHEA Grapalat" w:hAnsi="GHEA Grapalat"/>
          <w:sz w:val="20"/>
          <w:szCs w:val="20"/>
          <w:lang w:val="es-ES"/>
        </w:rPr>
        <w:t xml:space="preserve"> </w:t>
      </w:r>
      <w:r w:rsidRPr="00BA41C0">
        <w:rPr>
          <w:rFonts w:ascii="GHEA Grapalat" w:hAnsi="GHEA Grapalat"/>
          <w:sz w:val="20"/>
          <w:szCs w:val="20"/>
        </w:rPr>
        <w:t>հիմնավորող</w:t>
      </w:r>
      <w:r w:rsidRPr="00640568">
        <w:rPr>
          <w:rFonts w:ascii="GHEA Grapalat" w:hAnsi="GHEA Grapalat"/>
          <w:sz w:val="20"/>
          <w:szCs w:val="20"/>
          <w:lang w:val="es-ES"/>
        </w:rPr>
        <w:t xml:space="preserve"> </w:t>
      </w:r>
      <w:r w:rsidRPr="00BA41C0">
        <w:rPr>
          <w:rFonts w:ascii="GHEA Grapalat" w:hAnsi="GHEA Grapalat"/>
          <w:sz w:val="20"/>
          <w:szCs w:val="20"/>
        </w:rPr>
        <w:t>ապացույցներ</w:t>
      </w:r>
      <w:r w:rsidRPr="00640568">
        <w:rPr>
          <w:rFonts w:ascii="GHEA Grapalat" w:hAnsi="GHEA Grapalat"/>
          <w:sz w:val="20"/>
          <w:szCs w:val="20"/>
          <w:lang w:val="es-ES"/>
        </w:rPr>
        <w:t xml:space="preserve"> </w:t>
      </w:r>
      <w:r w:rsidRPr="00BA41C0">
        <w:rPr>
          <w:rFonts w:ascii="GHEA Grapalat" w:hAnsi="GHEA Grapalat"/>
          <w:sz w:val="20"/>
          <w:szCs w:val="20"/>
        </w:rPr>
        <w:t>կարող</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ներկայացնել</w:t>
      </w:r>
      <w:r w:rsidRPr="00640568">
        <w:rPr>
          <w:rFonts w:ascii="GHEA Grapalat" w:hAnsi="GHEA Grapalat"/>
          <w:sz w:val="20"/>
          <w:szCs w:val="20"/>
          <w:lang w:val="es-ES"/>
        </w:rPr>
        <w:t xml:space="preserve"> </w:t>
      </w:r>
      <w:r w:rsidRPr="00BA41C0">
        <w:rPr>
          <w:rFonts w:ascii="GHEA Grapalat" w:hAnsi="GHEA Grapalat"/>
          <w:sz w:val="20"/>
          <w:szCs w:val="20"/>
        </w:rPr>
        <w:t>միայն</w:t>
      </w:r>
      <w:r w:rsidRPr="00640568">
        <w:rPr>
          <w:rFonts w:ascii="GHEA Grapalat" w:hAnsi="GHEA Grapalat"/>
          <w:sz w:val="20"/>
          <w:szCs w:val="20"/>
          <w:lang w:val="es-ES"/>
        </w:rPr>
        <w:t xml:space="preserve"> </w:t>
      </w:r>
      <w:r w:rsidRPr="00BA41C0">
        <w:rPr>
          <w:rFonts w:ascii="GHEA Grapalat" w:hAnsi="GHEA Grapalat"/>
          <w:sz w:val="20"/>
          <w:szCs w:val="20"/>
        </w:rPr>
        <w:t>ապացույցները</w:t>
      </w:r>
      <w:r w:rsidRPr="00640568">
        <w:rPr>
          <w:rFonts w:ascii="GHEA Grapalat" w:hAnsi="GHEA Grapalat"/>
          <w:sz w:val="20"/>
          <w:szCs w:val="20"/>
          <w:lang w:val="es-ES"/>
        </w:rPr>
        <w:t xml:space="preserve"> </w:t>
      </w:r>
      <w:r w:rsidRPr="00BA41C0">
        <w:rPr>
          <w:rFonts w:ascii="GHEA Grapalat" w:hAnsi="GHEA Grapalat"/>
          <w:sz w:val="20"/>
          <w:szCs w:val="20"/>
        </w:rPr>
        <w:t>պահանջելու</w:t>
      </w:r>
      <w:r w:rsidRPr="00640568">
        <w:rPr>
          <w:rFonts w:ascii="GHEA Grapalat" w:hAnsi="GHEA Grapalat"/>
          <w:sz w:val="20"/>
          <w:szCs w:val="20"/>
          <w:lang w:val="es-ES"/>
        </w:rPr>
        <w:t xml:space="preserve"> </w:t>
      </w:r>
      <w:r w:rsidRPr="00BA41C0">
        <w:rPr>
          <w:rFonts w:ascii="GHEA Grapalat" w:hAnsi="GHEA Grapalat"/>
          <w:sz w:val="20"/>
          <w:szCs w:val="20"/>
        </w:rPr>
        <w:t>որոշման</w:t>
      </w:r>
      <w:r w:rsidRPr="00640568">
        <w:rPr>
          <w:rFonts w:ascii="GHEA Grapalat" w:hAnsi="GHEA Grapalat"/>
          <w:sz w:val="20"/>
          <w:szCs w:val="20"/>
          <w:lang w:val="es-ES"/>
        </w:rPr>
        <w:t xml:space="preserve"> </w:t>
      </w:r>
      <w:r w:rsidRPr="00BA41C0">
        <w:rPr>
          <w:rFonts w:ascii="GHEA Grapalat" w:hAnsi="GHEA Grapalat"/>
          <w:sz w:val="20"/>
          <w:szCs w:val="20"/>
        </w:rPr>
        <w:t>կատարման</w:t>
      </w:r>
      <w:r w:rsidRPr="00640568">
        <w:rPr>
          <w:rFonts w:ascii="GHEA Grapalat" w:hAnsi="GHEA Grapalat"/>
          <w:sz w:val="20"/>
          <w:szCs w:val="20"/>
          <w:lang w:val="es-ES"/>
        </w:rPr>
        <w:t xml:space="preserve"> </w:t>
      </w:r>
      <w:r w:rsidRPr="00BA41C0">
        <w:rPr>
          <w:rFonts w:ascii="GHEA Grapalat" w:hAnsi="GHEA Grapalat"/>
          <w:sz w:val="20"/>
          <w:szCs w:val="20"/>
        </w:rPr>
        <w:t>ընթացքում</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դեպքերի</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հիմնավորում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ապացույցի</w:t>
      </w:r>
      <w:r w:rsidRPr="00640568">
        <w:rPr>
          <w:rFonts w:ascii="GHEA Grapalat" w:hAnsi="GHEA Grapalat"/>
          <w:sz w:val="20"/>
          <w:szCs w:val="20"/>
          <w:lang w:val="es-ES"/>
        </w:rPr>
        <w:t xml:space="preserve"> </w:t>
      </w:r>
      <w:r w:rsidRPr="00BA41C0">
        <w:rPr>
          <w:rFonts w:ascii="GHEA Grapalat" w:hAnsi="GHEA Grapalat"/>
          <w:sz w:val="20"/>
          <w:szCs w:val="20"/>
        </w:rPr>
        <w:t>ներկայացման</w:t>
      </w:r>
      <w:r w:rsidRPr="00640568">
        <w:rPr>
          <w:rFonts w:ascii="GHEA Grapalat" w:hAnsi="GHEA Grapalat"/>
          <w:sz w:val="20"/>
          <w:szCs w:val="20"/>
          <w:lang w:val="es-ES"/>
        </w:rPr>
        <w:t xml:space="preserve"> </w:t>
      </w:r>
      <w:r w:rsidRPr="00BA41C0">
        <w:rPr>
          <w:rFonts w:ascii="GHEA Grapalat" w:hAnsi="GHEA Grapalat"/>
          <w:sz w:val="20"/>
          <w:szCs w:val="20"/>
        </w:rPr>
        <w:t>անհնարինությունը</w:t>
      </w:r>
      <w:r w:rsidRPr="00640568">
        <w:rPr>
          <w:rFonts w:ascii="GHEA Grapalat" w:hAnsi="GHEA Grapalat"/>
          <w:sz w:val="20"/>
          <w:szCs w:val="20"/>
          <w:lang w:val="es-ES"/>
        </w:rPr>
        <w:t xml:space="preserve"> </w:t>
      </w:r>
      <w:r w:rsidRPr="00BA41C0">
        <w:rPr>
          <w:rFonts w:ascii="GHEA Grapalat" w:hAnsi="GHEA Grapalat"/>
          <w:sz w:val="20"/>
          <w:szCs w:val="20"/>
        </w:rPr>
        <w:t>իրենից</w:t>
      </w:r>
      <w:r w:rsidRPr="00640568">
        <w:rPr>
          <w:rFonts w:ascii="GHEA Grapalat" w:hAnsi="GHEA Grapalat"/>
          <w:sz w:val="20"/>
          <w:szCs w:val="20"/>
          <w:lang w:val="es-ES"/>
        </w:rPr>
        <w:t xml:space="preserve"> </w:t>
      </w:r>
      <w:r w:rsidRPr="00BA41C0">
        <w:rPr>
          <w:rFonts w:ascii="GHEA Grapalat" w:hAnsi="GHEA Grapalat"/>
          <w:sz w:val="20"/>
          <w:szCs w:val="20"/>
        </w:rPr>
        <w:t>անկախ</w:t>
      </w:r>
      <w:r w:rsidRPr="00640568">
        <w:rPr>
          <w:rFonts w:ascii="GHEA Grapalat" w:hAnsi="GHEA Grapalat"/>
          <w:sz w:val="20"/>
          <w:szCs w:val="20"/>
          <w:lang w:val="es-ES"/>
        </w:rPr>
        <w:t xml:space="preserve"> </w:t>
      </w:r>
      <w:r w:rsidRPr="00BA41C0">
        <w:rPr>
          <w:rFonts w:ascii="GHEA Grapalat" w:hAnsi="GHEA Grapalat"/>
          <w:sz w:val="20"/>
          <w:szCs w:val="20"/>
        </w:rPr>
        <w:t>պատճառներով</w:t>
      </w:r>
      <w:r w:rsidRPr="00640568">
        <w:rPr>
          <w:rFonts w:ascii="GHEA Grapalat" w:hAnsi="GHEA Grapalat"/>
          <w:sz w:val="20"/>
          <w:szCs w:val="20"/>
          <w:lang w:val="es-ES"/>
        </w:rPr>
        <w:t>:</w:t>
      </w:r>
    </w:p>
    <w:p w14:paraId="6C25011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proofErr w:type="gramStart"/>
      <w:r w:rsidRPr="00640568">
        <w:rPr>
          <w:rFonts w:ascii="GHEA Grapalat" w:hAnsi="GHEA Grapalat"/>
          <w:sz w:val="20"/>
          <w:szCs w:val="20"/>
          <w:lang w:val="es-ES"/>
        </w:rPr>
        <w:t>19 .</w:t>
      </w:r>
      <w:proofErr w:type="gramEnd"/>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բացառությամբ</w:t>
      </w:r>
      <w:r w:rsidRPr="00640568">
        <w:rPr>
          <w:rFonts w:ascii="GHEA Grapalat" w:hAnsi="GHEA Grapalat"/>
          <w:sz w:val="20"/>
          <w:szCs w:val="20"/>
          <w:lang w:val="es-ES"/>
        </w:rPr>
        <w:t xml:space="preserve"> </w:t>
      </w:r>
      <w:r w:rsidRPr="00BA41C0">
        <w:rPr>
          <w:rFonts w:ascii="GHEA Grapalat" w:hAnsi="GHEA Grapalat"/>
          <w:sz w:val="20"/>
          <w:szCs w:val="20"/>
        </w:rPr>
        <w:t>Օրենքի</w:t>
      </w:r>
      <w:r w:rsidRPr="00640568">
        <w:rPr>
          <w:rFonts w:ascii="GHEA Grapalat" w:hAnsi="GHEA Grapalat"/>
          <w:sz w:val="20"/>
          <w:szCs w:val="20"/>
          <w:lang w:val="es-ES"/>
        </w:rPr>
        <w:t xml:space="preserve"> 6-</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հոդվածի</w:t>
      </w:r>
      <w:r w:rsidRPr="00640568">
        <w:rPr>
          <w:rFonts w:ascii="GHEA Grapalat" w:hAnsi="GHEA Grapalat"/>
          <w:sz w:val="20"/>
          <w:szCs w:val="20"/>
          <w:lang w:val="es-ES"/>
        </w:rPr>
        <w:t xml:space="preserve"> 2-</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մասով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բողոքարկումն</w:t>
      </w:r>
      <w:r w:rsidRPr="00640568">
        <w:rPr>
          <w:rFonts w:ascii="GHEA Grapalat" w:hAnsi="GHEA Grapalat"/>
          <w:sz w:val="20"/>
          <w:szCs w:val="20"/>
          <w:lang w:val="es-ES"/>
        </w:rPr>
        <w:t xml:space="preserve"> </w:t>
      </w:r>
      <w:r w:rsidRPr="00BA41C0">
        <w:rPr>
          <w:rFonts w:ascii="GHEA Grapalat" w:hAnsi="GHEA Grapalat"/>
          <w:sz w:val="20"/>
          <w:szCs w:val="20"/>
        </w:rPr>
        <w:t>ինքնաբերաբար</w:t>
      </w:r>
      <w:r w:rsidRPr="00640568">
        <w:rPr>
          <w:rFonts w:ascii="GHEA Grapalat" w:hAnsi="GHEA Grapalat"/>
          <w:sz w:val="20"/>
          <w:szCs w:val="20"/>
          <w:lang w:val="es-ES"/>
        </w:rPr>
        <w:t xml:space="preserve"> </w:t>
      </w:r>
      <w:r w:rsidRPr="00BA41C0">
        <w:rPr>
          <w:rFonts w:ascii="GHEA Grapalat" w:hAnsi="GHEA Grapalat"/>
          <w:sz w:val="20"/>
          <w:szCs w:val="20"/>
        </w:rPr>
        <w:t>կասեցնում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հրավերի</w:t>
      </w:r>
      <w:r w:rsidRPr="00640568">
        <w:rPr>
          <w:rFonts w:ascii="GHEA Grapalat" w:hAnsi="GHEA Grapalat"/>
          <w:sz w:val="20"/>
          <w:szCs w:val="20"/>
          <w:lang w:val="es-ES"/>
        </w:rPr>
        <w:t xml:space="preserve"> 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r w:rsidRPr="00BA41C0">
        <w:rPr>
          <w:rFonts w:ascii="GHEA Grapalat" w:hAnsi="GHEA Grapalat" w:cs="GHEA Grapalat"/>
          <w:sz w:val="20"/>
          <w:szCs w:val="20"/>
        </w:rPr>
        <w:t>կետով</w:t>
      </w:r>
      <w:r w:rsidRPr="00640568">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որոշումը</w:t>
      </w:r>
      <w:r w:rsidRPr="00640568">
        <w:rPr>
          <w:rFonts w:ascii="GHEA Grapalat" w:hAnsi="GHEA Grapalat"/>
          <w:sz w:val="20"/>
          <w:szCs w:val="20"/>
          <w:lang w:val="es-ES"/>
        </w:rPr>
        <w:t xml:space="preserve"> </w:t>
      </w:r>
      <w:r w:rsidRPr="00BA41C0">
        <w:rPr>
          <w:rFonts w:ascii="GHEA Grapalat" w:hAnsi="GHEA Grapalat"/>
          <w:sz w:val="20"/>
          <w:szCs w:val="20"/>
        </w:rPr>
        <w:t>հրապարակվելու</w:t>
      </w:r>
      <w:r w:rsidRPr="00640568">
        <w:rPr>
          <w:rFonts w:ascii="GHEA Grapalat" w:hAnsi="GHEA Grapalat"/>
          <w:sz w:val="20"/>
          <w:szCs w:val="20"/>
          <w:lang w:val="es-ES"/>
        </w:rPr>
        <w:t xml:space="preserve"> </w:t>
      </w:r>
      <w:r w:rsidRPr="00BA41C0">
        <w:rPr>
          <w:rFonts w:ascii="GHEA Grapalat" w:hAnsi="GHEA Grapalat"/>
          <w:sz w:val="20"/>
          <w:szCs w:val="20"/>
        </w:rPr>
        <w:t>օրվանից</w:t>
      </w:r>
      <w:r w:rsidRPr="00640568">
        <w:rPr>
          <w:rFonts w:ascii="GHEA Grapalat" w:hAnsi="GHEA Grapalat"/>
          <w:sz w:val="20"/>
          <w:szCs w:val="20"/>
          <w:lang w:val="es-ES"/>
        </w:rPr>
        <w:t xml:space="preserve"> </w:t>
      </w:r>
      <w:r w:rsidRPr="00BA41C0">
        <w:rPr>
          <w:rFonts w:ascii="GHEA Grapalat" w:hAnsi="GHEA Grapalat"/>
          <w:sz w:val="20"/>
          <w:szCs w:val="20"/>
        </w:rPr>
        <w:t>մինչև</w:t>
      </w:r>
      <w:r w:rsidRPr="00640568">
        <w:rPr>
          <w:rFonts w:ascii="GHEA Grapalat" w:hAnsi="GHEA Grapalat"/>
          <w:sz w:val="20"/>
          <w:szCs w:val="20"/>
          <w:lang w:val="es-ES"/>
        </w:rPr>
        <w:t xml:space="preserve"> </w:t>
      </w:r>
      <w:r w:rsidRPr="00BA41C0">
        <w:rPr>
          <w:rFonts w:ascii="GHEA Grapalat" w:hAnsi="GHEA Grapalat"/>
          <w:sz w:val="20"/>
          <w:szCs w:val="20"/>
        </w:rPr>
        <w:t>վեճի</w:t>
      </w:r>
      <w:r w:rsidRPr="00640568">
        <w:rPr>
          <w:rFonts w:ascii="GHEA Grapalat" w:hAnsi="GHEA Grapalat"/>
          <w:sz w:val="20"/>
          <w:szCs w:val="20"/>
          <w:lang w:val="es-ES"/>
        </w:rPr>
        <w:t xml:space="preserve"> </w:t>
      </w:r>
      <w:r w:rsidRPr="00BA41C0">
        <w:rPr>
          <w:rFonts w:ascii="GHEA Grapalat" w:hAnsi="GHEA Grapalat"/>
          <w:sz w:val="20"/>
          <w:szCs w:val="20"/>
        </w:rPr>
        <w:t>քննության</w:t>
      </w:r>
      <w:r w:rsidRPr="00640568">
        <w:rPr>
          <w:rFonts w:ascii="GHEA Grapalat" w:hAnsi="GHEA Grapalat"/>
          <w:sz w:val="20"/>
          <w:szCs w:val="20"/>
          <w:lang w:val="es-ES"/>
        </w:rPr>
        <w:t xml:space="preserve"> </w:t>
      </w:r>
      <w:r w:rsidRPr="00BA41C0">
        <w:rPr>
          <w:rFonts w:ascii="GHEA Grapalat" w:hAnsi="GHEA Grapalat"/>
          <w:sz w:val="20"/>
          <w:szCs w:val="20"/>
        </w:rPr>
        <w:t>արդյունքներով</w:t>
      </w:r>
      <w:r w:rsidRPr="00640568">
        <w:rPr>
          <w:rFonts w:ascii="GHEA Grapalat" w:hAnsi="GHEA Grapalat"/>
          <w:sz w:val="20"/>
          <w:szCs w:val="20"/>
          <w:lang w:val="es-ES"/>
        </w:rPr>
        <w:t xml:space="preserve"> </w:t>
      </w:r>
      <w:r w:rsidRPr="00BA41C0">
        <w:rPr>
          <w:rFonts w:ascii="GHEA Grapalat" w:hAnsi="GHEA Grapalat"/>
          <w:sz w:val="20"/>
          <w:szCs w:val="20"/>
        </w:rPr>
        <w:t>առաջին</w:t>
      </w:r>
      <w:r w:rsidRPr="00640568">
        <w:rPr>
          <w:rFonts w:ascii="GHEA Grapalat" w:hAnsi="GHEA Grapalat"/>
          <w:sz w:val="20"/>
          <w:szCs w:val="20"/>
          <w:lang w:val="es-ES"/>
        </w:rPr>
        <w:t xml:space="preserve"> </w:t>
      </w:r>
      <w:r w:rsidRPr="00BA41C0">
        <w:rPr>
          <w:rFonts w:ascii="GHEA Grapalat" w:hAnsi="GHEA Grapalat"/>
          <w:sz w:val="20"/>
          <w:szCs w:val="20"/>
        </w:rPr>
        <w:t>ատյանի</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կայացրած</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ուժի</w:t>
      </w:r>
      <w:r w:rsidRPr="00640568">
        <w:rPr>
          <w:rFonts w:ascii="GHEA Grapalat" w:hAnsi="GHEA Grapalat"/>
          <w:sz w:val="20"/>
          <w:szCs w:val="20"/>
          <w:lang w:val="es-ES"/>
        </w:rPr>
        <w:t xml:space="preserve"> </w:t>
      </w:r>
      <w:r w:rsidRPr="00BA41C0">
        <w:rPr>
          <w:rFonts w:ascii="GHEA Grapalat" w:hAnsi="GHEA Grapalat"/>
          <w:sz w:val="20"/>
          <w:szCs w:val="20"/>
        </w:rPr>
        <w:t>մեջ</w:t>
      </w:r>
      <w:r w:rsidRPr="00640568">
        <w:rPr>
          <w:rFonts w:ascii="GHEA Grapalat" w:hAnsi="GHEA Grapalat"/>
          <w:sz w:val="20"/>
          <w:szCs w:val="20"/>
          <w:lang w:val="es-ES"/>
        </w:rPr>
        <w:t xml:space="preserve"> </w:t>
      </w:r>
      <w:r w:rsidRPr="00BA41C0">
        <w:rPr>
          <w:rFonts w:ascii="GHEA Grapalat" w:hAnsi="GHEA Grapalat"/>
          <w:sz w:val="20"/>
          <w:szCs w:val="20"/>
        </w:rPr>
        <w:t>մտնելու</w:t>
      </w:r>
      <w:r w:rsidRPr="00640568">
        <w:rPr>
          <w:rFonts w:ascii="GHEA Grapalat" w:hAnsi="GHEA Grapalat"/>
          <w:sz w:val="20"/>
          <w:szCs w:val="20"/>
          <w:lang w:val="es-ES"/>
        </w:rPr>
        <w:t xml:space="preserve"> </w:t>
      </w:r>
      <w:r w:rsidRPr="00BA41C0">
        <w:rPr>
          <w:rFonts w:ascii="GHEA Grapalat" w:hAnsi="GHEA Grapalat"/>
          <w:sz w:val="20"/>
          <w:szCs w:val="20"/>
        </w:rPr>
        <w:t>օրը</w:t>
      </w:r>
      <w:r w:rsidRPr="00640568">
        <w:rPr>
          <w:rFonts w:ascii="GHEA Grapalat" w:hAnsi="GHEA Grapalat"/>
          <w:sz w:val="20"/>
          <w:szCs w:val="20"/>
          <w:lang w:val="es-ES"/>
        </w:rPr>
        <w:t>:</w:t>
      </w:r>
    </w:p>
    <w:p w14:paraId="62A7E9DB"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20</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Այն</w:t>
      </w:r>
      <w:r w:rsidRPr="00640568">
        <w:rPr>
          <w:rFonts w:ascii="GHEA Grapalat" w:hAnsi="GHEA Grapalat"/>
          <w:sz w:val="20"/>
          <w:szCs w:val="20"/>
          <w:lang w:val="es-ES"/>
        </w:rPr>
        <w:t xml:space="preserve"> </w:t>
      </w:r>
      <w:r w:rsidRPr="00BA41C0">
        <w:rPr>
          <w:rFonts w:ascii="GHEA Grapalat" w:hAnsi="GHEA Grapalat"/>
          <w:sz w:val="20"/>
          <w:szCs w:val="20"/>
        </w:rPr>
        <w:t>դեպքերում</w:t>
      </w:r>
      <w:r w:rsidRPr="00640568">
        <w:rPr>
          <w:rFonts w:ascii="GHEA Grapalat" w:hAnsi="GHEA Grapalat"/>
          <w:sz w:val="20"/>
          <w:szCs w:val="20"/>
          <w:lang w:val="es-ES"/>
        </w:rPr>
        <w:t xml:space="preserve">, </w:t>
      </w:r>
      <w:r w:rsidRPr="00BA41C0">
        <w:rPr>
          <w:rFonts w:ascii="GHEA Grapalat" w:hAnsi="GHEA Grapalat"/>
          <w:sz w:val="20"/>
          <w:szCs w:val="20"/>
        </w:rPr>
        <w:t>երբ</w:t>
      </w:r>
      <w:r w:rsidRPr="00640568">
        <w:rPr>
          <w:rFonts w:ascii="GHEA Grapalat" w:hAnsi="GHEA Grapalat"/>
          <w:sz w:val="20"/>
          <w:szCs w:val="20"/>
          <w:lang w:val="es-ES"/>
        </w:rPr>
        <w:t xml:space="preserve">, </w:t>
      </w:r>
      <w:r w:rsidRPr="00BA41C0">
        <w:rPr>
          <w:rFonts w:ascii="GHEA Grapalat" w:hAnsi="GHEA Grapalat"/>
          <w:sz w:val="20"/>
          <w:szCs w:val="20"/>
        </w:rPr>
        <w:t>հանրային</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պաշտպանության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ազգային</w:t>
      </w:r>
      <w:r w:rsidRPr="00640568">
        <w:rPr>
          <w:rFonts w:ascii="GHEA Grapalat" w:hAnsi="GHEA Grapalat"/>
          <w:sz w:val="20"/>
          <w:szCs w:val="20"/>
          <w:lang w:val="es-ES"/>
        </w:rPr>
        <w:t xml:space="preserve"> </w:t>
      </w:r>
      <w:r w:rsidRPr="00BA41C0">
        <w:rPr>
          <w:rFonts w:ascii="GHEA Grapalat" w:hAnsi="GHEA Grapalat"/>
          <w:sz w:val="20"/>
          <w:szCs w:val="20"/>
        </w:rPr>
        <w:t>անվտանգության</w:t>
      </w:r>
      <w:r w:rsidRPr="00640568">
        <w:rPr>
          <w:rFonts w:ascii="GHEA Grapalat" w:hAnsi="GHEA Grapalat"/>
          <w:sz w:val="20"/>
          <w:szCs w:val="20"/>
          <w:lang w:val="es-ES"/>
        </w:rPr>
        <w:t xml:space="preserve"> </w:t>
      </w:r>
      <w:r w:rsidRPr="00BA41C0">
        <w:rPr>
          <w:rFonts w:ascii="GHEA Grapalat" w:hAnsi="GHEA Grapalat"/>
          <w:sz w:val="20"/>
          <w:szCs w:val="20"/>
        </w:rPr>
        <w:t>շահերից</w:t>
      </w:r>
      <w:r w:rsidRPr="00640568">
        <w:rPr>
          <w:rFonts w:ascii="GHEA Grapalat" w:hAnsi="GHEA Grapalat"/>
          <w:sz w:val="20"/>
          <w:szCs w:val="20"/>
          <w:lang w:val="es-ES"/>
        </w:rPr>
        <w:t xml:space="preserve"> </w:t>
      </w:r>
      <w:r w:rsidRPr="00BA41C0">
        <w:rPr>
          <w:rFonts w:ascii="GHEA Grapalat" w:hAnsi="GHEA Grapalat"/>
          <w:sz w:val="20"/>
          <w:szCs w:val="20"/>
        </w:rPr>
        <w:t>ելնելով</w:t>
      </w:r>
      <w:r w:rsidRPr="00640568">
        <w:rPr>
          <w:rFonts w:ascii="GHEA Grapalat" w:hAnsi="GHEA Grapalat"/>
          <w:sz w:val="20"/>
          <w:szCs w:val="20"/>
          <w:lang w:val="es-ES"/>
        </w:rPr>
        <w:t xml:space="preserve">, </w:t>
      </w:r>
      <w:r w:rsidRPr="00BA41C0">
        <w:rPr>
          <w:rFonts w:ascii="GHEA Grapalat" w:hAnsi="GHEA Grapalat"/>
          <w:sz w:val="20"/>
          <w:szCs w:val="20"/>
        </w:rPr>
        <w:t>անհրաժեշտ</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շարունակել</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գործընթացը</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Օրենքի</w:t>
      </w:r>
      <w:r w:rsidRPr="00640568">
        <w:rPr>
          <w:rFonts w:ascii="GHEA Grapalat" w:hAnsi="GHEA Grapalat"/>
          <w:sz w:val="20"/>
          <w:szCs w:val="20"/>
          <w:lang w:val="es-ES"/>
        </w:rPr>
        <w:t xml:space="preserve"> 2-</w:t>
      </w:r>
      <w:r w:rsidRPr="00BA41C0">
        <w:rPr>
          <w:rFonts w:ascii="GHEA Grapalat" w:hAnsi="GHEA Grapalat"/>
          <w:sz w:val="20"/>
          <w:szCs w:val="20"/>
        </w:rPr>
        <w:t>րդ</w:t>
      </w:r>
      <w:r w:rsidRPr="00640568">
        <w:rPr>
          <w:rFonts w:ascii="GHEA Grapalat" w:hAnsi="GHEA Grapalat"/>
          <w:sz w:val="20"/>
          <w:szCs w:val="20"/>
          <w:lang w:val="es-ES"/>
        </w:rPr>
        <w:t xml:space="preserve"> </w:t>
      </w:r>
      <w:r w:rsidRPr="00BA41C0">
        <w:rPr>
          <w:rFonts w:ascii="GHEA Grapalat" w:hAnsi="GHEA Grapalat"/>
          <w:sz w:val="20"/>
          <w:szCs w:val="20"/>
        </w:rPr>
        <w:t>հոդվածի</w:t>
      </w:r>
      <w:r w:rsidRPr="00640568">
        <w:rPr>
          <w:rFonts w:ascii="GHEA Grapalat" w:hAnsi="GHEA Grapalat"/>
          <w:sz w:val="20"/>
          <w:szCs w:val="20"/>
          <w:lang w:val="es-ES"/>
        </w:rPr>
        <w:t xml:space="preserve"> 1-</w:t>
      </w:r>
      <w:r w:rsidRPr="00BA41C0">
        <w:rPr>
          <w:rFonts w:ascii="GHEA Grapalat" w:hAnsi="GHEA Grapalat"/>
          <w:sz w:val="20"/>
          <w:szCs w:val="20"/>
        </w:rPr>
        <w:t>ին</w:t>
      </w:r>
      <w:r w:rsidRPr="00640568">
        <w:rPr>
          <w:rFonts w:ascii="GHEA Grapalat" w:hAnsi="GHEA Grapalat"/>
          <w:sz w:val="20"/>
          <w:szCs w:val="20"/>
          <w:lang w:val="es-ES"/>
        </w:rPr>
        <w:t xml:space="preserve"> </w:t>
      </w:r>
      <w:r w:rsidRPr="00BA41C0">
        <w:rPr>
          <w:rFonts w:ascii="GHEA Grapalat" w:hAnsi="GHEA Grapalat"/>
          <w:sz w:val="20"/>
          <w:szCs w:val="20"/>
        </w:rPr>
        <w:t>մասով</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մարմինների</w:t>
      </w:r>
      <w:r w:rsidRPr="00640568">
        <w:rPr>
          <w:rFonts w:ascii="GHEA Grapalat" w:hAnsi="GHEA Grapalat"/>
          <w:sz w:val="20"/>
          <w:szCs w:val="20"/>
          <w:lang w:val="es-ES"/>
        </w:rPr>
        <w:t xml:space="preserve"> </w:t>
      </w:r>
      <w:r w:rsidRPr="00BA41C0">
        <w:rPr>
          <w:rFonts w:ascii="GHEA Grapalat" w:hAnsi="GHEA Grapalat"/>
          <w:sz w:val="20"/>
          <w:szCs w:val="20"/>
        </w:rPr>
        <w:t>ղեկավարների</w:t>
      </w:r>
      <w:r w:rsidRPr="00640568">
        <w:rPr>
          <w:rFonts w:ascii="GHEA Grapalat" w:hAnsi="GHEA Grapalat"/>
          <w:sz w:val="20"/>
          <w:szCs w:val="20"/>
          <w:lang w:val="es-ES"/>
        </w:rPr>
        <w:t xml:space="preserve">, </w:t>
      </w:r>
      <w:r w:rsidRPr="00BA41C0">
        <w:rPr>
          <w:rFonts w:ascii="GHEA Grapalat" w:hAnsi="GHEA Grapalat"/>
          <w:sz w:val="20"/>
          <w:szCs w:val="20"/>
        </w:rPr>
        <w:t>իսկ</w:t>
      </w:r>
      <w:r w:rsidRPr="00640568">
        <w:rPr>
          <w:rFonts w:ascii="GHEA Grapalat" w:hAnsi="GHEA Grapalat"/>
          <w:sz w:val="20"/>
          <w:szCs w:val="20"/>
          <w:lang w:val="es-ES"/>
        </w:rPr>
        <w:t xml:space="preserve"> </w:t>
      </w:r>
      <w:r w:rsidRPr="00BA41C0">
        <w:rPr>
          <w:rFonts w:ascii="GHEA Grapalat" w:hAnsi="GHEA Grapalat"/>
          <w:sz w:val="20"/>
          <w:szCs w:val="20"/>
        </w:rPr>
        <w:t>իրավաբանական</w:t>
      </w:r>
      <w:r w:rsidRPr="00640568">
        <w:rPr>
          <w:rFonts w:ascii="GHEA Grapalat" w:hAnsi="GHEA Grapalat"/>
          <w:sz w:val="20"/>
          <w:szCs w:val="20"/>
          <w:lang w:val="es-ES"/>
        </w:rPr>
        <w:t xml:space="preserve"> </w:t>
      </w:r>
      <w:r w:rsidRPr="00BA41C0">
        <w:rPr>
          <w:rFonts w:ascii="GHEA Grapalat" w:hAnsi="GHEA Grapalat"/>
          <w:sz w:val="20"/>
          <w:szCs w:val="20"/>
        </w:rPr>
        <w:t>անձանց</w:t>
      </w:r>
      <w:r w:rsidRPr="00640568">
        <w:rPr>
          <w:rFonts w:ascii="GHEA Grapalat" w:hAnsi="GHEA Grapalat"/>
          <w:sz w:val="20"/>
          <w:szCs w:val="20"/>
          <w:lang w:val="es-ES"/>
        </w:rPr>
        <w:t xml:space="preserve"> </w:t>
      </w:r>
      <w:r w:rsidRPr="00BA41C0">
        <w:rPr>
          <w:rFonts w:ascii="GHEA Grapalat" w:hAnsi="GHEA Grapalat"/>
          <w:sz w:val="20"/>
          <w:szCs w:val="20"/>
        </w:rPr>
        <w:t>դեպքում</w:t>
      </w:r>
      <w:r w:rsidRPr="00640568">
        <w:rPr>
          <w:rFonts w:ascii="GHEA Grapalat" w:hAnsi="GHEA Grapalat"/>
          <w:sz w:val="20"/>
          <w:szCs w:val="20"/>
          <w:lang w:val="es-ES"/>
        </w:rPr>
        <w:t xml:space="preserve"> </w:t>
      </w:r>
      <w:r w:rsidRPr="00BA41C0">
        <w:rPr>
          <w:rFonts w:ascii="GHEA Grapalat" w:hAnsi="GHEA Grapalat"/>
          <w:sz w:val="20"/>
          <w:szCs w:val="20"/>
        </w:rPr>
        <w:t>գործադիր</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ղեկավարի</w:t>
      </w:r>
      <w:r w:rsidRPr="00640568">
        <w:rPr>
          <w:rFonts w:ascii="GHEA Grapalat" w:hAnsi="GHEA Grapalat"/>
          <w:sz w:val="20"/>
          <w:szCs w:val="20"/>
          <w:lang w:val="es-ES"/>
        </w:rPr>
        <w:t xml:space="preserve"> </w:t>
      </w:r>
      <w:r w:rsidRPr="00BA41C0">
        <w:rPr>
          <w:rFonts w:ascii="GHEA Grapalat" w:hAnsi="GHEA Grapalat"/>
          <w:sz w:val="20"/>
          <w:szCs w:val="20"/>
        </w:rPr>
        <w:t>գրավոր</w:t>
      </w:r>
      <w:r w:rsidRPr="00640568">
        <w:rPr>
          <w:rFonts w:ascii="GHEA Grapalat" w:hAnsi="GHEA Grapalat"/>
          <w:sz w:val="20"/>
          <w:szCs w:val="20"/>
          <w:lang w:val="es-ES"/>
        </w:rPr>
        <w:t xml:space="preserve"> </w:t>
      </w:r>
      <w:r w:rsidRPr="00BA41C0">
        <w:rPr>
          <w:rFonts w:ascii="GHEA Grapalat" w:hAnsi="GHEA Grapalat"/>
          <w:sz w:val="20"/>
          <w:szCs w:val="20"/>
        </w:rPr>
        <w:t>միջնորդության</w:t>
      </w:r>
      <w:r w:rsidRPr="00640568">
        <w:rPr>
          <w:rFonts w:ascii="GHEA Grapalat" w:hAnsi="GHEA Grapalat"/>
          <w:sz w:val="20"/>
          <w:szCs w:val="20"/>
          <w:lang w:val="es-ES"/>
        </w:rPr>
        <w:t xml:space="preserve"> </w:t>
      </w:r>
      <w:r w:rsidRPr="00BA41C0">
        <w:rPr>
          <w:rFonts w:ascii="GHEA Grapalat" w:hAnsi="GHEA Grapalat"/>
          <w:sz w:val="20"/>
          <w:szCs w:val="20"/>
        </w:rPr>
        <w:t>հիման</w:t>
      </w:r>
      <w:r w:rsidRPr="00640568">
        <w:rPr>
          <w:rFonts w:ascii="GHEA Grapalat" w:hAnsi="GHEA Grapalat"/>
          <w:sz w:val="20"/>
          <w:szCs w:val="20"/>
          <w:lang w:val="es-ES"/>
        </w:rPr>
        <w:t xml:space="preserve"> </w:t>
      </w:r>
      <w:r w:rsidRPr="00BA41C0">
        <w:rPr>
          <w:rFonts w:ascii="GHEA Grapalat" w:hAnsi="GHEA Grapalat"/>
          <w:sz w:val="20"/>
          <w:szCs w:val="20"/>
        </w:rPr>
        <w:t>վրա</w:t>
      </w:r>
      <w:r w:rsidRPr="00640568">
        <w:rPr>
          <w:rFonts w:ascii="GHEA Grapalat" w:hAnsi="GHEA Grapalat"/>
          <w:sz w:val="20"/>
          <w:szCs w:val="20"/>
          <w:lang w:val="es-ES"/>
        </w:rPr>
        <w:t xml:space="preserve"> </w:t>
      </w:r>
      <w:r w:rsidRPr="00BA41C0">
        <w:rPr>
          <w:rFonts w:ascii="GHEA Grapalat" w:hAnsi="GHEA Grapalat"/>
          <w:sz w:val="20"/>
          <w:szCs w:val="20"/>
        </w:rPr>
        <w:t>կայացնում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գնման</w:t>
      </w:r>
      <w:r w:rsidRPr="00640568">
        <w:rPr>
          <w:rFonts w:ascii="GHEA Grapalat" w:hAnsi="GHEA Grapalat"/>
          <w:sz w:val="20"/>
          <w:szCs w:val="20"/>
          <w:lang w:val="es-ES"/>
        </w:rPr>
        <w:t xml:space="preserve"> </w:t>
      </w:r>
      <w:r w:rsidRPr="00BA41C0">
        <w:rPr>
          <w:rFonts w:ascii="GHEA Grapalat" w:hAnsi="GHEA Grapalat"/>
          <w:sz w:val="20"/>
          <w:szCs w:val="20"/>
        </w:rPr>
        <w:t>գործընթացի</w:t>
      </w:r>
      <w:r w:rsidRPr="00640568">
        <w:rPr>
          <w:rFonts w:ascii="GHEA Grapalat" w:hAnsi="GHEA Grapalat"/>
          <w:sz w:val="20"/>
          <w:szCs w:val="20"/>
          <w:lang w:val="es-ES"/>
        </w:rPr>
        <w:t xml:space="preserve"> </w:t>
      </w:r>
      <w:r w:rsidRPr="00BA41C0">
        <w:rPr>
          <w:rFonts w:ascii="GHEA Grapalat" w:hAnsi="GHEA Grapalat"/>
          <w:sz w:val="20"/>
          <w:szCs w:val="20"/>
        </w:rPr>
        <w:t>կասեցումը</w:t>
      </w:r>
      <w:r w:rsidRPr="00640568">
        <w:rPr>
          <w:rFonts w:ascii="GHEA Grapalat" w:hAnsi="GHEA Grapalat"/>
          <w:sz w:val="20"/>
          <w:szCs w:val="20"/>
          <w:lang w:val="es-ES"/>
        </w:rPr>
        <w:t xml:space="preserve"> </w:t>
      </w:r>
      <w:r w:rsidRPr="00BA41C0">
        <w:rPr>
          <w:rFonts w:ascii="GHEA Grapalat" w:hAnsi="GHEA Grapalat"/>
          <w:sz w:val="20"/>
          <w:szCs w:val="20"/>
        </w:rPr>
        <w:t>վերացնելու</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որոշում</w:t>
      </w:r>
      <w:r w:rsidRPr="00640568">
        <w:rPr>
          <w:rFonts w:ascii="GHEA Grapalat" w:hAnsi="GHEA Grapalat"/>
          <w:sz w:val="20"/>
          <w:szCs w:val="20"/>
          <w:lang w:val="es-ES"/>
        </w:rPr>
        <w:t xml:space="preserve">: </w:t>
      </w:r>
      <w:r w:rsidRPr="00BA41C0">
        <w:rPr>
          <w:rFonts w:ascii="GHEA Grapalat" w:hAnsi="GHEA Grapalat"/>
          <w:sz w:val="20"/>
          <w:szCs w:val="20"/>
        </w:rPr>
        <w:t>Դատարանը</w:t>
      </w:r>
      <w:r w:rsidRPr="00640568">
        <w:rPr>
          <w:rFonts w:ascii="GHEA Grapalat" w:hAnsi="GHEA Grapalat"/>
          <w:sz w:val="20"/>
          <w:szCs w:val="20"/>
          <w:lang w:val="es-ES"/>
        </w:rPr>
        <w:t xml:space="preserve"> </w:t>
      </w:r>
      <w:r w:rsidRPr="00BA41C0">
        <w:rPr>
          <w:rFonts w:ascii="GHEA Grapalat" w:hAnsi="GHEA Grapalat"/>
          <w:sz w:val="20"/>
          <w:szCs w:val="20"/>
        </w:rPr>
        <w:t>սույն</w:t>
      </w:r>
      <w:r w:rsidRPr="00640568">
        <w:rPr>
          <w:rFonts w:ascii="GHEA Grapalat" w:hAnsi="GHEA Grapalat"/>
          <w:sz w:val="20"/>
          <w:szCs w:val="20"/>
          <w:lang w:val="es-ES"/>
        </w:rPr>
        <w:t xml:space="preserve"> </w:t>
      </w:r>
      <w:r w:rsidRPr="00BA41C0">
        <w:rPr>
          <w:rFonts w:ascii="GHEA Grapalat" w:hAnsi="GHEA Grapalat"/>
          <w:sz w:val="20"/>
          <w:szCs w:val="20"/>
        </w:rPr>
        <w:t>կետով</w:t>
      </w:r>
      <w:r w:rsidRPr="00640568">
        <w:rPr>
          <w:rFonts w:ascii="GHEA Grapalat" w:hAnsi="GHEA Grapalat"/>
          <w:sz w:val="20"/>
          <w:szCs w:val="20"/>
          <w:lang w:val="es-ES"/>
        </w:rPr>
        <w:t xml:space="preserve"> </w:t>
      </w:r>
      <w:r w:rsidRPr="00BA41C0">
        <w:rPr>
          <w:rFonts w:ascii="GHEA Grapalat" w:hAnsi="GHEA Grapalat"/>
          <w:sz w:val="20"/>
          <w:szCs w:val="20"/>
        </w:rPr>
        <w:t>նախատեսված</w:t>
      </w:r>
      <w:r w:rsidRPr="00640568">
        <w:rPr>
          <w:rFonts w:ascii="GHEA Grapalat" w:hAnsi="GHEA Grapalat"/>
          <w:sz w:val="20"/>
          <w:szCs w:val="20"/>
          <w:lang w:val="es-ES"/>
        </w:rPr>
        <w:t xml:space="preserve"> </w:t>
      </w:r>
      <w:r w:rsidRPr="00BA41C0">
        <w:rPr>
          <w:rFonts w:ascii="GHEA Grapalat" w:hAnsi="GHEA Grapalat"/>
          <w:sz w:val="20"/>
          <w:szCs w:val="20"/>
        </w:rPr>
        <w:t>որոշումը</w:t>
      </w:r>
      <w:r w:rsidRPr="00640568">
        <w:rPr>
          <w:rFonts w:ascii="GHEA Grapalat" w:hAnsi="GHEA Grapalat"/>
          <w:sz w:val="20"/>
          <w:szCs w:val="20"/>
          <w:lang w:val="es-ES"/>
        </w:rPr>
        <w:t xml:space="preserve"> </w:t>
      </w:r>
      <w:r w:rsidRPr="00BA41C0">
        <w:rPr>
          <w:rFonts w:ascii="GHEA Grapalat" w:hAnsi="GHEA Grapalat"/>
          <w:sz w:val="20"/>
          <w:szCs w:val="20"/>
        </w:rPr>
        <w:t>դրա</w:t>
      </w:r>
      <w:r w:rsidRPr="00640568">
        <w:rPr>
          <w:rFonts w:ascii="GHEA Grapalat" w:hAnsi="GHEA Grapalat"/>
          <w:sz w:val="20"/>
          <w:szCs w:val="20"/>
          <w:lang w:val="es-ES"/>
        </w:rPr>
        <w:t xml:space="preserve"> </w:t>
      </w:r>
      <w:r w:rsidRPr="00BA41C0">
        <w:rPr>
          <w:rFonts w:ascii="GHEA Grapalat" w:hAnsi="GHEA Grapalat"/>
          <w:sz w:val="20"/>
          <w:szCs w:val="20"/>
        </w:rPr>
        <w:t>կայացման</w:t>
      </w:r>
      <w:r w:rsidRPr="00640568">
        <w:rPr>
          <w:rFonts w:ascii="GHEA Grapalat" w:hAnsi="GHEA Grapalat"/>
          <w:sz w:val="20"/>
          <w:szCs w:val="20"/>
          <w:lang w:val="es-ES"/>
        </w:rPr>
        <w:t xml:space="preserve"> </w:t>
      </w:r>
      <w:r w:rsidRPr="00BA41C0">
        <w:rPr>
          <w:rFonts w:ascii="GHEA Grapalat" w:hAnsi="GHEA Grapalat"/>
          <w:sz w:val="20"/>
          <w:szCs w:val="20"/>
        </w:rPr>
        <w:t>օրն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ուղարկում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lastRenderedPageBreak/>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մարմինն</w:t>
      </w:r>
      <w:r w:rsidRPr="00640568">
        <w:rPr>
          <w:rFonts w:ascii="GHEA Grapalat" w:hAnsi="GHEA Grapalat"/>
          <w:sz w:val="20"/>
          <w:szCs w:val="20"/>
          <w:lang w:val="es-ES"/>
        </w:rPr>
        <w:t xml:space="preserve"> </w:t>
      </w:r>
      <w:r w:rsidRPr="00BA41C0">
        <w:rPr>
          <w:rFonts w:ascii="GHEA Grapalat" w:hAnsi="GHEA Grapalat"/>
          <w:sz w:val="20"/>
          <w:szCs w:val="20"/>
        </w:rPr>
        <w:t>այդ</w:t>
      </w:r>
      <w:r w:rsidRPr="00640568">
        <w:rPr>
          <w:rFonts w:ascii="GHEA Grapalat" w:hAnsi="GHEA Grapalat"/>
          <w:sz w:val="20"/>
          <w:szCs w:val="20"/>
          <w:lang w:val="es-ES"/>
        </w:rPr>
        <w:t xml:space="preserve"> </w:t>
      </w:r>
      <w:r w:rsidRPr="00BA41C0">
        <w:rPr>
          <w:rFonts w:ascii="GHEA Grapalat" w:hAnsi="GHEA Grapalat"/>
          <w:sz w:val="20"/>
          <w:szCs w:val="20"/>
        </w:rPr>
        <w:t>որոշումն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w:t>
      </w:r>
    </w:p>
    <w:p w14:paraId="5EC3656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sz w:val="20"/>
          <w:szCs w:val="20"/>
        </w:rPr>
        <w:t>հետ</w:t>
      </w:r>
      <w:r w:rsidRPr="00640568">
        <w:rPr>
          <w:rFonts w:ascii="GHEA Grapalat" w:hAnsi="GHEA Grapalat"/>
          <w:sz w:val="20"/>
          <w:szCs w:val="20"/>
          <w:lang w:val="es-ES"/>
        </w:rPr>
        <w:t xml:space="preserve"> </w:t>
      </w:r>
      <w:r w:rsidRPr="00BA41C0">
        <w:rPr>
          <w:rFonts w:ascii="GHEA Grapalat" w:hAnsi="GHEA Grapalat"/>
          <w:sz w:val="20"/>
          <w:szCs w:val="20"/>
        </w:rPr>
        <w:t>կապված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ուժի</w:t>
      </w:r>
      <w:r w:rsidRPr="00640568">
        <w:rPr>
          <w:rFonts w:ascii="GHEA Grapalat" w:hAnsi="GHEA Grapalat"/>
          <w:sz w:val="20"/>
          <w:szCs w:val="20"/>
          <w:lang w:val="es-ES"/>
        </w:rPr>
        <w:t xml:space="preserve"> </w:t>
      </w:r>
      <w:r w:rsidRPr="00BA41C0">
        <w:rPr>
          <w:rFonts w:ascii="GHEA Grapalat" w:hAnsi="GHEA Grapalat"/>
          <w:sz w:val="20"/>
          <w:szCs w:val="20"/>
        </w:rPr>
        <w:t>մեջ</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մտնում</w:t>
      </w:r>
      <w:r w:rsidRPr="00640568">
        <w:rPr>
          <w:rFonts w:ascii="GHEA Grapalat" w:hAnsi="GHEA Grapalat"/>
          <w:sz w:val="20"/>
          <w:szCs w:val="20"/>
          <w:lang w:val="es-ES"/>
        </w:rPr>
        <w:t xml:space="preserve"> </w:t>
      </w:r>
      <w:r w:rsidRPr="00BA41C0">
        <w:rPr>
          <w:rFonts w:ascii="GHEA Grapalat" w:hAnsi="GHEA Grapalat"/>
          <w:sz w:val="20"/>
          <w:szCs w:val="20"/>
        </w:rPr>
        <w:t>հրապարակման</w:t>
      </w:r>
      <w:r w:rsidRPr="00640568">
        <w:rPr>
          <w:rFonts w:ascii="GHEA Grapalat" w:hAnsi="GHEA Grapalat"/>
          <w:sz w:val="20"/>
          <w:szCs w:val="20"/>
          <w:lang w:val="es-ES"/>
        </w:rPr>
        <w:t xml:space="preserve"> </w:t>
      </w:r>
      <w:r w:rsidRPr="00BA41C0">
        <w:rPr>
          <w:rFonts w:ascii="GHEA Grapalat" w:hAnsi="GHEA Grapalat"/>
          <w:sz w:val="20"/>
          <w:szCs w:val="20"/>
        </w:rPr>
        <w:t>պահից</w:t>
      </w:r>
      <w:r w:rsidRPr="00640568">
        <w:rPr>
          <w:rFonts w:ascii="GHEA Grapalat" w:hAnsi="GHEA Grapalat"/>
          <w:sz w:val="20"/>
          <w:szCs w:val="20"/>
          <w:lang w:val="es-ES"/>
        </w:rPr>
        <w:t>:</w:t>
      </w:r>
    </w:p>
    <w:p w14:paraId="09150685"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12.22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sz w:val="20"/>
          <w:szCs w:val="20"/>
        </w:rPr>
        <w:t>Պատվիրատուի</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գնահատող</w:t>
      </w:r>
      <w:r w:rsidRPr="00640568">
        <w:rPr>
          <w:rFonts w:ascii="GHEA Grapalat" w:hAnsi="GHEA Grapalat"/>
          <w:sz w:val="20"/>
          <w:szCs w:val="20"/>
          <w:lang w:val="es-ES"/>
        </w:rPr>
        <w:t xml:space="preserve"> </w:t>
      </w:r>
      <w:r w:rsidRPr="00BA41C0">
        <w:rPr>
          <w:rFonts w:ascii="GHEA Grapalat" w:hAnsi="GHEA Grapalat"/>
          <w:sz w:val="20"/>
          <w:szCs w:val="20"/>
        </w:rPr>
        <w:t>հանձնաժողովի</w:t>
      </w:r>
      <w:r w:rsidRPr="00640568">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640568">
        <w:rPr>
          <w:rFonts w:ascii="GHEA Grapalat" w:hAnsi="GHEA Grapalat"/>
          <w:sz w:val="20"/>
          <w:szCs w:val="20"/>
          <w:lang w:val="es-ES"/>
        </w:rPr>
        <w:t xml:space="preserve"> (</w:t>
      </w:r>
      <w:r w:rsidRPr="00BA41C0">
        <w:rPr>
          <w:rFonts w:ascii="GHEA Grapalat" w:hAnsi="GHEA Grapalat"/>
          <w:sz w:val="20"/>
          <w:szCs w:val="20"/>
        </w:rPr>
        <w:t>անգործության</w:t>
      </w:r>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r w:rsidRPr="00BA41C0">
        <w:rPr>
          <w:rFonts w:ascii="GHEA Grapalat" w:hAnsi="GHEA Grapalat"/>
          <w:sz w:val="20"/>
          <w:szCs w:val="20"/>
        </w:rPr>
        <w:t>որոշումների</w:t>
      </w:r>
      <w:r w:rsidRPr="00640568">
        <w:rPr>
          <w:rFonts w:ascii="GHEA Grapalat" w:hAnsi="GHEA Grapalat"/>
          <w:sz w:val="20"/>
          <w:szCs w:val="20"/>
          <w:lang w:val="es-ES"/>
        </w:rPr>
        <w:t xml:space="preserve"> </w:t>
      </w:r>
      <w:r w:rsidRPr="00BA41C0">
        <w:rPr>
          <w:rFonts w:ascii="GHEA Grapalat" w:hAnsi="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sz w:val="20"/>
          <w:szCs w:val="20"/>
        </w:rPr>
        <w:t>հետ</w:t>
      </w:r>
      <w:r w:rsidRPr="00640568">
        <w:rPr>
          <w:rFonts w:ascii="GHEA Grapalat" w:hAnsi="GHEA Grapalat"/>
          <w:sz w:val="20"/>
          <w:szCs w:val="20"/>
          <w:lang w:val="es-ES"/>
        </w:rPr>
        <w:t xml:space="preserve"> </w:t>
      </w:r>
      <w:r w:rsidRPr="00BA41C0">
        <w:rPr>
          <w:rFonts w:ascii="GHEA Grapalat" w:hAnsi="GHEA Grapalat"/>
          <w:sz w:val="20"/>
          <w:szCs w:val="20"/>
        </w:rPr>
        <w:t>կապված</w:t>
      </w:r>
      <w:r w:rsidRPr="00640568">
        <w:rPr>
          <w:rFonts w:ascii="GHEA Grapalat" w:hAnsi="GHEA Grapalat"/>
          <w:sz w:val="20"/>
          <w:szCs w:val="20"/>
          <w:lang w:val="es-ES"/>
        </w:rPr>
        <w:t xml:space="preserve"> </w:t>
      </w:r>
      <w:r w:rsidRPr="00BA41C0">
        <w:rPr>
          <w:rFonts w:ascii="GHEA Grapalat" w:hAnsi="GHEA Grapalat"/>
          <w:sz w:val="20"/>
          <w:szCs w:val="20"/>
        </w:rPr>
        <w:t>վեճերով</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վճռի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մասը</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ակտը</w:t>
      </w:r>
      <w:r w:rsidRPr="00640568">
        <w:rPr>
          <w:rFonts w:ascii="GHEA Grapalat" w:hAnsi="GHEA Grapalat"/>
          <w:sz w:val="20"/>
          <w:szCs w:val="20"/>
          <w:lang w:val="es-ES"/>
        </w:rPr>
        <w:t xml:space="preserve"> </w:t>
      </w:r>
      <w:r w:rsidRPr="00BA41C0">
        <w:rPr>
          <w:rFonts w:ascii="GHEA Grapalat" w:hAnsi="GHEA Grapalat"/>
          <w:sz w:val="20"/>
          <w:szCs w:val="20"/>
        </w:rPr>
        <w:t>դրա</w:t>
      </w:r>
      <w:r w:rsidRPr="00640568">
        <w:rPr>
          <w:rFonts w:ascii="GHEA Grapalat" w:hAnsi="GHEA Grapalat"/>
          <w:sz w:val="20"/>
          <w:szCs w:val="20"/>
          <w:lang w:val="es-ES"/>
        </w:rPr>
        <w:t xml:space="preserve"> </w:t>
      </w:r>
      <w:r w:rsidRPr="00BA41C0">
        <w:rPr>
          <w:rFonts w:ascii="GHEA Grapalat" w:hAnsi="GHEA Grapalat"/>
          <w:sz w:val="20"/>
          <w:szCs w:val="20"/>
        </w:rPr>
        <w:t>հրապարակման</w:t>
      </w:r>
      <w:r w:rsidRPr="00640568">
        <w:rPr>
          <w:rFonts w:ascii="GHEA Grapalat" w:hAnsi="GHEA Grapalat"/>
          <w:sz w:val="20"/>
          <w:szCs w:val="20"/>
          <w:lang w:val="es-ES"/>
        </w:rPr>
        <w:t xml:space="preserve"> </w:t>
      </w:r>
      <w:r w:rsidRPr="00BA41C0">
        <w:rPr>
          <w:rFonts w:ascii="GHEA Grapalat" w:hAnsi="GHEA Grapalat"/>
          <w:sz w:val="20"/>
          <w:szCs w:val="20"/>
        </w:rPr>
        <w:t>օրն</w:t>
      </w:r>
      <w:r w:rsidRPr="00640568">
        <w:rPr>
          <w:rFonts w:ascii="GHEA Grapalat" w:hAnsi="GHEA Grapalat"/>
          <w:sz w:val="20"/>
          <w:szCs w:val="20"/>
          <w:lang w:val="es-ES"/>
        </w:rPr>
        <w:t xml:space="preserve"> </w:t>
      </w:r>
      <w:r w:rsidRPr="00BA41C0">
        <w:rPr>
          <w:rFonts w:ascii="GHEA Grapalat" w:hAnsi="GHEA Grapalat"/>
          <w:sz w:val="20"/>
          <w:szCs w:val="20"/>
        </w:rPr>
        <w:t>ուղարկվում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մարմնի</w:t>
      </w:r>
      <w:r w:rsidRPr="00640568">
        <w:rPr>
          <w:rFonts w:ascii="GHEA Grapalat" w:hAnsi="GHEA Grapalat"/>
          <w:sz w:val="20"/>
          <w:szCs w:val="20"/>
          <w:lang w:val="es-ES"/>
        </w:rPr>
        <w:t xml:space="preserve"> </w:t>
      </w:r>
      <w:r w:rsidRPr="00BA41C0">
        <w:rPr>
          <w:rFonts w:ascii="GHEA Grapalat" w:hAnsi="GHEA Grapalat"/>
          <w:sz w:val="20"/>
          <w:szCs w:val="20"/>
        </w:rPr>
        <w:t>պաշտոնական</w:t>
      </w:r>
      <w:r w:rsidRPr="00640568">
        <w:rPr>
          <w:rFonts w:ascii="GHEA Grapalat" w:hAnsi="GHEA Grapalat"/>
          <w:sz w:val="20"/>
          <w:szCs w:val="20"/>
          <w:lang w:val="es-ES"/>
        </w:rPr>
        <w:t xml:space="preserve"> </w:t>
      </w:r>
      <w:r w:rsidRPr="00BA41C0">
        <w:rPr>
          <w:rFonts w:ascii="GHEA Grapalat" w:hAnsi="GHEA Grapalat"/>
          <w:sz w:val="20"/>
          <w:szCs w:val="20"/>
        </w:rPr>
        <w:t>էլեկտրոնային</w:t>
      </w:r>
      <w:r w:rsidRPr="00640568">
        <w:rPr>
          <w:rFonts w:ascii="GHEA Grapalat" w:hAnsi="GHEA Grapalat"/>
          <w:sz w:val="20"/>
          <w:szCs w:val="20"/>
          <w:lang w:val="es-ES"/>
        </w:rPr>
        <w:t xml:space="preserve"> </w:t>
      </w:r>
      <w:r w:rsidRPr="00BA41C0">
        <w:rPr>
          <w:rFonts w:ascii="GHEA Grapalat" w:hAnsi="GHEA Grapalat"/>
          <w:sz w:val="20"/>
          <w:szCs w:val="20"/>
        </w:rPr>
        <w:t>փոստի</w:t>
      </w:r>
      <w:r w:rsidRPr="00640568">
        <w:rPr>
          <w:rFonts w:ascii="GHEA Grapalat" w:hAnsi="GHEA Grapalat"/>
          <w:sz w:val="20"/>
          <w:szCs w:val="20"/>
          <w:lang w:val="es-ES"/>
        </w:rPr>
        <w:t xml:space="preserve"> </w:t>
      </w:r>
      <w:r w:rsidRPr="00BA41C0">
        <w:rPr>
          <w:rFonts w:ascii="GHEA Grapalat" w:hAnsi="GHEA Grapalat"/>
          <w:sz w:val="20"/>
          <w:szCs w:val="20"/>
        </w:rPr>
        <w:t>հասցեին</w:t>
      </w:r>
      <w:r w:rsidRPr="00640568">
        <w:rPr>
          <w:rFonts w:ascii="GHEA Grapalat" w:hAnsi="GHEA Grapalat"/>
          <w:sz w:val="20"/>
          <w:szCs w:val="20"/>
          <w:lang w:val="es-ES"/>
        </w:rPr>
        <w:t xml:space="preserve">: </w:t>
      </w:r>
      <w:r w:rsidRPr="00BA41C0">
        <w:rPr>
          <w:rFonts w:ascii="GHEA Grapalat" w:hAnsi="GHEA Grapalat"/>
          <w:sz w:val="20"/>
          <w:szCs w:val="20"/>
        </w:rPr>
        <w:t>Լիազորված</w:t>
      </w:r>
      <w:r w:rsidRPr="00640568">
        <w:rPr>
          <w:rFonts w:ascii="GHEA Grapalat" w:hAnsi="GHEA Grapalat"/>
          <w:sz w:val="20"/>
          <w:szCs w:val="20"/>
          <w:lang w:val="es-ES"/>
        </w:rPr>
        <w:t xml:space="preserve"> </w:t>
      </w:r>
      <w:r w:rsidRPr="00BA41C0">
        <w:rPr>
          <w:rFonts w:ascii="GHEA Grapalat" w:hAnsi="GHEA Grapalat"/>
          <w:sz w:val="20"/>
          <w:szCs w:val="20"/>
        </w:rPr>
        <w:t>մարմինը</w:t>
      </w:r>
      <w:r w:rsidRPr="00640568">
        <w:rPr>
          <w:rFonts w:ascii="GHEA Grapalat" w:hAnsi="GHEA Grapalat"/>
          <w:sz w:val="20"/>
          <w:szCs w:val="20"/>
          <w:lang w:val="es-ES"/>
        </w:rPr>
        <w:t xml:space="preserve"> </w:t>
      </w:r>
      <w:r w:rsidRPr="00BA41C0">
        <w:rPr>
          <w:rFonts w:ascii="GHEA Grapalat" w:hAnsi="GHEA Grapalat"/>
          <w:sz w:val="20"/>
          <w:szCs w:val="20"/>
        </w:rPr>
        <w:t>դատարանի</w:t>
      </w:r>
      <w:r w:rsidRPr="00640568">
        <w:rPr>
          <w:rFonts w:ascii="GHEA Grapalat" w:hAnsi="GHEA Grapalat"/>
          <w:sz w:val="20"/>
          <w:szCs w:val="20"/>
          <w:lang w:val="es-ES"/>
        </w:rPr>
        <w:t xml:space="preserve"> </w:t>
      </w:r>
      <w:r w:rsidRPr="00BA41C0">
        <w:rPr>
          <w:rFonts w:ascii="GHEA Grapalat" w:hAnsi="GHEA Grapalat"/>
          <w:sz w:val="20"/>
          <w:szCs w:val="20"/>
        </w:rPr>
        <w:t>վճռի</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մասը</w:t>
      </w:r>
      <w:r w:rsidRPr="00640568">
        <w:rPr>
          <w:rFonts w:ascii="GHEA Grapalat" w:hAnsi="GHEA Grapalat"/>
          <w:sz w:val="20"/>
          <w:szCs w:val="20"/>
          <w:lang w:val="es-ES"/>
        </w:rPr>
        <w:t xml:space="preserve"> </w:t>
      </w:r>
      <w:r w:rsidRPr="00BA41C0">
        <w:rPr>
          <w:rFonts w:ascii="GHEA Grapalat" w:hAnsi="GHEA Grapalat"/>
          <w:sz w:val="20"/>
          <w:szCs w:val="20"/>
        </w:rPr>
        <w:t>կամ</w:t>
      </w:r>
      <w:r w:rsidRPr="00640568">
        <w:rPr>
          <w:rFonts w:ascii="GHEA Grapalat" w:hAnsi="GHEA Grapalat"/>
          <w:sz w:val="20"/>
          <w:szCs w:val="20"/>
          <w:lang w:val="es-ES"/>
        </w:rPr>
        <w:t xml:space="preserve"> </w:t>
      </w:r>
      <w:r w:rsidRPr="00BA41C0">
        <w:rPr>
          <w:rFonts w:ascii="GHEA Grapalat" w:hAnsi="GHEA Grapalat"/>
          <w:sz w:val="20"/>
          <w:szCs w:val="20"/>
        </w:rPr>
        <w:t>այլ</w:t>
      </w:r>
      <w:r w:rsidRPr="00640568">
        <w:rPr>
          <w:rFonts w:ascii="GHEA Grapalat" w:hAnsi="GHEA Grapalat"/>
          <w:sz w:val="20"/>
          <w:szCs w:val="20"/>
          <w:lang w:val="es-ES"/>
        </w:rPr>
        <w:t xml:space="preserve"> </w:t>
      </w:r>
      <w:r w:rsidRPr="00BA41C0">
        <w:rPr>
          <w:rFonts w:ascii="GHEA Grapalat" w:hAnsi="GHEA Grapalat"/>
          <w:sz w:val="20"/>
          <w:szCs w:val="20"/>
        </w:rPr>
        <w:t>եզրափակիչ</w:t>
      </w:r>
      <w:r w:rsidRPr="00640568">
        <w:rPr>
          <w:rFonts w:ascii="GHEA Grapalat" w:hAnsi="GHEA Grapalat"/>
          <w:sz w:val="20"/>
          <w:szCs w:val="20"/>
          <w:lang w:val="es-ES"/>
        </w:rPr>
        <w:t xml:space="preserve"> </w:t>
      </w:r>
      <w:r w:rsidRPr="00BA41C0">
        <w:rPr>
          <w:rFonts w:ascii="GHEA Grapalat" w:hAnsi="GHEA Grapalat"/>
          <w:sz w:val="20"/>
          <w:szCs w:val="20"/>
        </w:rPr>
        <w:t>դատական</w:t>
      </w:r>
      <w:r w:rsidRPr="00640568">
        <w:rPr>
          <w:rFonts w:ascii="GHEA Grapalat" w:hAnsi="GHEA Grapalat"/>
          <w:sz w:val="20"/>
          <w:szCs w:val="20"/>
          <w:lang w:val="es-ES"/>
        </w:rPr>
        <w:t xml:space="preserve"> </w:t>
      </w:r>
      <w:r w:rsidRPr="00BA41C0">
        <w:rPr>
          <w:rFonts w:ascii="GHEA Grapalat" w:hAnsi="GHEA Grapalat"/>
          <w:sz w:val="20"/>
          <w:szCs w:val="20"/>
        </w:rPr>
        <w:t>ակտն</w:t>
      </w:r>
      <w:r w:rsidRPr="00640568">
        <w:rPr>
          <w:rFonts w:ascii="GHEA Grapalat" w:hAnsi="GHEA Grapalat"/>
          <w:sz w:val="20"/>
          <w:szCs w:val="20"/>
          <w:lang w:val="es-ES"/>
        </w:rPr>
        <w:t xml:space="preserve"> </w:t>
      </w:r>
      <w:r w:rsidRPr="00BA41C0">
        <w:rPr>
          <w:rFonts w:ascii="GHEA Grapalat" w:hAnsi="GHEA Grapalat"/>
          <w:sz w:val="20"/>
          <w:szCs w:val="20"/>
        </w:rPr>
        <w:t>անհապաղ</w:t>
      </w:r>
      <w:r w:rsidRPr="00640568">
        <w:rPr>
          <w:rFonts w:ascii="GHEA Grapalat" w:hAnsi="GHEA Grapalat"/>
          <w:sz w:val="20"/>
          <w:szCs w:val="20"/>
          <w:lang w:val="es-ES"/>
        </w:rPr>
        <w:t xml:space="preserve"> </w:t>
      </w:r>
      <w:r w:rsidRPr="00BA41C0">
        <w:rPr>
          <w:rFonts w:ascii="GHEA Grapalat" w:hAnsi="GHEA Grapalat"/>
          <w:sz w:val="20"/>
          <w:szCs w:val="20"/>
        </w:rPr>
        <w:t>հրապարակում</w:t>
      </w:r>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r w:rsidRPr="00BA41C0">
        <w:rPr>
          <w:rFonts w:ascii="GHEA Grapalat" w:hAnsi="GHEA Grapalat"/>
          <w:sz w:val="20"/>
          <w:szCs w:val="20"/>
        </w:rPr>
        <w:t>տեղեկագրում</w:t>
      </w:r>
      <w:r w:rsidRPr="00640568">
        <w:rPr>
          <w:rFonts w:ascii="GHEA Grapalat" w:hAnsi="GHEA Grapalat"/>
          <w:sz w:val="20"/>
          <w:szCs w:val="20"/>
          <w:lang w:val="es-ES"/>
        </w:rPr>
        <w:t>:</w:t>
      </w:r>
    </w:p>
    <w:p w14:paraId="06A7CC5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640568">
        <w:rPr>
          <w:rFonts w:ascii="GHEA Grapalat" w:hAnsi="GHEA Grapalat"/>
          <w:sz w:val="20"/>
          <w:szCs w:val="20"/>
          <w:lang w:val="es-ES"/>
        </w:rPr>
        <w:t xml:space="preserve"> </w:t>
      </w:r>
      <w:r w:rsidRPr="00BA41C0">
        <w:rPr>
          <w:rFonts w:ascii="GHEA Grapalat" w:hAnsi="GHEA Grapalat" w:cs="GHEA Grapalat"/>
          <w:sz w:val="20"/>
          <w:szCs w:val="20"/>
        </w:rPr>
        <w:t>համար</w:t>
      </w:r>
      <w:r w:rsidRPr="00640568">
        <w:rPr>
          <w:rFonts w:ascii="GHEA Grapalat" w:hAnsi="GHEA Grapalat"/>
          <w:sz w:val="20"/>
          <w:szCs w:val="20"/>
          <w:lang w:val="es-ES"/>
        </w:rPr>
        <w:t xml:space="preserve"> </w:t>
      </w:r>
      <w:r w:rsidRPr="00BA41C0">
        <w:rPr>
          <w:rFonts w:ascii="GHEA Grapalat" w:hAnsi="GHEA Grapalat" w:cs="GHEA Grapalat"/>
          <w:sz w:val="20"/>
          <w:szCs w:val="20"/>
        </w:rPr>
        <w:t>գանձվող</w:t>
      </w:r>
      <w:r w:rsidRPr="00640568">
        <w:rPr>
          <w:rFonts w:ascii="GHEA Grapalat" w:hAnsi="GHEA Grapalat"/>
          <w:sz w:val="20"/>
          <w:szCs w:val="20"/>
          <w:lang w:val="es-ES"/>
        </w:rPr>
        <w:t xml:space="preserve"> </w:t>
      </w:r>
      <w:r w:rsidRPr="00BA41C0">
        <w:rPr>
          <w:rFonts w:ascii="GHEA Grapalat" w:hAnsi="GHEA Grapalat"/>
          <w:sz w:val="20"/>
          <w:szCs w:val="20"/>
        </w:rPr>
        <w:t>պետական</w:t>
      </w:r>
      <w:r w:rsidRPr="00640568">
        <w:rPr>
          <w:rFonts w:ascii="GHEA Grapalat" w:hAnsi="GHEA Grapalat"/>
          <w:sz w:val="20"/>
          <w:szCs w:val="20"/>
          <w:lang w:val="es-ES"/>
        </w:rPr>
        <w:t xml:space="preserve"> </w:t>
      </w:r>
      <w:r w:rsidRPr="00BA41C0">
        <w:rPr>
          <w:rFonts w:ascii="GHEA Grapalat" w:hAnsi="GHEA Grapalat"/>
          <w:sz w:val="20"/>
          <w:szCs w:val="20"/>
        </w:rPr>
        <w:t>տուրքերի</w:t>
      </w:r>
      <w:r w:rsidRPr="00640568">
        <w:rPr>
          <w:rFonts w:ascii="GHEA Grapalat" w:hAnsi="GHEA Grapalat"/>
          <w:sz w:val="20"/>
          <w:szCs w:val="20"/>
          <w:lang w:val="es-ES"/>
        </w:rPr>
        <w:t xml:space="preserve"> </w:t>
      </w:r>
      <w:r w:rsidRPr="00BA41C0">
        <w:rPr>
          <w:rFonts w:ascii="GHEA Grapalat" w:hAnsi="GHEA Grapalat"/>
          <w:sz w:val="20"/>
          <w:szCs w:val="20"/>
        </w:rPr>
        <w:t>դրույքաչափերը</w:t>
      </w:r>
      <w:r w:rsidRPr="00640568">
        <w:rPr>
          <w:rFonts w:ascii="GHEA Grapalat" w:hAnsi="GHEA Grapalat"/>
          <w:sz w:val="20"/>
          <w:szCs w:val="20"/>
          <w:lang w:val="es-ES"/>
        </w:rPr>
        <w:t xml:space="preserve"> </w:t>
      </w:r>
      <w:r w:rsidRPr="00BA41C0">
        <w:rPr>
          <w:rFonts w:ascii="GHEA Grapalat" w:hAnsi="GHEA Grapalat"/>
          <w:sz w:val="20"/>
          <w:szCs w:val="20"/>
        </w:rPr>
        <w:t>սահմանված</w:t>
      </w:r>
      <w:r w:rsidRPr="00640568">
        <w:rPr>
          <w:rFonts w:ascii="GHEA Grapalat" w:hAnsi="GHEA Grapalat"/>
          <w:sz w:val="20"/>
          <w:szCs w:val="20"/>
          <w:lang w:val="es-ES"/>
        </w:rPr>
        <w:t xml:space="preserve"> </w:t>
      </w:r>
      <w:r w:rsidRPr="00BA41C0">
        <w:rPr>
          <w:rFonts w:ascii="GHEA Grapalat" w:hAnsi="GHEA Grapalat"/>
          <w:sz w:val="20"/>
          <w:szCs w:val="20"/>
        </w:rPr>
        <w:t>են</w:t>
      </w:r>
      <w:r w:rsidRPr="00640568">
        <w:rPr>
          <w:rFonts w:ascii="GHEA Grapalat" w:hAnsi="GHEA Grapalat"/>
          <w:sz w:val="20"/>
          <w:szCs w:val="20"/>
          <w:lang w:val="es-ES"/>
        </w:rPr>
        <w:t xml:space="preserve"> «</w:t>
      </w:r>
      <w:r w:rsidRPr="00BA41C0">
        <w:rPr>
          <w:rFonts w:ascii="GHEA Grapalat" w:hAnsi="GHEA Grapalat"/>
          <w:sz w:val="20"/>
          <w:szCs w:val="20"/>
        </w:rPr>
        <w:t>Պետական</w:t>
      </w:r>
      <w:r w:rsidRPr="00640568">
        <w:rPr>
          <w:rFonts w:ascii="GHEA Grapalat" w:hAnsi="GHEA Grapalat"/>
          <w:sz w:val="20"/>
          <w:szCs w:val="20"/>
          <w:lang w:val="es-ES"/>
        </w:rPr>
        <w:t xml:space="preserve"> </w:t>
      </w:r>
      <w:r w:rsidRPr="00BA41C0">
        <w:rPr>
          <w:rFonts w:ascii="GHEA Grapalat" w:hAnsi="GHEA Grapalat"/>
          <w:sz w:val="20"/>
          <w:szCs w:val="20"/>
        </w:rPr>
        <w:t>տուրքի</w:t>
      </w:r>
      <w:r w:rsidRPr="00640568">
        <w:rPr>
          <w:rFonts w:ascii="GHEA Grapalat" w:hAnsi="GHEA Grapalat"/>
          <w:sz w:val="20"/>
          <w:szCs w:val="20"/>
          <w:lang w:val="es-ES"/>
        </w:rPr>
        <w:t xml:space="preserve"> </w:t>
      </w:r>
      <w:r w:rsidRPr="00BA41C0">
        <w:rPr>
          <w:rFonts w:ascii="GHEA Grapalat" w:hAnsi="GHEA Grapalat"/>
          <w:sz w:val="20"/>
          <w:szCs w:val="20"/>
        </w:rPr>
        <w:t>մասին</w:t>
      </w:r>
      <w:r w:rsidRPr="00640568">
        <w:rPr>
          <w:rFonts w:ascii="GHEA Grapalat" w:hAnsi="GHEA Grapalat"/>
          <w:sz w:val="20"/>
          <w:szCs w:val="20"/>
          <w:lang w:val="es-ES"/>
        </w:rPr>
        <w:t xml:space="preserve">» </w:t>
      </w:r>
      <w:r w:rsidRPr="00BA41C0">
        <w:rPr>
          <w:rFonts w:ascii="GHEA Grapalat" w:hAnsi="GHEA Grapalat"/>
          <w:sz w:val="20"/>
          <w:szCs w:val="20"/>
        </w:rPr>
        <w:t>օրենքով։</w:t>
      </w:r>
    </w:p>
    <w:p w14:paraId="35919B59" w14:textId="6E57365D" w:rsidR="00E74BF6" w:rsidRPr="005E1F72" w:rsidRDefault="00D4097A" w:rsidP="00D4097A">
      <w:pPr>
        <w:ind w:firstLine="567"/>
        <w:jc w:val="center"/>
        <w:rPr>
          <w:rFonts w:ascii="GHEA Grapalat" w:hAnsi="GHEA Grapalat" w:cs="Sylfaen"/>
          <w:b/>
          <w:szCs w:val="22"/>
          <w:lang w:val="es-ES"/>
        </w:rPr>
      </w:pPr>
      <w:r>
        <w:rPr>
          <w:rFonts w:ascii="GHEA Grapalat" w:hAnsi="GHEA Grapalat" w:cs="Sylfaen"/>
          <w:b/>
          <w:szCs w:val="22"/>
          <w:lang w:val="es-ES"/>
        </w:rPr>
        <w:br w:type="page"/>
      </w:r>
    </w:p>
    <w:p w14:paraId="2E01797A" w14:textId="2376918D" w:rsidR="00096865" w:rsidRPr="005E1F72" w:rsidRDefault="00096865" w:rsidP="00EF3662">
      <w:pPr>
        <w:ind w:firstLine="567"/>
        <w:jc w:val="center"/>
        <w:rPr>
          <w:rFonts w:ascii="GHEA Grapalat" w:hAnsi="GHEA Grapalat"/>
          <w:b/>
          <w:szCs w:val="22"/>
          <w:lang w:val="af-ZA"/>
        </w:rPr>
      </w:pPr>
      <w:r w:rsidRPr="005E1F72">
        <w:rPr>
          <w:rFonts w:ascii="GHEA Grapalat" w:hAnsi="GHEA Grapalat" w:cs="Sylfaen"/>
          <w:b/>
          <w:szCs w:val="22"/>
          <w:lang w:val="es-ES"/>
        </w:rPr>
        <w:lastRenderedPageBreak/>
        <w:t>ՄԱՍ</w:t>
      </w:r>
      <w:r w:rsidRPr="005E1F72">
        <w:rPr>
          <w:rFonts w:ascii="GHEA Grapalat" w:hAnsi="GHEA Grapalat"/>
          <w:b/>
          <w:szCs w:val="22"/>
          <w:lang w:val="af-ZA"/>
        </w:rPr>
        <w:t xml:space="preserve">  II</w:t>
      </w:r>
    </w:p>
    <w:p w14:paraId="099E167D"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0D172BC" w14:textId="5B96B8FE" w:rsidR="00096865" w:rsidRPr="005E1F72" w:rsidRDefault="002E4953"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 Ն Ա Ն Շ Մ Ա Ն Հ Ա Ր Ց Մ Ա Ն  </w:t>
      </w:r>
      <w:r w:rsidR="00096865" w:rsidRPr="005E1F72">
        <w:rPr>
          <w:rFonts w:ascii="GHEA Grapalat" w:hAnsi="GHEA Grapalat" w:cs="Sylfaen"/>
          <w:b/>
          <w:szCs w:val="22"/>
          <w:lang w:val="es-ES"/>
        </w:rPr>
        <w:t>Հ</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Յ</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Ը</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Պ</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Ր</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Ա</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Ս</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Տ</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Ե</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Լ</w:t>
      </w:r>
      <w:r w:rsidR="00096865" w:rsidRPr="005E1F72">
        <w:rPr>
          <w:rFonts w:ascii="GHEA Grapalat" w:hAnsi="GHEA Grapalat"/>
          <w:b/>
          <w:szCs w:val="22"/>
          <w:lang w:val="af-ZA"/>
        </w:rPr>
        <w:t xml:space="preserve"> </w:t>
      </w:r>
      <w:r w:rsidR="00096865" w:rsidRPr="005E1F72">
        <w:rPr>
          <w:rFonts w:ascii="GHEA Grapalat" w:hAnsi="GHEA Grapalat" w:cs="Sylfaen"/>
          <w:b/>
          <w:szCs w:val="22"/>
          <w:lang w:val="es-ES"/>
        </w:rPr>
        <w:t>ՈՒ</w:t>
      </w:r>
    </w:p>
    <w:p w14:paraId="4E2B480C" w14:textId="77777777" w:rsidR="00096865" w:rsidRPr="005E1F72" w:rsidRDefault="00096865" w:rsidP="00EF3662">
      <w:pPr>
        <w:ind w:firstLine="567"/>
        <w:jc w:val="center"/>
        <w:rPr>
          <w:rFonts w:ascii="GHEA Grapalat" w:hAnsi="GHEA Grapalat"/>
          <w:szCs w:val="22"/>
          <w:lang w:val="af-ZA"/>
        </w:rPr>
      </w:pPr>
    </w:p>
    <w:p w14:paraId="6D77E593"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2BAF23DA"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78FF27F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6FAC9999"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4B8D7A64"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0D9D3941" w14:textId="77777777" w:rsidR="00096865" w:rsidRPr="005E1F72" w:rsidRDefault="00096865" w:rsidP="00EF3662">
      <w:pPr>
        <w:jc w:val="center"/>
        <w:rPr>
          <w:rFonts w:ascii="GHEA Grapalat" w:hAnsi="GHEA Grapalat"/>
          <w:b/>
          <w:szCs w:val="22"/>
          <w:lang w:val="af-ZA"/>
        </w:rPr>
      </w:pPr>
    </w:p>
    <w:p w14:paraId="63AA2D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12AC24B6" w14:textId="77777777" w:rsidR="00096865" w:rsidRPr="005E1F72" w:rsidRDefault="00096865" w:rsidP="00EF3662">
      <w:pPr>
        <w:ind w:firstLine="720"/>
        <w:jc w:val="center"/>
        <w:rPr>
          <w:rFonts w:ascii="GHEA Grapalat" w:hAnsi="GHEA Grapalat"/>
          <w:szCs w:val="22"/>
          <w:lang w:val="af-ZA"/>
        </w:rPr>
      </w:pPr>
    </w:p>
    <w:p w14:paraId="71090AAB"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r w:rsidR="004F78EF" w:rsidRPr="005E1F72">
        <w:rPr>
          <w:rFonts w:ascii="GHEA Grapalat" w:hAnsi="GHEA Grapalat"/>
          <w:sz w:val="20"/>
          <w:szCs w:val="20"/>
        </w:rPr>
        <w:t>հ</w:t>
      </w:r>
      <w:r w:rsidR="001F6578" w:rsidRPr="005E1F72">
        <w:rPr>
          <w:rFonts w:ascii="GHEA Grapalat" w:hAnsi="GHEA Grapalat"/>
          <w:sz w:val="20"/>
          <w:szCs w:val="20"/>
        </w:rPr>
        <w:t>ամակարգի</w:t>
      </w:r>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(տեղեկությունները):</w:t>
      </w:r>
    </w:p>
    <w:p w14:paraId="02EB36F0" w14:textId="77777777" w:rsidR="002D5CF0" w:rsidRPr="005E1F72" w:rsidRDefault="0078387F" w:rsidP="00EF3662">
      <w:pPr>
        <w:ind w:firstLine="567"/>
        <w:jc w:val="both"/>
        <w:rPr>
          <w:rFonts w:ascii="GHEA Grapalat" w:hAnsi="GHEA Grapalat" w:cs="Sylfaen"/>
          <w:sz w:val="20"/>
          <w:lang w:val="es-ES"/>
        </w:rPr>
      </w:pPr>
      <w:r w:rsidRPr="005E1F72">
        <w:rPr>
          <w:rFonts w:ascii="GHEA Grapalat" w:hAnsi="GHEA Grapalat" w:cs="Sylfaen"/>
          <w:sz w:val="20"/>
        </w:rPr>
        <w:t>Մասնակիցը</w:t>
      </w:r>
      <w:r w:rsidRPr="005E1F72">
        <w:rPr>
          <w:rFonts w:ascii="GHEA Grapalat" w:hAnsi="GHEA Grapalat" w:cs="Sylfaen"/>
          <w:sz w:val="20"/>
          <w:lang w:val="es-ES"/>
        </w:rPr>
        <w:t xml:space="preserve"> </w:t>
      </w:r>
      <w:r w:rsidR="002240AB" w:rsidRPr="005E1F72">
        <w:rPr>
          <w:rFonts w:ascii="GHEA Grapalat" w:hAnsi="GHEA Grapalat" w:cs="Sylfaen"/>
          <w:sz w:val="20"/>
        </w:rPr>
        <w:t>հայտով</w:t>
      </w:r>
      <w:r w:rsidR="002240AB" w:rsidRPr="005E1F72">
        <w:rPr>
          <w:rFonts w:ascii="GHEA Grapalat" w:hAnsi="GHEA Grapalat" w:cs="Sylfaen"/>
          <w:sz w:val="20"/>
          <w:lang w:val="es-ES"/>
        </w:rPr>
        <w:t xml:space="preserve"> </w:t>
      </w:r>
      <w:r w:rsidRPr="005E1F72">
        <w:rPr>
          <w:rFonts w:ascii="GHEA Grapalat" w:hAnsi="GHEA Grapalat" w:cs="Sylfaen"/>
          <w:sz w:val="20"/>
        </w:rPr>
        <w:t>ներկայացնում</w:t>
      </w:r>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r w:rsidRPr="005E1F72">
        <w:rPr>
          <w:rFonts w:ascii="GHEA Grapalat" w:hAnsi="GHEA Grapalat" w:cs="Sylfaen"/>
          <w:sz w:val="20"/>
        </w:rPr>
        <w:t>իր</w:t>
      </w:r>
      <w:r w:rsidRPr="005E1F72">
        <w:rPr>
          <w:rFonts w:ascii="GHEA Grapalat" w:hAnsi="GHEA Grapalat" w:cs="Sylfaen"/>
          <w:sz w:val="20"/>
          <w:lang w:val="es-ES"/>
        </w:rPr>
        <w:t xml:space="preserve"> </w:t>
      </w:r>
      <w:r w:rsidRPr="005E1F72">
        <w:rPr>
          <w:rFonts w:ascii="GHEA Grapalat" w:hAnsi="GHEA Grapalat" w:cs="Sylfaen"/>
          <w:sz w:val="20"/>
        </w:rPr>
        <w:t>կողմից</w:t>
      </w:r>
      <w:r w:rsidRPr="005E1F72">
        <w:rPr>
          <w:rFonts w:ascii="GHEA Grapalat" w:hAnsi="GHEA Grapalat" w:cs="Sylfaen"/>
          <w:sz w:val="20"/>
          <w:lang w:val="es-ES"/>
        </w:rPr>
        <w:t xml:space="preserve"> </w:t>
      </w:r>
      <w:r w:rsidRPr="005E1F72">
        <w:rPr>
          <w:rFonts w:ascii="GHEA Grapalat" w:hAnsi="GHEA Grapalat" w:cs="Sylfaen"/>
          <w:sz w:val="20"/>
        </w:rPr>
        <w:t>հաստատված</w:t>
      </w:r>
      <w:r w:rsidRPr="005E1F72">
        <w:rPr>
          <w:rFonts w:ascii="GHEA Grapalat" w:hAnsi="GHEA Grapalat" w:cs="Sylfaen"/>
          <w:sz w:val="20"/>
          <w:lang w:val="es-ES"/>
        </w:rPr>
        <w:t>`</w:t>
      </w:r>
    </w:p>
    <w:p w14:paraId="14A74F8F"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r w:rsidRPr="005E1F72">
        <w:rPr>
          <w:rFonts w:ascii="GHEA Grapalat" w:hAnsi="GHEA Grapalat"/>
          <w:b/>
          <w:sz w:val="20"/>
          <w:szCs w:val="20"/>
          <w:lang w:val="es-ES"/>
        </w:rPr>
        <w:t>Պիտանելիության չափորոշիչ</w:t>
      </w:r>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71A3E788" w14:textId="77777777" w:rsidR="00096865" w:rsidRDefault="002D5CF0" w:rsidP="00EF3662">
      <w:pPr>
        <w:ind w:firstLine="567"/>
        <w:jc w:val="both"/>
        <w:rPr>
          <w:rFonts w:ascii="GHEA Grapalat" w:hAnsi="GHEA Grapalat" w:cs="Sylfaen"/>
          <w:sz w:val="20"/>
          <w:lang w:val="hy-AM"/>
        </w:rPr>
      </w:pPr>
      <w:r w:rsidRPr="005E1F72">
        <w:rPr>
          <w:rFonts w:ascii="GHEA Grapalat" w:hAnsi="GHEA Grapalat" w:cs="Sylfaen"/>
          <w:sz w:val="20"/>
          <w:lang w:val="es-ES"/>
        </w:rPr>
        <w:t>2.</w:t>
      </w:r>
      <w:r w:rsidR="00D76BBA" w:rsidRPr="005E1F72">
        <w:rPr>
          <w:rFonts w:ascii="GHEA Grapalat" w:hAnsi="GHEA Grapalat" w:cs="Sylfaen"/>
          <w:sz w:val="20"/>
          <w:lang w:val="es-ES"/>
        </w:rPr>
        <w:t>1</w:t>
      </w:r>
      <w:r w:rsidRPr="005E1F72">
        <w:rPr>
          <w:rFonts w:ascii="GHEA Grapalat" w:hAnsi="GHEA Grapalat" w:cs="Sylfaen"/>
          <w:sz w:val="20"/>
          <w:lang w:val="es-ES"/>
        </w:rPr>
        <w:t xml:space="preserve"> </w:t>
      </w:r>
      <w:r w:rsidR="00096865" w:rsidRPr="005E1F72">
        <w:rPr>
          <w:rFonts w:ascii="GHEA Grapalat" w:hAnsi="GHEA Grapalat" w:cs="Sylfaen"/>
          <w:sz w:val="20"/>
          <w:lang w:val="ru-RU"/>
        </w:rPr>
        <w:t>ընթացակարգին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մասնակցելու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դիմում</w:t>
      </w:r>
      <w:r w:rsidR="00EF4630" w:rsidRPr="002A4619">
        <w:rPr>
          <w:rFonts w:ascii="GHEA Grapalat" w:hAnsi="GHEA Grapalat" w:cs="Sylfaen"/>
          <w:sz w:val="20"/>
          <w:lang w:val="es-ES"/>
        </w:rPr>
        <w:t>-</w:t>
      </w:r>
      <w:r w:rsidR="00EF4630">
        <w:rPr>
          <w:rFonts w:ascii="GHEA Grapalat" w:hAnsi="GHEA Grapalat" w:cs="Sylfaen"/>
          <w:sz w:val="20"/>
        </w:rPr>
        <w:t>հայտարարություն</w:t>
      </w:r>
      <w:r w:rsidR="00096865" w:rsidRPr="005E1F72">
        <w:rPr>
          <w:rFonts w:ascii="GHEA Grapalat" w:hAnsi="GHEA Grapalat" w:cs="Sylfaen"/>
          <w:sz w:val="20"/>
          <w:lang w:val="af-ZA"/>
        </w:rPr>
        <w:t xml:space="preserve">` </w:t>
      </w:r>
      <w:r w:rsidR="006F49AA" w:rsidRPr="005E1F72">
        <w:rPr>
          <w:rFonts w:ascii="GHEA Grapalat" w:hAnsi="GHEA Grapalat" w:cs="Sylfaen"/>
          <w:sz w:val="20"/>
          <w:lang w:val="af-ZA"/>
        </w:rPr>
        <w:t>համաձայն հ</w:t>
      </w:r>
      <w:r w:rsidR="00096865" w:rsidRPr="005E1F72">
        <w:rPr>
          <w:rFonts w:ascii="GHEA Grapalat" w:hAnsi="GHEA Grapalat" w:cs="Sylfaen"/>
          <w:sz w:val="20"/>
          <w:lang w:val="ru-RU"/>
        </w:rPr>
        <w:t>ավելված</w:t>
      </w:r>
      <w:r w:rsidR="00096865" w:rsidRPr="005E1F72">
        <w:rPr>
          <w:rFonts w:ascii="GHEA Grapalat" w:hAnsi="GHEA Grapalat" w:cs="Sylfaen"/>
          <w:sz w:val="20"/>
          <w:lang w:val="af-ZA"/>
        </w:rPr>
        <w:t xml:space="preserve"> N 1</w:t>
      </w:r>
      <w:r w:rsidR="006F49AA" w:rsidRPr="005E1F72">
        <w:rPr>
          <w:rFonts w:ascii="GHEA Grapalat" w:hAnsi="GHEA Grapalat" w:cs="Sylfaen"/>
          <w:sz w:val="20"/>
          <w:lang w:val="af-ZA"/>
        </w:rPr>
        <w:t>-ի</w:t>
      </w:r>
      <w:r w:rsidR="00BC6807" w:rsidRPr="005E1F72">
        <w:rPr>
          <w:rFonts w:ascii="GHEA Grapalat" w:hAnsi="GHEA Grapalat" w:cs="Sylfaen"/>
          <w:sz w:val="20"/>
          <w:lang w:val="es-ES"/>
        </w:rPr>
        <w:t>.</w:t>
      </w:r>
    </w:p>
    <w:p w14:paraId="5EC703AF" w14:textId="1EA4ED9B" w:rsidR="003026E8" w:rsidRPr="003026E8" w:rsidRDefault="003026E8" w:rsidP="00EF3662">
      <w:pPr>
        <w:ind w:firstLine="567"/>
        <w:jc w:val="both"/>
        <w:rPr>
          <w:rFonts w:ascii="GHEA Grapalat" w:hAnsi="GHEA Grapalat" w:cs="Sylfaen"/>
          <w:sz w:val="20"/>
          <w:lang w:val="hy-AM"/>
        </w:rPr>
      </w:pPr>
      <w:r>
        <w:rPr>
          <w:rFonts w:ascii="GHEA Grapalat" w:hAnsi="GHEA Grapalat" w:cs="Sylfaen"/>
          <w:sz w:val="20"/>
          <w:lang w:val="hy-AM"/>
        </w:rPr>
        <w:t>2.2 Իրական շահառուներ</w:t>
      </w:r>
      <w:r w:rsidR="00A17F78">
        <w:rPr>
          <w:rFonts w:ascii="GHEA Grapalat" w:hAnsi="GHEA Grapalat" w:cs="Sylfaen"/>
          <w:sz w:val="20"/>
          <w:lang w:val="hy-AM"/>
        </w:rPr>
        <w:t>.</w:t>
      </w:r>
    </w:p>
    <w:p w14:paraId="37F6414C"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1C336A">
        <w:rPr>
          <w:rFonts w:ascii="GHEA Grapalat" w:hAnsi="GHEA Grapalat" w:cs="Sylfaen"/>
          <w:sz w:val="20"/>
          <w:lang w:val="af-ZA"/>
        </w:rPr>
        <w:t>2.</w:t>
      </w:r>
      <w:r w:rsidR="00180EE9" w:rsidRPr="001C336A">
        <w:rPr>
          <w:rFonts w:ascii="GHEA Grapalat" w:hAnsi="GHEA Grapalat" w:cs="Sylfaen"/>
          <w:sz w:val="20"/>
          <w:lang w:val="af-ZA"/>
        </w:rPr>
        <w:t>2</w:t>
      </w:r>
      <w:r w:rsidRPr="001C336A">
        <w:rPr>
          <w:rFonts w:ascii="GHEA Grapalat" w:hAnsi="GHEA Grapalat" w:cs="Sylfaen"/>
          <w:sz w:val="20"/>
          <w:lang w:val="af-ZA"/>
        </w:rPr>
        <w:t xml:space="preserve"> </w:t>
      </w:r>
      <w:r w:rsidR="00C96127" w:rsidRPr="001C336A">
        <w:rPr>
          <w:rFonts w:ascii="GHEA Grapalat" w:hAnsi="GHEA Grapalat" w:cs="Sylfaen"/>
          <w:sz w:val="20"/>
          <w:lang w:val="af-ZA"/>
        </w:rPr>
        <w:t xml:space="preserve">ենթակապալի </w:t>
      </w:r>
      <w:r w:rsidR="00EF4630" w:rsidRPr="003026E8">
        <w:rPr>
          <w:rFonts w:ascii="GHEA Grapalat" w:hAnsi="GHEA Grapalat" w:cs="Sylfaen"/>
          <w:sz w:val="20"/>
          <w:szCs w:val="24"/>
          <w:lang w:val="hy-AM" w:eastAsia="en-US"/>
        </w:rPr>
        <w:t>պայմանագրի</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պատճենը</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և</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դրա</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կողմ</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հանդիսացող</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անձի</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տվյալները</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եթե</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պայմանագիրն</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իրականացվելու</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է</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գործակալության</w:t>
      </w:r>
      <w:r w:rsidR="00EF4630" w:rsidRPr="001C336A">
        <w:rPr>
          <w:rFonts w:ascii="GHEA Grapalat" w:hAnsi="GHEA Grapalat" w:cs="Sylfaen"/>
          <w:sz w:val="20"/>
          <w:szCs w:val="24"/>
          <w:lang w:val="af-ZA" w:eastAsia="en-US"/>
        </w:rPr>
        <w:t xml:space="preserve"> </w:t>
      </w:r>
      <w:r w:rsidR="00EF4630" w:rsidRPr="003026E8">
        <w:rPr>
          <w:rFonts w:ascii="GHEA Grapalat" w:hAnsi="GHEA Grapalat" w:cs="Sylfaen"/>
          <w:sz w:val="20"/>
          <w:szCs w:val="24"/>
          <w:lang w:val="hy-AM" w:eastAsia="en-US"/>
        </w:rPr>
        <w:t>միջոցով</w:t>
      </w:r>
      <w:r w:rsidR="00EF4630" w:rsidRPr="001C336A">
        <w:rPr>
          <w:rFonts w:ascii="GHEA Grapalat" w:hAnsi="GHEA Grapalat" w:cs="Sylfaen"/>
          <w:sz w:val="20"/>
          <w:szCs w:val="24"/>
          <w:lang w:val="af-ZA" w:eastAsia="en-US"/>
        </w:rPr>
        <w:t>.</w:t>
      </w:r>
    </w:p>
    <w:p w14:paraId="45A169DE" w14:textId="3EE382D8" w:rsidR="00EF4630" w:rsidRPr="001C336A" w:rsidRDefault="00EF4630" w:rsidP="00505AD4">
      <w:pPr>
        <w:pStyle w:val="norm"/>
        <w:spacing w:line="240" w:lineRule="auto"/>
        <w:ind w:firstLine="567"/>
        <w:rPr>
          <w:rFonts w:ascii="GHEA Grapalat" w:hAnsi="GHEA Grapalat" w:cs="Sylfaen"/>
          <w:sz w:val="20"/>
          <w:szCs w:val="24"/>
          <w:lang w:val="af-ZA" w:eastAsia="en-US"/>
        </w:rPr>
      </w:pPr>
      <w:r w:rsidRPr="001C336A">
        <w:rPr>
          <w:rFonts w:ascii="GHEA Grapalat" w:hAnsi="GHEA Grapalat" w:cs="Sylfaen"/>
          <w:sz w:val="20"/>
          <w:szCs w:val="24"/>
          <w:lang w:val="af-ZA" w:eastAsia="en-US"/>
        </w:rPr>
        <w:t xml:space="preserve">2.3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պայմանագիրը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եթե</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մասնակիցները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գնման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ընթացակարգին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մասնակցում</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կարգով</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կոնսորցիումով</w:t>
      </w:r>
      <w:r w:rsidRPr="001C336A">
        <w:rPr>
          <w:rFonts w:ascii="GHEA Grapalat" w:hAnsi="GHEA Grapalat" w:cs="Sylfaen"/>
          <w:sz w:val="20"/>
          <w:szCs w:val="24"/>
          <w:lang w:val="af-ZA" w:eastAsia="en-US"/>
        </w:rPr>
        <w:t>).</w:t>
      </w:r>
      <w:r w:rsidRPr="005C2865">
        <w:rPr>
          <w:rStyle w:val="FootnoteReference"/>
          <w:rFonts w:ascii="GHEA Grapalat" w:hAnsi="GHEA Grapalat" w:cs="Sylfaen"/>
          <w:color w:val="FFFFFF"/>
          <w:sz w:val="20"/>
          <w:szCs w:val="24"/>
          <w:lang w:val="af-ZA" w:eastAsia="en-US"/>
        </w:rPr>
        <w:footnoteReference w:id="4"/>
      </w:r>
    </w:p>
    <w:p w14:paraId="01E25516"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5E1F72">
        <w:rPr>
          <w:rFonts w:ascii="GHEA Grapalat" w:hAnsi="GHEA Grapalat"/>
          <w:b/>
          <w:sz w:val="20"/>
          <w:szCs w:val="20"/>
          <w:lang w:val="es-ES"/>
        </w:rPr>
        <w:t xml:space="preserve">) </w:t>
      </w:r>
      <w:r w:rsidR="00FF3F8F" w:rsidRPr="005E1F72">
        <w:rPr>
          <w:rFonts w:ascii="GHEA Grapalat" w:hAnsi="GHEA Grapalat"/>
          <w:b/>
          <w:sz w:val="20"/>
          <w:szCs w:val="20"/>
          <w:lang w:val="es-ES"/>
        </w:rPr>
        <w:t>«</w:t>
      </w:r>
      <w:r w:rsidR="002C4DBF" w:rsidRPr="005E1F72">
        <w:rPr>
          <w:rFonts w:ascii="GHEA Grapalat" w:hAnsi="GHEA Grapalat"/>
          <w:b/>
          <w:sz w:val="20"/>
          <w:szCs w:val="20"/>
          <w:lang w:val="es-ES"/>
        </w:rPr>
        <w:t>Ֆինանսական</w:t>
      </w:r>
      <w:r w:rsidR="00FF3F8F" w:rsidRPr="005E1F72">
        <w:rPr>
          <w:rFonts w:ascii="GHEA Grapalat" w:hAnsi="GHEA Grapalat"/>
          <w:b/>
          <w:sz w:val="20"/>
          <w:szCs w:val="20"/>
          <w:lang w:val="es-ES"/>
        </w:rPr>
        <w:t xml:space="preserve"> չափորոշիչ»</w:t>
      </w:r>
      <w:r w:rsidR="00FF3F8F" w:rsidRPr="005E1F72">
        <w:rPr>
          <w:rFonts w:ascii="GHEA Grapalat" w:hAnsi="GHEA Grapalat" w:cs="Sylfaen"/>
          <w:sz w:val="20"/>
          <w:lang w:val="es-ES"/>
        </w:rPr>
        <w:t>.</w:t>
      </w:r>
    </w:p>
    <w:p w14:paraId="62E6CE55" w14:textId="77777777" w:rsidR="002E11D1" w:rsidRPr="001C336A" w:rsidRDefault="00096865" w:rsidP="00EF3662">
      <w:pPr>
        <w:ind w:firstLine="567"/>
        <w:jc w:val="both"/>
        <w:rPr>
          <w:rFonts w:ascii="GHEA Grapalat" w:hAnsi="GHEA Grapalat" w:cs="Sylfaen"/>
          <w:sz w:val="20"/>
          <w:lang w:val="af-ZA"/>
        </w:rPr>
      </w:pPr>
      <w:r w:rsidRPr="001C336A">
        <w:rPr>
          <w:rFonts w:ascii="GHEA Grapalat" w:hAnsi="GHEA Grapalat" w:cs="Sylfaen"/>
          <w:sz w:val="20"/>
          <w:lang w:val="af-ZA"/>
        </w:rPr>
        <w:t>2.</w:t>
      </w:r>
      <w:r w:rsidR="002E11D1" w:rsidRPr="001C336A">
        <w:rPr>
          <w:rFonts w:ascii="GHEA Grapalat" w:hAnsi="GHEA Grapalat" w:cs="Sylfaen"/>
          <w:sz w:val="20"/>
          <w:lang w:val="af-ZA"/>
        </w:rPr>
        <w:t>5</w:t>
      </w:r>
      <w:r w:rsidR="001C336A">
        <w:rPr>
          <w:rFonts w:ascii="GHEA Grapalat" w:hAnsi="GHEA Grapalat" w:cs="Sylfaen"/>
          <w:sz w:val="20"/>
          <w:lang w:val="af-ZA"/>
        </w:rPr>
        <w:t xml:space="preserve"> </w:t>
      </w:r>
      <w:r w:rsidR="00E67BA7" w:rsidRPr="001C336A">
        <w:rPr>
          <w:rFonts w:ascii="GHEA Grapalat" w:hAnsi="GHEA Grapalat" w:cs="Sylfaen"/>
          <w:sz w:val="20"/>
          <w:lang w:val="hy-AM"/>
        </w:rPr>
        <w:t>գնային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առաջարկ</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համաձայն</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հավելված</w:t>
      </w:r>
      <w:r w:rsidR="00294FFF" w:rsidRPr="001C336A">
        <w:rPr>
          <w:rFonts w:ascii="GHEA Grapalat" w:hAnsi="GHEA Grapalat" w:cs="Sylfaen"/>
          <w:sz w:val="20"/>
          <w:lang w:val="af-ZA"/>
        </w:rPr>
        <w:t xml:space="preserve"> N </w:t>
      </w:r>
      <w:r w:rsidR="004D557A" w:rsidRPr="001C336A">
        <w:rPr>
          <w:rFonts w:ascii="GHEA Grapalat" w:hAnsi="GHEA Grapalat" w:cs="Sylfaen"/>
          <w:sz w:val="20"/>
          <w:lang w:val="af-ZA"/>
        </w:rPr>
        <w:t>2</w:t>
      </w:r>
      <w:r w:rsidR="00294FFF" w:rsidRPr="001C336A">
        <w:rPr>
          <w:rFonts w:ascii="GHEA Grapalat" w:hAnsi="GHEA Grapalat" w:cs="Sylfaen"/>
          <w:sz w:val="20"/>
          <w:lang w:val="af-ZA"/>
        </w:rPr>
        <w:t>-</w:t>
      </w:r>
      <w:r w:rsidR="00294FFF" w:rsidRPr="001C336A">
        <w:rPr>
          <w:rFonts w:ascii="GHEA Grapalat" w:hAnsi="GHEA Grapalat" w:cs="Sylfaen"/>
          <w:sz w:val="20"/>
          <w:lang w:val="hy-AM"/>
        </w:rPr>
        <w:t>ի</w:t>
      </w:r>
      <w:r w:rsidR="00294FFF" w:rsidRPr="001C336A">
        <w:rPr>
          <w:rFonts w:ascii="GHEA Grapalat" w:hAnsi="GHEA Grapalat" w:cs="Sylfaen"/>
          <w:sz w:val="20"/>
          <w:lang w:val="af-ZA"/>
        </w:rPr>
        <w:t>: Գնային առաջարկը</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ներկայացվում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է</w:t>
      </w:r>
      <w:r w:rsidR="00E67BA7" w:rsidRPr="001C336A">
        <w:rPr>
          <w:rFonts w:ascii="GHEA Grapalat" w:hAnsi="GHEA Grapalat" w:cs="Sylfaen"/>
          <w:sz w:val="20"/>
          <w:lang w:val="af-ZA"/>
        </w:rPr>
        <w:t xml:space="preserve"> </w:t>
      </w:r>
      <w:r w:rsidR="00DD2073" w:rsidRPr="00D85759">
        <w:rPr>
          <w:rFonts w:ascii="GHEA Grapalat" w:hAnsi="GHEA Grapalat" w:cs="Sylfaen"/>
          <w:sz w:val="20"/>
          <w:lang w:val="hy-AM"/>
        </w:rPr>
        <w:t xml:space="preserve">արժեք (ինքնարժեքի և կանխատեսվող շահույթի հանրագումարը) </w:t>
      </w:r>
      <w:r w:rsidR="00E67BA7" w:rsidRPr="001C336A">
        <w:rPr>
          <w:rFonts w:ascii="GHEA Grapalat" w:hAnsi="GHEA Grapalat" w:cs="Sylfaen"/>
          <w:sz w:val="20"/>
          <w:lang w:val="hy-AM"/>
        </w:rPr>
        <w:t>և</w:t>
      </w:r>
      <w:r w:rsidR="00E67BA7" w:rsidRPr="00D85759">
        <w:rPr>
          <w:rFonts w:ascii="GHEA Grapalat" w:hAnsi="GHEA Grapalat" w:cs="Sylfaen"/>
          <w:sz w:val="20"/>
          <w:lang w:val="hy-AM"/>
        </w:rPr>
        <w:t xml:space="preserve"> </w:t>
      </w:r>
      <w:r w:rsidR="00E67BA7" w:rsidRPr="001C336A">
        <w:rPr>
          <w:rFonts w:ascii="GHEA Grapalat" w:hAnsi="GHEA Grapalat" w:cs="Sylfaen"/>
          <w:sz w:val="20"/>
          <w:lang w:val="hy-AM"/>
        </w:rPr>
        <w:t>ավելացված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արժեքի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հարկ</w:t>
      </w:r>
      <w:r w:rsidR="00E67BA7" w:rsidRPr="001C336A" w:rsidDel="001A1F55">
        <w:rPr>
          <w:rFonts w:ascii="GHEA Grapalat" w:hAnsi="GHEA Grapalat" w:cs="Sylfaen"/>
          <w:sz w:val="20"/>
          <w:lang w:val="af-ZA"/>
        </w:rPr>
        <w:t xml:space="preserve"> </w:t>
      </w:r>
      <w:r w:rsidR="00E67BA7" w:rsidRPr="001C336A">
        <w:rPr>
          <w:rFonts w:ascii="GHEA Grapalat" w:hAnsi="GHEA Grapalat" w:cs="Sylfaen"/>
          <w:sz w:val="20"/>
          <w:lang w:val="hy-AM"/>
        </w:rPr>
        <w:t>ընդհանրական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բաղադրիչներից</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բաղկացած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հաշվարկի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ձևով։</w:t>
      </w:r>
      <w:r w:rsidR="00E67BA7" w:rsidRPr="001C336A">
        <w:rPr>
          <w:rFonts w:ascii="GHEA Grapalat" w:hAnsi="GHEA Grapalat" w:cs="Sylfaen"/>
          <w:sz w:val="20"/>
          <w:lang w:val="af-ZA"/>
        </w:rPr>
        <w:t xml:space="preserve"> </w:t>
      </w:r>
      <w:r w:rsidR="00E93241">
        <w:rPr>
          <w:rFonts w:ascii="GHEA Grapalat" w:hAnsi="GHEA Grapalat" w:cs="Sylfaen"/>
          <w:sz w:val="20"/>
        </w:rPr>
        <w:t>Ա</w:t>
      </w:r>
      <w:r w:rsidR="00E93241" w:rsidRPr="001C336A">
        <w:rPr>
          <w:rFonts w:ascii="GHEA Grapalat" w:hAnsi="GHEA Grapalat" w:cs="Sylfaen"/>
          <w:sz w:val="20"/>
          <w:lang w:val="hy-AM"/>
        </w:rPr>
        <w:t>րժեքի</w:t>
      </w:r>
      <w:r w:rsidR="00E93241" w:rsidRPr="001C336A">
        <w:rPr>
          <w:rFonts w:ascii="GHEA Grapalat" w:hAnsi="GHEA Grapalat" w:cs="Sylfaen"/>
          <w:sz w:val="20"/>
          <w:lang w:val="af-ZA"/>
        </w:rPr>
        <w:t xml:space="preserve"> </w:t>
      </w:r>
      <w:r w:rsidR="00E67BA7" w:rsidRPr="001C336A">
        <w:rPr>
          <w:rFonts w:ascii="GHEA Grapalat" w:hAnsi="GHEA Grapalat" w:cs="Sylfaen"/>
          <w:sz w:val="20"/>
          <w:lang w:val="ru-RU"/>
        </w:rPr>
        <w:t>բաղադրիչների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հաշվարկ</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բացվածք</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կամ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այլ</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մանրամասներ</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չեն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պահանջվում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և</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ներկայացվում</w:t>
      </w:r>
      <w:r w:rsidR="002E11D1" w:rsidRPr="001C336A">
        <w:rPr>
          <w:rFonts w:ascii="GHEA Grapalat" w:hAnsi="GHEA Grapalat" w:cs="Sylfaen"/>
          <w:sz w:val="20"/>
          <w:lang w:val="af-ZA"/>
        </w:rPr>
        <w:t>.</w:t>
      </w:r>
    </w:p>
    <w:p w14:paraId="4B868C90" w14:textId="77777777" w:rsidR="002E11D1" w:rsidRPr="004B2068" w:rsidRDefault="002E11D1" w:rsidP="002E11D1">
      <w:pPr>
        <w:pStyle w:val="norm"/>
        <w:spacing w:line="240" w:lineRule="auto"/>
        <w:ind w:firstLine="567"/>
        <w:rPr>
          <w:rFonts w:ascii="GHEA Grapalat" w:hAnsi="GHEA Grapalat" w:cs="Sylfaen"/>
          <w:sz w:val="20"/>
          <w:szCs w:val="24"/>
          <w:lang w:val="af-ZA" w:eastAsia="en-US"/>
        </w:rPr>
      </w:pPr>
      <w:r w:rsidRPr="004B2068">
        <w:rPr>
          <w:rFonts w:ascii="GHEA Grapalat" w:hAnsi="GHEA Grapalat"/>
          <w:sz w:val="20"/>
          <w:lang w:val="af-ZA"/>
        </w:rPr>
        <w:t xml:space="preserve">2.6 </w:t>
      </w:r>
      <w:r w:rsidRPr="001C336A">
        <w:rPr>
          <w:rFonts w:ascii="GHEA Grapalat" w:hAnsi="GHEA Grapalat" w:cs="Sylfaen"/>
          <w:sz w:val="20"/>
          <w:szCs w:val="24"/>
          <w:lang w:eastAsia="en-US"/>
        </w:rPr>
        <w:t>շինարարական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աշխատանքների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գնման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դեպքում՝</w:t>
      </w:r>
    </w:p>
    <w:p w14:paraId="03CB608F" w14:textId="77777777" w:rsidR="002E11D1" w:rsidRPr="004B2068" w:rsidRDefault="002E11D1" w:rsidP="002E11D1">
      <w:pPr>
        <w:pStyle w:val="norm"/>
        <w:spacing w:line="240" w:lineRule="auto"/>
        <w:rPr>
          <w:rFonts w:ascii="GHEA Grapalat" w:hAnsi="GHEA Grapalat" w:cs="Sylfaen"/>
          <w:sz w:val="20"/>
          <w:szCs w:val="24"/>
          <w:lang w:val="af-ZA" w:eastAsia="en-US"/>
        </w:rPr>
      </w:pP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իր</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կողմից</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հաստատված՝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լրացված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ծավալաթերթ</w:t>
      </w:r>
      <w:r w:rsidRPr="004B2068">
        <w:rPr>
          <w:rFonts w:ascii="GHEA Grapalat" w:hAnsi="GHEA Grapalat" w:cs="Sylfaen"/>
          <w:sz w:val="20"/>
          <w:szCs w:val="24"/>
          <w:lang w:val="af-ZA" w:eastAsia="en-US"/>
        </w:rPr>
        <w:t>-</w:t>
      </w:r>
      <w:r w:rsidRPr="001C336A">
        <w:rPr>
          <w:rFonts w:ascii="GHEA Grapalat" w:hAnsi="GHEA Grapalat" w:cs="Sylfaen"/>
          <w:sz w:val="20"/>
          <w:szCs w:val="24"/>
          <w:lang w:eastAsia="en-US"/>
        </w:rPr>
        <w:t>նախահաշիվ</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հաշվի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առնելով</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սույն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հրավերին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կցված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ծավալաթերթով</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ըստ</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աշխատանքների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նախահաշվային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բաժինների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համար</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սահմանված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առավելագույն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կշիռները</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Ընդ</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որում</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կշիռները</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կիրառվում</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են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մասնակցի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կողմից</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ներկայացված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գնային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առաջարկի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նկատմամբ</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նկատի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ունենալով</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որ</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շեղումը</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չի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կարող</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ավել</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կամ</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պակաս</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լինել</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սույն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հրավերին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կցված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ծավալաթերթով</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տվյալ</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բաժնի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համար</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սահմանված</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կշռի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չափի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տաս</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տոկոսից</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Աշխատանքների</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բաժինները</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չեն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կարող</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արհեստականորեն</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միավորվել</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կամ</w:t>
      </w:r>
      <w:r w:rsidRPr="004B2068">
        <w:rPr>
          <w:rFonts w:ascii="GHEA Grapalat" w:hAnsi="GHEA Grapalat" w:cs="Sylfaen"/>
          <w:sz w:val="20"/>
          <w:szCs w:val="24"/>
          <w:lang w:val="af-ZA" w:eastAsia="en-US"/>
        </w:rPr>
        <w:t xml:space="preserve"> </w:t>
      </w:r>
      <w:r w:rsidRPr="001C336A">
        <w:rPr>
          <w:rFonts w:ascii="GHEA Grapalat" w:hAnsi="GHEA Grapalat" w:cs="Sylfaen"/>
          <w:sz w:val="20"/>
          <w:szCs w:val="24"/>
          <w:lang w:eastAsia="en-US"/>
        </w:rPr>
        <w:t>առանձնացվել</w:t>
      </w:r>
      <w:r w:rsidRPr="004B2068">
        <w:rPr>
          <w:rFonts w:ascii="GHEA Grapalat" w:hAnsi="GHEA Grapalat" w:cs="Sylfaen"/>
          <w:sz w:val="20"/>
          <w:szCs w:val="24"/>
          <w:lang w:val="af-ZA" w:eastAsia="en-US"/>
        </w:rPr>
        <w:t xml:space="preserve">. </w:t>
      </w:r>
    </w:p>
    <w:p w14:paraId="48873DC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5E1F72">
        <w:rPr>
          <w:rFonts w:ascii="GHEA Grapalat" w:hAnsi="GHEA Grapalat" w:cs="Sylfaen"/>
          <w:sz w:val="20"/>
          <w:lang w:val="ru-RU"/>
        </w:rPr>
        <w:t>հրավերով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5E1F72">
        <w:rPr>
          <w:rFonts w:ascii="GHEA Grapalat" w:hAnsi="GHEA Grapalat" w:cs="Sylfaen"/>
          <w:sz w:val="20"/>
          <w:lang w:val="ru-RU"/>
        </w:rPr>
        <w:t>ասնակցի</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կազմված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փաստաթղթերը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ստորագրում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դրանք</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ներկայացնող</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կամ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անձը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այսուհետ</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w:t>
      </w:r>
      <w:r w:rsidR="003946B4" w:rsidRPr="005E1F72">
        <w:rPr>
          <w:rFonts w:ascii="GHEA Grapalat" w:hAnsi="GHEA Grapalat" w:cs="Sylfaen"/>
          <w:sz w:val="20"/>
          <w:lang w:val="es-ES"/>
        </w:rPr>
        <w:t>)</w:t>
      </w:r>
      <w:r w:rsidR="003946B4" w:rsidRPr="005E1F72">
        <w:rPr>
          <w:rFonts w:ascii="GHEA Grapalat" w:hAnsi="GHEA Grapalat" w:cs="Sylfaen"/>
          <w:sz w:val="20"/>
          <w:lang w:val="ru-RU"/>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075AD2F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425D14DE" w14:textId="77777777" w:rsidR="00460CA5" w:rsidRPr="005E1F72" w:rsidRDefault="00460CA5" w:rsidP="00EF3662">
      <w:pPr>
        <w:jc w:val="center"/>
        <w:rPr>
          <w:rFonts w:ascii="GHEA Grapalat" w:hAnsi="GHEA Grapalat"/>
          <w:b/>
          <w:sz w:val="20"/>
          <w:lang w:val="af-ZA"/>
        </w:rPr>
      </w:pPr>
    </w:p>
    <w:p w14:paraId="126C643D"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634E439C"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4C84B481" w14:textId="77777777" w:rsidR="00E74BF6" w:rsidRPr="005E1F72" w:rsidRDefault="006C3873" w:rsidP="00EF3662">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1A0D83DF" w14:textId="77777777" w:rsidR="00E74BF6" w:rsidRPr="005E1F72" w:rsidRDefault="00E74BF6" w:rsidP="00EF3662">
      <w:pPr>
        <w:pStyle w:val="norm"/>
        <w:spacing w:line="240" w:lineRule="auto"/>
        <w:ind w:firstLine="284"/>
        <w:jc w:val="right"/>
        <w:rPr>
          <w:rFonts w:ascii="GHEA Grapalat" w:hAnsi="GHEA Grapalat" w:cs="Sylfaen"/>
          <w:b/>
          <w:sz w:val="20"/>
          <w:lang w:val="es-ES"/>
        </w:rPr>
      </w:pPr>
    </w:p>
    <w:p w14:paraId="1388AEAC" w14:textId="77777777" w:rsidR="00B2572B" w:rsidRPr="00642CF0" w:rsidRDefault="00B2572B" w:rsidP="00EF3662">
      <w:pPr>
        <w:pStyle w:val="norm"/>
        <w:spacing w:line="240" w:lineRule="auto"/>
        <w:ind w:firstLine="284"/>
        <w:jc w:val="right"/>
        <w:rPr>
          <w:rFonts w:ascii="GHEA Grapalat" w:hAnsi="GHEA Grapalat" w:cs="Arial"/>
          <w:b/>
          <w:sz w:val="20"/>
          <w:lang w:val="es-ES"/>
        </w:rPr>
      </w:pPr>
      <w:r w:rsidRPr="00642CF0">
        <w:rPr>
          <w:rFonts w:ascii="GHEA Grapalat" w:hAnsi="GHEA Grapalat" w:cs="Sylfaen"/>
          <w:b/>
          <w:sz w:val="20"/>
          <w:lang w:val="es-ES"/>
        </w:rPr>
        <w:t>Հավելված</w:t>
      </w:r>
      <w:r w:rsidRPr="00642CF0">
        <w:rPr>
          <w:rFonts w:ascii="GHEA Grapalat" w:hAnsi="GHEA Grapalat" w:cs="Arial"/>
          <w:b/>
          <w:sz w:val="20"/>
          <w:lang w:val="es-ES"/>
        </w:rPr>
        <w:t xml:space="preserve">  N 1</w:t>
      </w:r>
    </w:p>
    <w:p w14:paraId="7DA1B9D9" w14:textId="01FF7242" w:rsidR="00B2572B" w:rsidRPr="00642CF0" w:rsidRDefault="00B2572B" w:rsidP="00EF3662">
      <w:pPr>
        <w:pStyle w:val="BodyTextIndent3"/>
        <w:spacing w:line="240" w:lineRule="auto"/>
        <w:jc w:val="right"/>
        <w:rPr>
          <w:rFonts w:ascii="GHEA Grapalat" w:hAnsi="GHEA Grapalat" w:cs="Arial"/>
          <w:b/>
          <w:lang w:val="es-ES"/>
        </w:rPr>
      </w:pPr>
      <w:r w:rsidRPr="00642CF0">
        <w:rPr>
          <w:rFonts w:ascii="GHEA Grapalat" w:hAnsi="GHEA Grapalat"/>
          <w:lang w:val="af-ZA"/>
        </w:rPr>
        <w:t>«</w:t>
      </w:r>
      <w:r w:rsidR="00087C62" w:rsidRPr="00642CF0">
        <w:rPr>
          <w:rFonts w:ascii="GHEA Grapalat" w:hAnsi="GHEA Grapalat"/>
          <w:b/>
          <w:lang w:val="hy-AM"/>
        </w:rPr>
        <w:t>ԿՄՀՔ-</w:t>
      </w:r>
      <w:r w:rsidR="0005505C" w:rsidRPr="00642CF0">
        <w:rPr>
          <w:rFonts w:ascii="GHEA Grapalat" w:hAnsi="GHEA Grapalat"/>
          <w:b/>
          <w:lang w:val="hy-AM"/>
        </w:rPr>
        <w:t>ԳՀ</w:t>
      </w:r>
      <w:r w:rsidR="00087C62" w:rsidRPr="00642CF0">
        <w:rPr>
          <w:rFonts w:ascii="GHEA Grapalat" w:hAnsi="GHEA Grapalat"/>
          <w:b/>
          <w:lang w:val="hy-AM"/>
        </w:rPr>
        <w:t>ԱՇՁԲ–22/</w:t>
      </w:r>
      <w:r w:rsidR="00931CDB">
        <w:rPr>
          <w:rFonts w:ascii="GHEA Grapalat" w:hAnsi="GHEA Grapalat"/>
          <w:b/>
          <w:lang w:val="hy-AM"/>
        </w:rPr>
        <w:t>48</w:t>
      </w:r>
      <w:r w:rsidRPr="00642CF0">
        <w:rPr>
          <w:rFonts w:ascii="GHEA Grapalat" w:hAnsi="GHEA Grapalat"/>
          <w:lang w:val="af-ZA"/>
        </w:rPr>
        <w:t>»</w:t>
      </w:r>
      <w:r w:rsidR="00087C62" w:rsidRPr="00642CF0">
        <w:rPr>
          <w:rFonts w:ascii="GHEA Grapalat" w:hAnsi="GHEA Grapalat"/>
          <w:lang w:val="hy-AM"/>
        </w:rPr>
        <w:t xml:space="preserve"> </w:t>
      </w:r>
      <w:r w:rsidRPr="00642CF0">
        <w:rPr>
          <w:rFonts w:ascii="GHEA Grapalat" w:hAnsi="GHEA Grapalat" w:cs="Sylfaen"/>
          <w:b/>
          <w:lang w:val="es-ES"/>
        </w:rPr>
        <w:t>ծածկագրով</w:t>
      </w:r>
    </w:p>
    <w:p w14:paraId="4063B0F8" w14:textId="17051D34" w:rsidR="00B2572B" w:rsidRPr="00642CF0" w:rsidRDefault="00C33D98" w:rsidP="00EF3662">
      <w:pPr>
        <w:pStyle w:val="BodyTextIndent3"/>
        <w:spacing w:line="240" w:lineRule="auto"/>
        <w:jc w:val="right"/>
        <w:rPr>
          <w:rFonts w:ascii="GHEA Grapalat" w:hAnsi="GHEA Grapalat" w:cs="Arial"/>
          <w:b/>
          <w:lang w:val="es-ES"/>
        </w:rPr>
      </w:pPr>
      <w:r w:rsidRPr="00642CF0">
        <w:rPr>
          <w:rFonts w:ascii="GHEA Grapalat" w:hAnsi="GHEA Grapalat" w:cs="Sylfaen"/>
          <w:b/>
          <w:lang w:val="hy-AM"/>
        </w:rPr>
        <w:t xml:space="preserve">Գնանշման հարցման </w:t>
      </w:r>
      <w:r w:rsidR="00B2572B" w:rsidRPr="00642CF0">
        <w:rPr>
          <w:rFonts w:ascii="GHEA Grapalat" w:hAnsi="GHEA Grapalat" w:cs="Arial"/>
          <w:b/>
          <w:lang w:val="es-ES"/>
        </w:rPr>
        <w:t xml:space="preserve"> </w:t>
      </w:r>
      <w:r w:rsidR="00B2572B" w:rsidRPr="00642CF0">
        <w:rPr>
          <w:rFonts w:ascii="GHEA Grapalat" w:hAnsi="GHEA Grapalat" w:cs="Sylfaen"/>
          <w:b/>
          <w:lang w:val="es-ES"/>
        </w:rPr>
        <w:t>հրավերի</w:t>
      </w:r>
    </w:p>
    <w:p w14:paraId="4B88ECBD" w14:textId="77777777" w:rsidR="00B2572B" w:rsidRPr="005E1F72" w:rsidRDefault="00B2572B" w:rsidP="00EF3662">
      <w:pPr>
        <w:jc w:val="center"/>
        <w:rPr>
          <w:rFonts w:ascii="GHEA Grapalat" w:hAnsi="GHEA Grapalat" w:cs="Sylfaen"/>
          <w:b/>
          <w:lang w:val="es-ES"/>
        </w:rPr>
      </w:pPr>
    </w:p>
    <w:p w14:paraId="5EEEF5E9" w14:textId="383C2428" w:rsidR="00B2572B" w:rsidRPr="00642CF0" w:rsidRDefault="00B2572B" w:rsidP="00EF3662">
      <w:pPr>
        <w:jc w:val="center"/>
        <w:rPr>
          <w:rFonts w:ascii="GHEA Grapalat" w:hAnsi="GHEA Grapalat" w:cs="Arial"/>
          <w:b/>
          <w:sz w:val="20"/>
          <w:szCs w:val="20"/>
          <w:lang w:val="es-ES"/>
        </w:rPr>
      </w:pPr>
      <w:r w:rsidRPr="00642CF0">
        <w:rPr>
          <w:rFonts w:ascii="GHEA Grapalat" w:hAnsi="GHEA Grapalat" w:cs="Sylfaen"/>
          <w:b/>
          <w:sz w:val="20"/>
          <w:szCs w:val="20"/>
          <w:lang w:val="es-ES"/>
        </w:rPr>
        <w:t>ԴԻՄՈՒՄ</w:t>
      </w:r>
      <w:r w:rsidR="006C3873" w:rsidRPr="00642CF0">
        <w:rPr>
          <w:rFonts w:ascii="GHEA Grapalat" w:hAnsi="GHEA Grapalat" w:cs="Sylfaen"/>
          <w:b/>
          <w:sz w:val="20"/>
          <w:szCs w:val="20"/>
          <w:lang w:val="es-ES"/>
        </w:rPr>
        <w:t>ՀԱՅՏԱՐԱՐՈՒԹՅՈՒՆ</w:t>
      </w:r>
    </w:p>
    <w:p w14:paraId="105CD107" w14:textId="2DC9BB2D" w:rsidR="00B2572B" w:rsidRPr="00642CF0" w:rsidRDefault="0005505C" w:rsidP="00EF3662">
      <w:pPr>
        <w:pStyle w:val="Heading6"/>
        <w:jc w:val="center"/>
        <w:rPr>
          <w:rFonts w:ascii="GHEA Grapalat" w:hAnsi="GHEA Grapalat" w:cs="Arial"/>
          <w:color w:val="auto"/>
          <w:sz w:val="20"/>
          <w:lang w:val="es-ES"/>
        </w:rPr>
      </w:pPr>
      <w:r w:rsidRPr="00642CF0">
        <w:rPr>
          <w:rFonts w:ascii="GHEA Grapalat" w:hAnsi="GHEA Grapalat" w:cs="Sylfaen"/>
          <w:color w:val="auto"/>
          <w:sz w:val="20"/>
          <w:lang w:val="hy-AM"/>
        </w:rPr>
        <w:t>Գնանշման հարցմանը</w:t>
      </w:r>
      <w:r w:rsidR="00B2572B" w:rsidRPr="00642CF0">
        <w:rPr>
          <w:rFonts w:ascii="GHEA Grapalat" w:hAnsi="GHEA Grapalat" w:cs="Sylfaen"/>
          <w:color w:val="auto"/>
          <w:sz w:val="20"/>
          <w:lang w:val="es-ES"/>
        </w:rPr>
        <w:t xml:space="preserve"> մասնակցելու</w:t>
      </w:r>
      <w:r w:rsidR="00B2572B" w:rsidRPr="00642CF0">
        <w:rPr>
          <w:rFonts w:ascii="GHEA Grapalat" w:hAnsi="GHEA Grapalat" w:cs="Arial"/>
          <w:color w:val="auto"/>
          <w:sz w:val="20"/>
          <w:lang w:val="es-ES"/>
        </w:rPr>
        <w:t xml:space="preserve">  </w:t>
      </w:r>
    </w:p>
    <w:p w14:paraId="53CBA3CD" w14:textId="77777777" w:rsidR="00B2572B" w:rsidRPr="005E1F72" w:rsidRDefault="00B2572B" w:rsidP="00EF3662">
      <w:pPr>
        <w:rPr>
          <w:lang w:val="es-ES" w:eastAsia="ru-RU"/>
        </w:rPr>
      </w:pPr>
    </w:p>
    <w:p w14:paraId="4657DA65" w14:textId="77777777" w:rsidR="00B2572B" w:rsidRPr="005E1F72" w:rsidRDefault="00B2572B" w:rsidP="00EF3662">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ցանկություն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ունի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մասնակցել</w:t>
      </w:r>
    </w:p>
    <w:p w14:paraId="33623640" w14:textId="77777777" w:rsidR="00B2572B" w:rsidRPr="005E1F72" w:rsidRDefault="00B2572B" w:rsidP="00EF3662">
      <w:pPr>
        <w:jc w:val="both"/>
        <w:rPr>
          <w:rFonts w:ascii="GHEA Grapalat" w:hAnsi="GHEA Grapalat"/>
          <w:sz w:val="22"/>
          <w:szCs w:val="22"/>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sidRPr="005E1F72">
        <w:rPr>
          <w:rFonts w:ascii="GHEA Grapalat" w:hAnsi="GHEA Grapalat" w:cs="Sylfaen"/>
          <w:vertAlign w:val="superscript"/>
          <w:lang w:val="es-ES"/>
        </w:rPr>
        <w:t>մասնակցի</w:t>
      </w:r>
      <w:proofErr w:type="gramEnd"/>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59C7FBC2" w14:textId="08FEACF5" w:rsidR="00B2572B" w:rsidRPr="005E1F72" w:rsidRDefault="00B2572B" w:rsidP="00EF3662">
      <w:pPr>
        <w:jc w:val="both"/>
        <w:rPr>
          <w:rFonts w:ascii="GHEA Grapalat" w:hAnsi="GHEA Grapalat"/>
          <w:sz w:val="22"/>
          <w:szCs w:val="22"/>
          <w:u w:val="single"/>
          <w:lang w:val="es-ES"/>
        </w:rPr>
      </w:pP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r>
      <w:r w:rsidRPr="005E1F72">
        <w:rPr>
          <w:rFonts w:ascii="GHEA Grapalat" w:hAnsi="GHEA Grapalat"/>
          <w:sz w:val="22"/>
          <w:szCs w:val="22"/>
          <w:lang w:val="es-ES"/>
        </w:rPr>
        <w:t>-</w:t>
      </w:r>
      <w:r w:rsidRPr="005E1F72">
        <w:rPr>
          <w:rFonts w:ascii="GHEA Grapalat" w:hAnsi="GHEA Grapalat" w:cs="Sylfaen"/>
          <w:sz w:val="20"/>
          <w:szCs w:val="20"/>
          <w:lang w:val="es-ES"/>
        </w:rPr>
        <w:t>ի կողմից</w:t>
      </w:r>
      <w:r w:rsidR="00087C62">
        <w:rPr>
          <w:rFonts w:ascii="GHEA Grapalat" w:hAnsi="GHEA Grapalat"/>
          <w:sz w:val="22"/>
          <w:szCs w:val="22"/>
          <w:lang w:val="hy-AM"/>
        </w:rPr>
        <w:t xml:space="preserve"> </w:t>
      </w:r>
      <w:r w:rsidR="00087C62" w:rsidRPr="00087C62">
        <w:rPr>
          <w:rFonts w:ascii="GHEA Grapalat" w:hAnsi="GHEA Grapalat"/>
          <w:sz w:val="20"/>
          <w:szCs w:val="20"/>
          <w:lang w:val="af-ZA"/>
        </w:rPr>
        <w:t>«</w:t>
      </w:r>
      <w:r w:rsidR="00087C62" w:rsidRPr="00087C62">
        <w:rPr>
          <w:rFonts w:ascii="GHEA Grapalat" w:hAnsi="GHEA Grapalat"/>
          <w:b/>
          <w:sz w:val="20"/>
          <w:szCs w:val="20"/>
          <w:lang w:val="hy-AM"/>
        </w:rPr>
        <w:t>ԿՄՀՔ-</w:t>
      </w:r>
      <w:r w:rsidR="0005505C" w:rsidRPr="0005505C">
        <w:rPr>
          <w:rFonts w:ascii="GHEA Grapalat" w:hAnsi="GHEA Grapalat"/>
          <w:b/>
          <w:sz w:val="20"/>
          <w:szCs w:val="20"/>
          <w:lang w:val="hy-AM"/>
        </w:rPr>
        <w:t>ԳՀԱՇՁԲ–22/</w:t>
      </w:r>
      <w:r w:rsidR="00931CDB" w:rsidRPr="00931CDB">
        <w:rPr>
          <w:rFonts w:ascii="GHEA Grapalat" w:hAnsi="GHEA Grapalat"/>
          <w:b/>
          <w:sz w:val="20"/>
          <w:szCs w:val="20"/>
          <w:lang w:val="hy-AM"/>
        </w:rPr>
        <w:t>48</w:t>
      </w:r>
      <w:r w:rsidR="00087C62" w:rsidRPr="00087C62">
        <w:rPr>
          <w:rFonts w:ascii="GHEA Grapalat" w:hAnsi="GHEA Grapalat"/>
          <w:sz w:val="20"/>
          <w:szCs w:val="20"/>
          <w:lang w:val="af-ZA"/>
        </w:rPr>
        <w:t>»</w:t>
      </w:r>
      <w:r w:rsidRPr="005E1F72">
        <w:rPr>
          <w:rFonts w:ascii="GHEA Grapalat" w:hAnsi="GHEA Grapalat" w:cs="Sylfaen"/>
          <w:sz w:val="20"/>
          <w:szCs w:val="20"/>
          <w:lang w:val="es-ES"/>
        </w:rPr>
        <w:t>ծածկագրով հայտարարված</w:t>
      </w:r>
    </w:p>
    <w:p w14:paraId="68121864" w14:textId="77777777" w:rsidR="00B2572B" w:rsidRPr="005E1F72" w:rsidRDefault="00B2572B" w:rsidP="00EF3662">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proofErr w:type="gramStart"/>
      <w:r w:rsidR="00476A47" w:rsidRPr="005E1F72">
        <w:rPr>
          <w:rFonts w:ascii="GHEA Grapalat" w:hAnsi="GHEA Grapalat" w:cs="Sylfaen"/>
          <w:vertAlign w:val="superscript"/>
          <w:lang w:val="es-ES"/>
        </w:rPr>
        <w:t>պ</w:t>
      </w:r>
      <w:r w:rsidRPr="005E1F72">
        <w:rPr>
          <w:rFonts w:ascii="GHEA Grapalat" w:hAnsi="GHEA Grapalat" w:cs="Sylfaen"/>
          <w:vertAlign w:val="superscript"/>
          <w:lang w:val="es-ES"/>
        </w:rPr>
        <w:t>ատվիրատուի</w:t>
      </w:r>
      <w:proofErr w:type="gramEnd"/>
      <w:r w:rsidRPr="005E1F72">
        <w:rPr>
          <w:rFonts w:ascii="GHEA Grapalat" w:hAnsi="GHEA Grapalat" w:cs="Sylfaen"/>
          <w:vertAlign w:val="superscript"/>
          <w:lang w:val="es-ES"/>
        </w:rPr>
        <w:t xml:space="preserve"> անվանումը</w:t>
      </w:r>
    </w:p>
    <w:p w14:paraId="193EA925" w14:textId="29E7AEBB" w:rsidR="00B2572B" w:rsidRPr="005E1F72" w:rsidRDefault="008F566C"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5E1F72">
        <w:rPr>
          <w:rFonts w:ascii="GHEA Grapalat" w:hAnsi="GHEA Grapalat" w:cs="Arial"/>
          <w:sz w:val="16"/>
          <w:szCs w:val="16"/>
          <w:lang w:val="es-ES"/>
        </w:rPr>
        <w:t xml:space="preserve"> </w:t>
      </w:r>
      <w:r w:rsidR="00B2572B" w:rsidRPr="005E1F72">
        <w:rPr>
          <w:rFonts w:ascii="GHEA Grapalat" w:hAnsi="GHEA Grapalat"/>
          <w:u w:val="single"/>
          <w:lang w:val="es-ES"/>
        </w:rPr>
        <w:tab/>
        <w:t xml:space="preserve">    </w:t>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r>
      <w:r w:rsidR="00B2572B" w:rsidRPr="005E1F72">
        <w:rPr>
          <w:rFonts w:ascii="GHEA Grapalat" w:hAnsi="GHEA Grapalat"/>
          <w:u w:val="single"/>
          <w:lang w:val="es-ES"/>
        </w:rPr>
        <w:tab/>
        <w:t xml:space="preserve">     </w:t>
      </w:r>
      <w:r w:rsidR="00B2572B" w:rsidRPr="005E1F72">
        <w:rPr>
          <w:rFonts w:ascii="GHEA Grapalat" w:hAnsi="GHEA Grapalat" w:cs="Sylfaen"/>
          <w:sz w:val="20"/>
          <w:szCs w:val="20"/>
          <w:lang w:val="es-ES"/>
        </w:rPr>
        <w:t xml:space="preserve"> չափաբաժնին</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չափաբաժիններին</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և</w:t>
      </w:r>
      <w:r w:rsidR="00B2572B" w:rsidRPr="005E1F72">
        <w:rPr>
          <w:rFonts w:ascii="GHEA Grapalat" w:hAnsi="GHEA Grapalat" w:cs="Arial"/>
          <w:sz w:val="20"/>
          <w:szCs w:val="20"/>
          <w:lang w:val="es-ES"/>
        </w:rPr>
        <w:t xml:space="preserve"> </w:t>
      </w:r>
      <w:r w:rsidR="00B2572B" w:rsidRPr="005E1F72">
        <w:rPr>
          <w:rFonts w:ascii="GHEA Grapalat" w:hAnsi="GHEA Grapalat" w:cs="Sylfaen"/>
          <w:sz w:val="20"/>
          <w:szCs w:val="20"/>
          <w:lang w:val="es-ES"/>
        </w:rPr>
        <w:t xml:space="preserve">հրավերի </w:t>
      </w:r>
    </w:p>
    <w:p w14:paraId="13EBAABD" w14:textId="77777777" w:rsidR="00B2572B" w:rsidRPr="005E1F72" w:rsidRDefault="00B2572B" w:rsidP="00EF3662">
      <w:pPr>
        <w:jc w:val="both"/>
        <w:rPr>
          <w:rFonts w:ascii="GHEA Grapalat" w:hAnsi="GHEA Grapalat"/>
          <w:vertAlign w:val="superscript"/>
          <w:lang w:val="es-ES"/>
        </w:rPr>
      </w:pPr>
      <w:r w:rsidRPr="005E1F72">
        <w:rPr>
          <w:rFonts w:ascii="GHEA Grapalat" w:hAnsi="GHEA Grapalat" w:cs="Sylfaen"/>
          <w:vertAlign w:val="superscript"/>
          <w:lang w:val="es-ES"/>
        </w:rPr>
        <w:t xml:space="preserve">                                            </w:t>
      </w:r>
      <w:proofErr w:type="gramStart"/>
      <w:r w:rsidRPr="005E1F72">
        <w:rPr>
          <w:rFonts w:ascii="GHEA Grapalat" w:hAnsi="GHEA Grapalat" w:cs="Sylfaen"/>
          <w:vertAlign w:val="superscript"/>
          <w:lang w:val="es-ES"/>
        </w:rPr>
        <w:t>չափաբաժնի</w:t>
      </w:r>
      <w:proofErr w:type="gramEnd"/>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չափաբաժինների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համարը</w:t>
      </w:r>
    </w:p>
    <w:p w14:paraId="5301D446" w14:textId="77777777" w:rsidR="00B2572B" w:rsidRPr="005E1F72" w:rsidRDefault="00B2572B" w:rsidP="00EF3662">
      <w:pPr>
        <w:jc w:val="both"/>
        <w:rPr>
          <w:rFonts w:ascii="GHEA Grapalat" w:hAnsi="GHEA Grapalat"/>
          <w:sz w:val="20"/>
          <w:szCs w:val="20"/>
          <w:lang w:val="es-ES"/>
        </w:rPr>
      </w:pPr>
      <w:r w:rsidRPr="005E1F72">
        <w:rPr>
          <w:rFonts w:ascii="GHEA Grapalat" w:hAnsi="GHEA Grapalat"/>
          <w:vertAlign w:val="superscript"/>
          <w:lang w:val="es-ES"/>
        </w:rPr>
        <w:t xml:space="preserve"> </w:t>
      </w:r>
      <w:proofErr w:type="gramStart"/>
      <w:r w:rsidRPr="005E1F72">
        <w:rPr>
          <w:rFonts w:ascii="GHEA Grapalat" w:hAnsi="GHEA Grapalat" w:cs="Sylfaen"/>
          <w:sz w:val="20"/>
          <w:szCs w:val="20"/>
          <w:lang w:val="es-ES"/>
        </w:rPr>
        <w:t>պահանջներին</w:t>
      </w:r>
      <w:proofErr w:type="gramEnd"/>
      <w:r w:rsidRPr="005E1F72">
        <w:rPr>
          <w:rFonts w:ascii="GHEA Grapalat" w:hAnsi="GHEA Grapalat" w:cs="Sylfaen"/>
          <w:sz w:val="20"/>
          <w:szCs w:val="20"/>
          <w:lang w:val="es-ES"/>
        </w:rPr>
        <w:t xml:space="preserve"> համապատասխան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ներկայացնում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w:t>
      </w:r>
    </w:p>
    <w:p w14:paraId="08396371" w14:textId="77777777" w:rsidR="00B2572B" w:rsidRPr="005E1F72" w:rsidRDefault="00B2572B" w:rsidP="00EF3662">
      <w:pPr>
        <w:jc w:val="both"/>
        <w:rPr>
          <w:rFonts w:ascii="GHEA Grapalat" w:hAnsi="GHEA Grapalat"/>
          <w:sz w:val="12"/>
          <w:szCs w:val="12"/>
          <w:u w:val="single"/>
          <w:lang w:val="es-ES"/>
        </w:rPr>
      </w:pPr>
    </w:p>
    <w:p w14:paraId="1CA889A5"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lang w:val="es-ES"/>
        </w:rPr>
        <w:t>-</w:t>
      </w:r>
      <w:r w:rsidRPr="005E1F72">
        <w:rPr>
          <w:rFonts w:ascii="GHEA Grapalat" w:hAnsi="GHEA Grapalat" w:cs="Sylfaen"/>
          <w:sz w:val="20"/>
          <w:szCs w:val="20"/>
          <w:lang w:val="es-ES"/>
        </w:rPr>
        <w:t>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և</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հավաստում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որ հանդիսանում է </w:t>
      </w:r>
    </w:p>
    <w:p w14:paraId="08B53D23"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vertAlign w:val="superscript"/>
          <w:lang w:val="es-ES"/>
        </w:rPr>
        <w:t xml:space="preserve">                                             </w:t>
      </w:r>
      <w:proofErr w:type="gramStart"/>
      <w:r w:rsidRPr="005E1F72">
        <w:rPr>
          <w:rFonts w:ascii="GHEA Grapalat" w:hAnsi="GHEA Grapalat" w:cs="Sylfaen"/>
          <w:vertAlign w:val="superscript"/>
          <w:lang w:val="es-ES"/>
        </w:rPr>
        <w:t>մասնակցի</w:t>
      </w:r>
      <w:proofErr w:type="gramEnd"/>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p>
    <w:p w14:paraId="2BF7120D"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r w:rsidRPr="005E1F72">
        <w:rPr>
          <w:rFonts w:ascii="GHEA Grapalat" w:hAnsi="GHEA Grapalat" w:cs="Sylfaen"/>
          <w:sz w:val="20"/>
          <w:szCs w:val="20"/>
          <w:u w:val="single"/>
          <w:lang w:val="es-ES"/>
        </w:rPr>
        <w:tab/>
      </w:r>
      <w:proofErr w:type="gramStart"/>
      <w:r w:rsidRPr="005E1F72">
        <w:rPr>
          <w:rFonts w:ascii="GHEA Grapalat" w:hAnsi="GHEA Grapalat" w:cs="Sylfaen"/>
          <w:sz w:val="20"/>
          <w:szCs w:val="20"/>
          <w:lang w:val="es-ES"/>
        </w:rPr>
        <w:t>ռեզիդենտ</w:t>
      </w:r>
      <w:proofErr w:type="gramEnd"/>
      <w:r w:rsidRPr="005E1F72">
        <w:rPr>
          <w:rFonts w:ascii="GHEA Grapalat" w:hAnsi="GHEA Grapalat" w:cs="Sylfaen"/>
          <w:sz w:val="20"/>
          <w:szCs w:val="20"/>
          <w:lang w:val="es-ES"/>
        </w:rPr>
        <w:t xml:space="preserve">:  </w:t>
      </w:r>
    </w:p>
    <w:p w14:paraId="407C4840" w14:textId="77777777" w:rsidR="00B2572B" w:rsidRPr="005E1F72" w:rsidRDefault="00B2572B" w:rsidP="00EF3662">
      <w:pPr>
        <w:jc w:val="both"/>
        <w:rPr>
          <w:rFonts w:ascii="GHEA Grapalat" w:hAnsi="GHEA Grapalat" w:cs="Arial"/>
          <w:vertAlign w:val="superscript"/>
          <w:lang w:val="es-ES"/>
        </w:rPr>
      </w:pPr>
      <w:r w:rsidRPr="005E1F72">
        <w:rPr>
          <w:rFonts w:ascii="GHEA Grapalat" w:hAnsi="GHEA Grapalat" w:cs="Arial"/>
          <w:vertAlign w:val="superscript"/>
          <w:lang w:val="es-ES"/>
        </w:rPr>
        <w:t xml:space="preserve">                                               </w:t>
      </w:r>
      <w:proofErr w:type="gramStart"/>
      <w:r w:rsidRPr="005E1F72">
        <w:rPr>
          <w:rFonts w:ascii="GHEA Grapalat" w:hAnsi="GHEA Grapalat" w:cs="Arial"/>
          <w:vertAlign w:val="superscript"/>
          <w:lang w:val="es-ES"/>
        </w:rPr>
        <w:t>երկրի</w:t>
      </w:r>
      <w:proofErr w:type="gramEnd"/>
      <w:r w:rsidRPr="005E1F72">
        <w:rPr>
          <w:rFonts w:ascii="GHEA Grapalat" w:hAnsi="GHEA Grapalat" w:cs="Arial"/>
          <w:vertAlign w:val="superscript"/>
          <w:lang w:val="es-ES"/>
        </w:rPr>
        <w:t xml:space="preserve"> անվանումը</w:t>
      </w:r>
    </w:p>
    <w:p w14:paraId="7AEC9CAF" w14:textId="77777777" w:rsidR="00B2572B" w:rsidRPr="005E1F72" w:rsidDel="00437CDB" w:rsidRDefault="00B2572B" w:rsidP="00EF3662">
      <w:pPr>
        <w:jc w:val="both"/>
        <w:rPr>
          <w:rFonts w:ascii="GHEA Grapalat" w:hAnsi="GHEA Grapalat" w:cs="Sylfaen"/>
          <w:sz w:val="20"/>
          <w:szCs w:val="20"/>
          <w:lang w:val="es-ES"/>
        </w:rPr>
      </w:pPr>
    </w:p>
    <w:p w14:paraId="6243D2D1" w14:textId="77777777" w:rsidR="00B2572B" w:rsidRPr="005E1F72" w:rsidRDefault="00B2572B" w:rsidP="00EF3662">
      <w:pPr>
        <w:jc w:val="both"/>
        <w:rPr>
          <w:rFonts w:ascii="GHEA Grapalat" w:hAnsi="GHEA Grapalat" w:cs="Sylfaen"/>
          <w:sz w:val="20"/>
          <w:szCs w:val="20"/>
          <w:lang w:val="es-ES"/>
        </w:rPr>
      </w:pPr>
      <w:r w:rsidRPr="005E1F72">
        <w:rPr>
          <w:rFonts w:ascii="GHEA Grapalat" w:hAnsi="GHEA Grapalat" w:cs="Sylfaen"/>
          <w:sz w:val="20"/>
          <w:szCs w:val="20"/>
          <w:lang w:val="es-ES"/>
        </w:rPr>
        <w:t xml:space="preserve">                </w:t>
      </w:r>
    </w:p>
    <w:p w14:paraId="5EFB95D5" w14:textId="77777777" w:rsidR="001C336A" w:rsidRDefault="00B2572B" w:rsidP="00EF3662">
      <w:pPr>
        <w:jc w:val="both"/>
        <w:rPr>
          <w:rFonts w:ascii="GHEA Grapalat" w:hAnsi="GHEA Grapalat" w:cs="Sylfaen"/>
          <w:sz w:val="20"/>
          <w:szCs w:val="20"/>
          <w:lang w:val="es-ES"/>
        </w:rPr>
      </w:pPr>
      <w:r w:rsidRPr="005E1F72">
        <w:rPr>
          <w:rFonts w:ascii="GHEA Grapalat" w:hAnsi="GHEA Grapalat"/>
          <w:sz w:val="20"/>
          <w:szCs w:val="20"/>
          <w:u w:val="single"/>
          <w:lang w:val="es-ES"/>
        </w:rPr>
        <w:t xml:space="preserve">                                         </w:t>
      </w:r>
      <w:r w:rsidRPr="005E1F72">
        <w:rPr>
          <w:rFonts w:ascii="GHEA Grapalat" w:hAnsi="GHEA Grapalat"/>
          <w:sz w:val="20"/>
          <w:szCs w:val="20"/>
          <w:lang w:val="es-ES"/>
        </w:rPr>
        <w:t>-</w:t>
      </w:r>
      <w:r w:rsidRPr="005E1F72">
        <w:rPr>
          <w:rFonts w:ascii="GHEA Grapalat" w:hAnsi="GHEA Grapalat" w:cs="Sylfaen"/>
          <w:sz w:val="20"/>
          <w:szCs w:val="20"/>
          <w:lang w:val="es-ES"/>
        </w:rPr>
        <w:t>ի</w:t>
      </w:r>
      <w:r w:rsidR="001C336A">
        <w:rPr>
          <w:rFonts w:ascii="GHEA Grapalat" w:hAnsi="GHEA Grapalat" w:cs="Sylfaen"/>
          <w:sz w:val="20"/>
          <w:szCs w:val="20"/>
          <w:lang w:val="es-ES"/>
        </w:rPr>
        <w:t>՝</w:t>
      </w:r>
    </w:p>
    <w:p w14:paraId="74AFFA85" w14:textId="77777777" w:rsidR="001C336A" w:rsidRDefault="001C336A" w:rsidP="00EF3662">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sidRPr="005E1F72">
        <w:rPr>
          <w:rFonts w:ascii="GHEA Grapalat" w:hAnsi="GHEA Grapalat" w:cs="Sylfaen"/>
          <w:vertAlign w:val="superscript"/>
          <w:lang w:val="es-ES"/>
        </w:rPr>
        <w:t>մասնակցի</w:t>
      </w:r>
      <w:proofErr w:type="gramEnd"/>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p>
    <w:p w14:paraId="1E2AC0F8" w14:textId="77777777" w:rsidR="00B2572B" w:rsidRPr="005E1F72" w:rsidRDefault="00B2572B" w:rsidP="001C336A">
      <w:pPr>
        <w:numPr>
          <w:ilvl w:val="0"/>
          <w:numId w:val="18"/>
        </w:numPr>
        <w:jc w:val="both"/>
        <w:rPr>
          <w:rFonts w:ascii="GHEA Grapalat" w:hAnsi="GHEA Grapalat" w:cs="Arial"/>
          <w:szCs w:val="22"/>
          <w:u w:val="single"/>
          <w:lang w:val="es-ES"/>
        </w:rPr>
      </w:pPr>
      <w:r w:rsidRPr="005E1F72">
        <w:rPr>
          <w:rFonts w:ascii="GHEA Grapalat" w:hAnsi="GHEA Grapalat" w:cs="Arial"/>
          <w:sz w:val="20"/>
          <w:szCs w:val="20"/>
          <w:lang w:val="es-ES"/>
        </w:rPr>
        <w:t xml:space="preserve">հարկ վճարողի հաշվառման համարն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Pr="005E1F72">
        <w:rPr>
          <w:rFonts w:ascii="GHEA Grapalat" w:hAnsi="GHEA Grapalat" w:cs="Arial"/>
          <w:szCs w:val="22"/>
          <w:u w:val="single"/>
          <w:lang w:val="es-ES"/>
        </w:rPr>
        <w:tab/>
      </w:r>
      <w:r w:rsidR="001C336A">
        <w:rPr>
          <w:rFonts w:ascii="GHEA Grapalat" w:hAnsi="GHEA Grapalat" w:cs="Arial"/>
          <w:szCs w:val="22"/>
          <w:u w:val="single"/>
          <w:lang w:val="es-ES"/>
        </w:rPr>
        <w:t>.</w:t>
      </w:r>
    </w:p>
    <w:p w14:paraId="6939BF49" w14:textId="77777777" w:rsidR="00B2572B" w:rsidRPr="005E1F72" w:rsidRDefault="00B2572B" w:rsidP="00EF3662">
      <w:pPr>
        <w:jc w:val="both"/>
        <w:rPr>
          <w:rFonts w:ascii="GHEA Grapalat" w:hAnsi="GHEA Grapalat" w:cs="Arial"/>
          <w:vertAlign w:val="superscript"/>
          <w:lang w:val="es-ES"/>
        </w:rPr>
      </w:pPr>
      <w:r w:rsidRPr="005E1F72">
        <w:rPr>
          <w:rFonts w:ascii="GHEA Grapalat" w:hAnsi="GHEA Grapalat" w:cs="Sylfaen"/>
          <w:vertAlign w:val="superscript"/>
          <w:lang w:val="es-ES"/>
        </w:rPr>
        <w:t xml:space="preserve">           </w:t>
      </w:r>
      <w:r w:rsidRPr="005E1F72">
        <w:rPr>
          <w:rFonts w:ascii="GHEA Grapalat" w:hAnsi="GHEA Grapalat" w:cs="Arial"/>
          <w:vertAlign w:val="superscript"/>
          <w:lang w:val="es-ES"/>
        </w:rPr>
        <w:t xml:space="preserve">                                                                                                           </w:t>
      </w:r>
      <w:proofErr w:type="gramStart"/>
      <w:r w:rsidRPr="005E1F72">
        <w:rPr>
          <w:rFonts w:ascii="GHEA Grapalat" w:hAnsi="GHEA Grapalat" w:cs="Arial"/>
          <w:vertAlign w:val="superscript"/>
          <w:lang w:val="es-ES"/>
        </w:rPr>
        <w:t>հարկի</w:t>
      </w:r>
      <w:proofErr w:type="gramEnd"/>
      <w:r w:rsidRPr="005E1F72">
        <w:rPr>
          <w:rFonts w:ascii="GHEA Grapalat" w:hAnsi="GHEA Grapalat" w:cs="Arial"/>
          <w:vertAlign w:val="superscript"/>
          <w:lang w:val="es-ES"/>
        </w:rPr>
        <w:t xml:space="preserve"> վճարողի հաշվառման համարը</w:t>
      </w:r>
    </w:p>
    <w:p w14:paraId="676C4183" w14:textId="77777777" w:rsidR="00B2572B" w:rsidRPr="005E1F72" w:rsidRDefault="00B2572B" w:rsidP="001C336A">
      <w:pPr>
        <w:numPr>
          <w:ilvl w:val="0"/>
          <w:numId w:val="18"/>
        </w:numPr>
        <w:jc w:val="both"/>
        <w:rPr>
          <w:rFonts w:ascii="GHEA Grapalat" w:hAnsi="GHEA Grapalat"/>
          <w:sz w:val="22"/>
          <w:szCs w:val="22"/>
          <w:u w:val="single"/>
          <w:lang w:val="es-ES"/>
        </w:rPr>
      </w:pPr>
      <w:r w:rsidRPr="005E1F72">
        <w:rPr>
          <w:rFonts w:ascii="GHEA Grapalat" w:hAnsi="GHEA Grapalat" w:cs="Sylfaen"/>
          <w:sz w:val="20"/>
          <w:szCs w:val="20"/>
          <w:lang w:val="es-ES"/>
        </w:rPr>
        <w:t>էլեկտրոնային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փոստի</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հասցեն</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001C336A">
        <w:rPr>
          <w:rFonts w:ascii="GHEA Grapalat" w:hAnsi="GHEA Grapalat"/>
          <w:u w:val="single"/>
          <w:lang w:val="es-ES"/>
        </w:rPr>
        <w:tab/>
      </w:r>
      <w:r w:rsidR="001C336A">
        <w:rPr>
          <w:rFonts w:ascii="GHEA Grapalat" w:hAnsi="GHEA Grapalat"/>
          <w:u w:val="single"/>
          <w:lang w:val="es-ES"/>
        </w:rPr>
        <w:tab/>
        <w:t>.</w:t>
      </w:r>
    </w:p>
    <w:p w14:paraId="3F1A314E" w14:textId="77777777" w:rsidR="00B2572B" w:rsidRPr="005E1F72" w:rsidRDefault="00B2572B" w:rsidP="001C336A">
      <w:pPr>
        <w:ind w:left="2832" w:firstLine="708"/>
        <w:jc w:val="both"/>
        <w:rPr>
          <w:rFonts w:ascii="GHEA Grapalat" w:hAnsi="GHEA Grapalat"/>
          <w:sz w:val="10"/>
          <w:szCs w:val="10"/>
          <w:lang w:val="es-ES"/>
        </w:rPr>
      </w:pPr>
      <w:r w:rsidRPr="005E1F72">
        <w:rPr>
          <w:rFonts w:ascii="GHEA Grapalat" w:hAnsi="GHEA Grapalat" w:cs="Arial"/>
          <w:vertAlign w:val="superscript"/>
          <w:lang w:val="es-ES"/>
        </w:rPr>
        <w:t xml:space="preserve">     </w:t>
      </w:r>
      <w:proofErr w:type="gramStart"/>
      <w:r w:rsidRPr="005E1F72">
        <w:rPr>
          <w:rFonts w:ascii="GHEA Grapalat" w:hAnsi="GHEA Grapalat" w:cs="Arial"/>
          <w:vertAlign w:val="superscript"/>
          <w:lang w:val="es-ES"/>
        </w:rPr>
        <w:t>էլեկտրոնային</w:t>
      </w:r>
      <w:proofErr w:type="gramEnd"/>
      <w:r w:rsidRPr="005E1F72">
        <w:rPr>
          <w:rFonts w:ascii="GHEA Grapalat" w:hAnsi="GHEA Grapalat" w:cs="Arial"/>
          <w:vertAlign w:val="superscript"/>
          <w:lang w:val="es-ES"/>
        </w:rPr>
        <w:t xml:space="preserve"> փոստի հասցեն</w:t>
      </w:r>
    </w:p>
    <w:p w14:paraId="6AE25AB2" w14:textId="77777777" w:rsidR="00B2572B" w:rsidRPr="005E1F72" w:rsidRDefault="00B2572B" w:rsidP="00EF3662">
      <w:pPr>
        <w:jc w:val="right"/>
        <w:rPr>
          <w:rFonts w:ascii="GHEA Grapalat" w:hAnsi="GHEA Grapalat"/>
          <w:sz w:val="10"/>
          <w:szCs w:val="10"/>
          <w:lang w:val="es-ES"/>
        </w:rPr>
      </w:pPr>
    </w:p>
    <w:p w14:paraId="08BE44F2" w14:textId="77777777" w:rsidR="00B2572B" w:rsidRPr="005E1F72" w:rsidRDefault="00B2572B" w:rsidP="00EF3662">
      <w:pPr>
        <w:jc w:val="right"/>
        <w:rPr>
          <w:rFonts w:ascii="GHEA Grapalat" w:hAnsi="GHEA Grapalat"/>
          <w:sz w:val="10"/>
          <w:szCs w:val="10"/>
          <w:lang w:val="es-ES"/>
        </w:rPr>
      </w:pPr>
    </w:p>
    <w:p w14:paraId="0667A925" w14:textId="77777777" w:rsidR="00B2572B" w:rsidRPr="005E1F72" w:rsidRDefault="00B2572B" w:rsidP="00EF3662">
      <w:pPr>
        <w:jc w:val="right"/>
        <w:rPr>
          <w:rFonts w:ascii="GHEA Grapalat" w:hAnsi="GHEA Grapalat"/>
          <w:sz w:val="10"/>
          <w:szCs w:val="10"/>
          <w:lang w:val="es-ES"/>
        </w:rPr>
      </w:pPr>
    </w:p>
    <w:p w14:paraId="51D0B0E1" w14:textId="77777777" w:rsidR="00B2572B" w:rsidRPr="001C336A" w:rsidRDefault="00B2572B" w:rsidP="00EF3662">
      <w:pPr>
        <w:jc w:val="right"/>
        <w:rPr>
          <w:rFonts w:ascii="GHEA Grapalat" w:hAnsi="GHEA Grapalat"/>
          <w:sz w:val="10"/>
          <w:szCs w:val="10"/>
          <w:lang w:val="hy-AM"/>
        </w:rPr>
      </w:pPr>
    </w:p>
    <w:p w14:paraId="4E1E89AB" w14:textId="77777777" w:rsidR="003257F0" w:rsidRPr="001C336A" w:rsidRDefault="003257F0" w:rsidP="007320DA">
      <w:pPr>
        <w:numPr>
          <w:ilvl w:val="0"/>
          <w:numId w:val="18"/>
        </w:numPr>
        <w:jc w:val="both"/>
        <w:rPr>
          <w:rFonts w:ascii="GHEA Grapalat" w:hAnsi="GHEA Grapalat" w:cs="Arial"/>
          <w:vertAlign w:val="superscript"/>
          <w:lang w:val="es-ES"/>
        </w:rPr>
      </w:pPr>
      <w:r w:rsidRPr="001C336A">
        <w:rPr>
          <w:rFonts w:ascii="GHEA Grapalat" w:hAnsi="GHEA Grapalat"/>
          <w:sz w:val="20"/>
          <w:szCs w:val="20"/>
          <w:lang w:val="hy-AM"/>
        </w:rPr>
        <w:t xml:space="preserve">գործունեության հասցեն է՝ </w:t>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rPr>
        <w:t>.</w:t>
      </w:r>
      <w:r w:rsidRPr="001C336A">
        <w:rPr>
          <w:rFonts w:ascii="GHEA Grapalat" w:hAnsi="GHEA Grapalat"/>
          <w:sz w:val="20"/>
          <w:szCs w:val="20"/>
          <w:lang w:val="es-ES"/>
        </w:rPr>
        <w:t xml:space="preserve">                                     </w:t>
      </w:r>
    </w:p>
    <w:p w14:paraId="04944E79" w14:textId="77777777" w:rsidR="003257F0" w:rsidRPr="001C336A" w:rsidRDefault="003257F0" w:rsidP="003257F0">
      <w:pPr>
        <w:jc w:val="both"/>
        <w:rPr>
          <w:rFonts w:ascii="GHEA Grapalat" w:hAnsi="GHEA Grapalat"/>
          <w:sz w:val="16"/>
          <w:szCs w:val="16"/>
          <w:lang w:val="hy-AM"/>
        </w:rPr>
      </w:pPr>
      <w:r w:rsidRPr="001C336A">
        <w:rPr>
          <w:rFonts w:ascii="GHEA Grapalat" w:hAnsi="GHEA Grapalat"/>
          <w:sz w:val="20"/>
          <w:szCs w:val="20"/>
          <w:lang w:val="hy-AM"/>
        </w:rPr>
        <w:t xml:space="preserve">     </w:t>
      </w:r>
      <w:r w:rsidRPr="001C336A">
        <w:rPr>
          <w:rFonts w:ascii="GHEA Grapalat" w:hAnsi="GHEA Grapalat"/>
          <w:sz w:val="16"/>
          <w:szCs w:val="16"/>
          <w:lang w:val="hy-AM"/>
        </w:rPr>
        <w:t xml:space="preserve">                                                                                                      գործունեության հասցեն</w:t>
      </w:r>
    </w:p>
    <w:p w14:paraId="48933A45" w14:textId="77777777" w:rsidR="003257F0" w:rsidRPr="001C336A" w:rsidRDefault="003257F0" w:rsidP="003257F0">
      <w:pPr>
        <w:jc w:val="right"/>
        <w:rPr>
          <w:rFonts w:ascii="GHEA Grapalat" w:hAnsi="GHEA Grapalat"/>
          <w:sz w:val="10"/>
          <w:szCs w:val="10"/>
          <w:lang w:val="hy-AM"/>
        </w:rPr>
      </w:pPr>
    </w:p>
    <w:p w14:paraId="532F3964" w14:textId="77777777" w:rsidR="003257F0" w:rsidRPr="001C336A" w:rsidRDefault="003257F0" w:rsidP="003257F0">
      <w:pPr>
        <w:ind w:firstLine="708"/>
        <w:jc w:val="both"/>
        <w:rPr>
          <w:rFonts w:ascii="GHEA Grapalat" w:hAnsi="GHEA Grapalat" w:cs="Arial"/>
          <w:sz w:val="20"/>
          <w:szCs w:val="20"/>
          <w:lang w:val="hy-AM"/>
        </w:rPr>
      </w:pPr>
    </w:p>
    <w:p w14:paraId="55B98060" w14:textId="77777777" w:rsidR="003257F0" w:rsidRPr="001C336A" w:rsidRDefault="003257F0" w:rsidP="007320DA">
      <w:pPr>
        <w:numPr>
          <w:ilvl w:val="0"/>
          <w:numId w:val="18"/>
        </w:numPr>
        <w:jc w:val="both"/>
        <w:rPr>
          <w:rFonts w:ascii="GHEA Grapalat" w:hAnsi="GHEA Grapalat" w:cs="Arial"/>
          <w:vertAlign w:val="superscript"/>
          <w:lang w:val="es-ES"/>
        </w:rPr>
      </w:pPr>
      <w:r w:rsidRPr="001C336A">
        <w:rPr>
          <w:rFonts w:ascii="GHEA Grapalat" w:hAnsi="GHEA Grapalat"/>
          <w:sz w:val="20"/>
          <w:szCs w:val="20"/>
          <w:lang w:val="hy-AM"/>
        </w:rPr>
        <w:t xml:space="preserve">հեռախոսահամարն է՝ </w:t>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lang w:val="hy-AM"/>
        </w:rPr>
        <w:tab/>
      </w:r>
      <w:r w:rsidR="007320DA">
        <w:rPr>
          <w:rFonts w:ascii="GHEA Grapalat" w:hAnsi="GHEA Grapalat"/>
          <w:sz w:val="20"/>
          <w:szCs w:val="20"/>
          <w:u w:val="single"/>
        </w:rPr>
        <w:t>.</w:t>
      </w:r>
      <w:r w:rsidRPr="001C336A">
        <w:rPr>
          <w:rFonts w:ascii="GHEA Grapalat" w:hAnsi="GHEA Grapalat"/>
          <w:sz w:val="20"/>
          <w:szCs w:val="20"/>
          <w:lang w:val="es-ES"/>
        </w:rPr>
        <w:t xml:space="preserve">                                     </w:t>
      </w:r>
    </w:p>
    <w:p w14:paraId="487ED4EA" w14:textId="77777777" w:rsidR="003257F0" w:rsidRPr="001C336A" w:rsidRDefault="003257F0" w:rsidP="003257F0">
      <w:pPr>
        <w:jc w:val="both"/>
        <w:rPr>
          <w:rFonts w:ascii="GHEA Grapalat" w:hAnsi="GHEA Grapalat"/>
          <w:sz w:val="16"/>
          <w:szCs w:val="16"/>
          <w:lang w:val="hy-AM"/>
        </w:rPr>
      </w:pPr>
      <w:r w:rsidRPr="001C336A">
        <w:rPr>
          <w:rFonts w:ascii="GHEA Grapalat" w:hAnsi="GHEA Grapalat"/>
          <w:sz w:val="16"/>
          <w:szCs w:val="16"/>
          <w:lang w:val="hy-AM"/>
        </w:rPr>
        <w:t xml:space="preserve">                                                                                                     հեռախոսի համարը</w:t>
      </w:r>
    </w:p>
    <w:p w14:paraId="44BB0061" w14:textId="77777777" w:rsidR="00A5473D" w:rsidRDefault="00A5473D" w:rsidP="00975F7E">
      <w:pPr>
        <w:ind w:firstLine="709"/>
        <w:jc w:val="both"/>
        <w:rPr>
          <w:rFonts w:ascii="GHEA Grapalat" w:hAnsi="GHEA Grapalat" w:cs="Arial"/>
          <w:sz w:val="20"/>
          <w:szCs w:val="20"/>
          <w:lang w:val="hy-AM"/>
        </w:rPr>
      </w:pPr>
    </w:p>
    <w:p w14:paraId="550A6E3E" w14:textId="77777777" w:rsidR="006C3873" w:rsidRPr="00DE1E5A" w:rsidRDefault="006C3873" w:rsidP="00975F7E">
      <w:pPr>
        <w:ind w:firstLine="709"/>
        <w:jc w:val="both"/>
        <w:rPr>
          <w:rFonts w:ascii="GHEA Grapalat" w:hAnsi="GHEA Grapalat"/>
          <w:sz w:val="20"/>
          <w:lang w:val="es-ES"/>
        </w:rPr>
      </w:pPr>
      <w:r w:rsidRPr="00DE1E5A">
        <w:rPr>
          <w:rFonts w:ascii="GHEA Grapalat" w:hAnsi="GHEA Grapalat" w:cs="Arial"/>
          <w:sz w:val="20"/>
          <w:szCs w:val="20"/>
          <w:lang w:val="es-ES"/>
        </w:rPr>
        <w:t>Սույնով</w:t>
      </w:r>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sz w:val="20"/>
          <w:u w:val="single"/>
          <w:lang w:val="hy-AM"/>
        </w:rPr>
        <w:t xml:space="preserve">          </w:t>
      </w:r>
      <w:r w:rsidRPr="00DE1E5A">
        <w:rPr>
          <w:rFonts w:ascii="GHEA Grapalat" w:hAnsi="GHEA Grapalat"/>
          <w:lang w:val="hy-AM"/>
        </w:rPr>
        <w:t>-</w:t>
      </w:r>
      <w:r w:rsidRPr="00DE1E5A">
        <w:rPr>
          <w:rFonts w:ascii="GHEA Grapalat" w:hAnsi="GHEA Grapalat" w:cs="Arial"/>
          <w:sz w:val="20"/>
          <w:szCs w:val="20"/>
          <w:lang w:val="es-ES"/>
        </w:rPr>
        <w:t>ն հայտարարում և հավաստում է, որ</w:t>
      </w:r>
      <w:r>
        <w:rPr>
          <w:rFonts w:ascii="GHEA Grapalat" w:hAnsi="GHEA Grapalat" w:cs="Arial"/>
          <w:sz w:val="20"/>
          <w:szCs w:val="20"/>
          <w:lang w:val="es-ES"/>
        </w:rPr>
        <w:t>՝</w:t>
      </w:r>
      <w:r w:rsidRPr="00DE1E5A">
        <w:rPr>
          <w:rFonts w:ascii="GHEA Grapalat" w:hAnsi="GHEA Grapalat" w:cs="Arial"/>
          <w:lang w:val="hy-AM"/>
        </w:rPr>
        <w:t xml:space="preserve"> </w:t>
      </w:r>
    </w:p>
    <w:p w14:paraId="0C3414AC" w14:textId="77777777" w:rsidR="006C3873" w:rsidRPr="00DE1E5A" w:rsidRDefault="006C3873" w:rsidP="00975F7E">
      <w:pPr>
        <w:jc w:val="both"/>
        <w:rPr>
          <w:rFonts w:ascii="GHEA Grapalat" w:hAnsi="GHEA Grapalat"/>
          <w:i/>
          <w:sz w:val="16"/>
          <w:vertAlign w:val="superscript"/>
          <w:lang w:val="es-ES"/>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es-ES"/>
        </w:rPr>
        <w:t xml:space="preserve">                                    </w:t>
      </w:r>
      <w:r w:rsidRPr="00DE1E5A">
        <w:rPr>
          <w:rFonts w:ascii="GHEA Grapalat" w:hAnsi="GHEA Grapalat" w:cs="Sylfaen"/>
          <w:vertAlign w:val="superscript"/>
          <w:lang w:val="hy-AM"/>
        </w:rPr>
        <w:t>մասնակցի անվանում</w:t>
      </w:r>
    </w:p>
    <w:p w14:paraId="4509BD49" w14:textId="6925403E" w:rsidR="007320DA" w:rsidRDefault="006C3873" w:rsidP="00975F7E">
      <w:pPr>
        <w:ind w:firstLine="708"/>
        <w:jc w:val="both"/>
        <w:rPr>
          <w:rFonts w:ascii="GHEA Grapalat" w:hAnsi="GHEA Grapalat" w:cs="Sylfaen"/>
          <w:sz w:val="20"/>
          <w:lang w:val="hy-AM"/>
        </w:rPr>
      </w:pPr>
      <w:r>
        <w:rPr>
          <w:rFonts w:ascii="GHEA Grapalat" w:hAnsi="GHEA Grapalat" w:cs="Arial"/>
          <w:sz w:val="20"/>
          <w:szCs w:val="20"/>
          <w:lang w:val="es-ES"/>
        </w:rPr>
        <w:t xml:space="preserve">1) </w:t>
      </w:r>
      <w:r w:rsidRPr="00DE1E5A">
        <w:rPr>
          <w:rFonts w:ascii="GHEA Grapalat" w:hAnsi="GHEA Grapalat" w:cs="Arial"/>
          <w:sz w:val="20"/>
          <w:szCs w:val="20"/>
          <w:lang w:val="es-ES"/>
        </w:rPr>
        <w:t xml:space="preserve">բավարարում է </w:t>
      </w:r>
      <w:r w:rsidR="00087C62" w:rsidRPr="00F70248">
        <w:rPr>
          <w:rFonts w:ascii="GHEA Grapalat" w:hAnsi="GHEA Grapalat"/>
          <w:b/>
          <w:sz w:val="20"/>
          <w:szCs w:val="20"/>
          <w:lang w:val="af-ZA"/>
        </w:rPr>
        <w:t>«</w:t>
      </w:r>
      <w:r w:rsidR="00087C62" w:rsidRPr="00F70248">
        <w:rPr>
          <w:rFonts w:ascii="GHEA Grapalat" w:hAnsi="GHEA Grapalat"/>
          <w:b/>
          <w:sz w:val="20"/>
          <w:szCs w:val="20"/>
          <w:lang w:val="hy-AM"/>
        </w:rPr>
        <w:t>ԿՄՀՔ-</w:t>
      </w:r>
      <w:r w:rsidR="0005505C" w:rsidRPr="0005505C">
        <w:rPr>
          <w:rFonts w:ascii="GHEA Grapalat" w:hAnsi="GHEA Grapalat"/>
          <w:b/>
          <w:sz w:val="20"/>
          <w:szCs w:val="20"/>
          <w:lang w:val="hy-AM"/>
        </w:rPr>
        <w:t>ԳՀԱՇՁԲ–22/</w:t>
      </w:r>
      <w:r w:rsidR="00931CDB" w:rsidRPr="00931CDB">
        <w:rPr>
          <w:rFonts w:ascii="GHEA Grapalat" w:hAnsi="GHEA Grapalat"/>
          <w:b/>
          <w:sz w:val="18"/>
          <w:szCs w:val="18"/>
          <w:lang w:val="hy-AM"/>
        </w:rPr>
        <w:t>48</w:t>
      </w:r>
      <w:r w:rsidR="00087C62" w:rsidRPr="00F70248">
        <w:rPr>
          <w:rFonts w:ascii="GHEA Grapalat" w:hAnsi="GHEA Grapalat"/>
          <w:b/>
          <w:sz w:val="20"/>
          <w:szCs w:val="20"/>
          <w:lang w:val="af-ZA"/>
        </w:rPr>
        <w:t>»</w:t>
      </w:r>
      <w:r w:rsidR="00087C62">
        <w:rPr>
          <w:rFonts w:ascii="GHEA Grapalat" w:hAnsi="GHEA Grapalat"/>
          <w:sz w:val="20"/>
          <w:szCs w:val="20"/>
          <w:lang w:val="hy-AM"/>
        </w:rPr>
        <w:t xml:space="preserve"> </w:t>
      </w:r>
      <w:r w:rsidRPr="001C336A">
        <w:rPr>
          <w:rFonts w:ascii="GHEA Grapalat" w:hAnsi="GHEA Grapalat" w:cs="Arial"/>
          <w:sz w:val="20"/>
          <w:szCs w:val="20"/>
          <w:lang w:val="es-ES"/>
        </w:rPr>
        <w:t xml:space="preserve">ծածկագրով  </w:t>
      </w:r>
      <w:r w:rsidR="0005505C">
        <w:rPr>
          <w:rFonts w:ascii="GHEA Grapalat" w:hAnsi="GHEA Grapalat" w:cs="Arial"/>
          <w:sz w:val="20"/>
          <w:szCs w:val="20"/>
          <w:lang w:val="hy-AM"/>
        </w:rPr>
        <w:t xml:space="preserve">գնանշման հարցման </w:t>
      </w:r>
      <w:r w:rsidRPr="001C336A">
        <w:rPr>
          <w:rFonts w:ascii="GHEA Grapalat" w:hAnsi="GHEA Grapalat" w:cs="Arial"/>
          <w:sz w:val="20"/>
          <w:szCs w:val="20"/>
          <w:lang w:val="es-ES"/>
        </w:rPr>
        <w:t xml:space="preserve">հրավերով սահմանված մասնակցության իրավունքի պահանջներին </w:t>
      </w:r>
      <w:r w:rsidR="00EB07BB" w:rsidRPr="001C336A">
        <w:rPr>
          <w:rFonts w:ascii="GHEA Grapalat" w:hAnsi="GHEA Grapalat" w:cs="Arial"/>
          <w:sz w:val="20"/>
          <w:szCs w:val="20"/>
          <w:lang w:val="hy-AM"/>
        </w:rPr>
        <w:t xml:space="preserve"> և </w:t>
      </w:r>
      <w:r w:rsidR="00361308" w:rsidRPr="001C336A">
        <w:rPr>
          <w:rFonts w:ascii="GHEA Grapalat" w:hAnsi="GHEA Grapalat" w:cs="Sylfaen"/>
          <w:sz w:val="20"/>
          <w:lang w:val="hy-AM"/>
        </w:rPr>
        <w:t>պարտավորվում</w:t>
      </w:r>
      <w:r w:rsidR="00EB07BB" w:rsidRPr="001C336A">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1C336A">
        <w:rPr>
          <w:rFonts w:ascii="GHEA Grapalat" w:hAnsi="GHEA Grapalat" w:cs="Sylfaen"/>
          <w:sz w:val="20"/>
          <w:lang w:val="hy-AM"/>
        </w:rPr>
        <w:t>նել</w:t>
      </w:r>
      <w:r w:rsidR="00EB07BB" w:rsidRPr="001C336A">
        <w:rPr>
          <w:rFonts w:ascii="GHEA Grapalat" w:hAnsi="GHEA Grapalat" w:cs="Sylfaen"/>
          <w:sz w:val="20"/>
          <w:lang w:val="hy-AM"/>
        </w:rPr>
        <w:t xml:space="preserve"> որակավորման ապահովում</w:t>
      </w:r>
      <w:r w:rsidR="00E22E43">
        <w:rPr>
          <w:rStyle w:val="FootnoteReference"/>
          <w:rFonts w:ascii="GHEA Grapalat" w:hAnsi="GHEA Grapalat" w:cs="Arial"/>
          <w:sz w:val="20"/>
          <w:szCs w:val="20"/>
          <w:lang w:val="es-ES"/>
        </w:rPr>
        <w:footnoteReference w:id="5"/>
      </w:r>
      <w:r w:rsidR="00E22E43" w:rsidRPr="00DE1E5A">
        <w:rPr>
          <w:rFonts w:ascii="GHEA Grapalat" w:hAnsi="GHEA Grapalat" w:cs="Sylfaen"/>
          <w:sz w:val="22"/>
          <w:szCs w:val="22"/>
          <w:lang w:val="es-ES"/>
        </w:rPr>
        <w:t xml:space="preserve">  </w:t>
      </w:r>
      <w:r w:rsidR="00E97AB0" w:rsidRPr="004B2068">
        <w:rPr>
          <w:rFonts w:ascii="GHEA Grapalat" w:hAnsi="GHEA Grapalat" w:cs="Sylfaen"/>
          <w:sz w:val="20"/>
          <w:lang w:val="es-ES"/>
        </w:rPr>
        <w:t>.</w:t>
      </w:r>
      <w:r w:rsidR="00EB07BB" w:rsidRPr="001C336A">
        <w:rPr>
          <w:rFonts w:ascii="GHEA Grapalat" w:hAnsi="GHEA Grapalat" w:cs="Sylfaen"/>
          <w:sz w:val="20"/>
          <w:lang w:val="hy-AM"/>
        </w:rPr>
        <w:t xml:space="preserve"> </w:t>
      </w:r>
    </w:p>
    <w:p w14:paraId="21AF7935" w14:textId="1A050DD4" w:rsidR="006C3873" w:rsidRPr="00DE1E5A" w:rsidRDefault="00887807" w:rsidP="00975F7E">
      <w:pPr>
        <w:ind w:firstLine="708"/>
        <w:jc w:val="both"/>
        <w:rPr>
          <w:rFonts w:ascii="GHEA Grapalat" w:hAnsi="GHEA Grapalat" w:cs="Arial"/>
          <w:sz w:val="22"/>
          <w:szCs w:val="22"/>
          <w:lang w:val="es-ES"/>
        </w:rPr>
      </w:pPr>
      <w:r w:rsidRPr="001C336A">
        <w:rPr>
          <w:rFonts w:ascii="GHEA Grapalat" w:hAnsi="GHEA Grapalat" w:cs="Arial"/>
          <w:sz w:val="20"/>
          <w:szCs w:val="20"/>
          <w:lang w:val="hy-AM"/>
        </w:rPr>
        <w:t>2</w:t>
      </w:r>
      <w:r w:rsidR="006C3873" w:rsidRPr="001C336A">
        <w:rPr>
          <w:rFonts w:ascii="GHEA Grapalat" w:hAnsi="GHEA Grapalat" w:cs="Arial"/>
          <w:sz w:val="20"/>
          <w:szCs w:val="20"/>
          <w:lang w:val="es-ES"/>
        </w:rPr>
        <w:t xml:space="preserve">) </w:t>
      </w:r>
      <w:r w:rsidR="00087C62" w:rsidRPr="00087C62">
        <w:rPr>
          <w:rFonts w:ascii="GHEA Grapalat" w:hAnsi="GHEA Grapalat"/>
          <w:sz w:val="20"/>
          <w:szCs w:val="20"/>
          <w:lang w:val="af-ZA"/>
        </w:rPr>
        <w:t>«</w:t>
      </w:r>
      <w:r w:rsidR="00087C62" w:rsidRPr="00087C62">
        <w:rPr>
          <w:rFonts w:ascii="GHEA Grapalat" w:hAnsi="GHEA Grapalat"/>
          <w:b/>
          <w:sz w:val="20"/>
          <w:szCs w:val="20"/>
          <w:lang w:val="hy-AM"/>
        </w:rPr>
        <w:t>ԿՄՀՔ-</w:t>
      </w:r>
      <w:r w:rsidR="0005505C" w:rsidRPr="0005505C">
        <w:rPr>
          <w:rFonts w:ascii="GHEA Grapalat" w:hAnsi="GHEA Grapalat"/>
          <w:b/>
          <w:sz w:val="20"/>
          <w:szCs w:val="20"/>
          <w:lang w:val="hy-AM"/>
        </w:rPr>
        <w:t xml:space="preserve"> ԳՀԱՇՁԲ–22/</w:t>
      </w:r>
      <w:r w:rsidR="00931CDB" w:rsidRPr="00931CDB">
        <w:rPr>
          <w:rFonts w:ascii="GHEA Grapalat" w:hAnsi="GHEA Grapalat"/>
          <w:b/>
          <w:sz w:val="18"/>
          <w:szCs w:val="18"/>
          <w:lang w:val="hy-AM"/>
        </w:rPr>
        <w:t>48</w:t>
      </w:r>
      <w:r w:rsidR="00931CDB" w:rsidRPr="00F70248">
        <w:rPr>
          <w:rFonts w:ascii="GHEA Grapalat" w:hAnsi="GHEA Grapalat"/>
          <w:b/>
          <w:sz w:val="20"/>
          <w:szCs w:val="20"/>
          <w:lang w:val="af-ZA"/>
        </w:rPr>
        <w:t>»</w:t>
      </w:r>
      <w:r w:rsidR="00931CDB">
        <w:rPr>
          <w:rFonts w:ascii="GHEA Grapalat" w:hAnsi="GHEA Grapalat"/>
          <w:b/>
          <w:sz w:val="20"/>
          <w:szCs w:val="20"/>
          <w:lang w:val="hy-AM"/>
        </w:rPr>
        <w:t xml:space="preserve"> </w:t>
      </w:r>
      <w:r w:rsidR="006C3873" w:rsidRPr="001C336A">
        <w:rPr>
          <w:rFonts w:ascii="GHEA Grapalat" w:hAnsi="GHEA Grapalat" w:cs="Arial"/>
          <w:sz w:val="20"/>
          <w:szCs w:val="20"/>
          <w:lang w:val="es-ES"/>
        </w:rPr>
        <w:t xml:space="preserve">ծածկագրով </w:t>
      </w:r>
      <w:r w:rsidR="0005505C">
        <w:rPr>
          <w:rFonts w:ascii="GHEA Grapalat" w:hAnsi="GHEA Grapalat" w:cs="Arial"/>
          <w:sz w:val="20"/>
          <w:szCs w:val="20"/>
          <w:lang w:val="hy-AM"/>
        </w:rPr>
        <w:t xml:space="preserve">գնանշման հարցման </w:t>
      </w:r>
      <w:r w:rsidR="006C3873" w:rsidRPr="001C336A">
        <w:rPr>
          <w:rFonts w:ascii="GHEA Grapalat" w:hAnsi="GHEA Grapalat" w:cs="Arial"/>
          <w:sz w:val="20"/>
          <w:szCs w:val="20"/>
          <w:lang w:val="es-ES"/>
        </w:rPr>
        <w:t>մասնակցելու շրջանակում`</w:t>
      </w:r>
      <w:r w:rsidR="006C3873" w:rsidRPr="00DE1E5A">
        <w:rPr>
          <w:rFonts w:ascii="GHEA Grapalat" w:hAnsi="GHEA Grapalat" w:cs="Sylfaen"/>
          <w:sz w:val="22"/>
          <w:szCs w:val="22"/>
          <w:lang w:val="es-ES"/>
        </w:rPr>
        <w:t xml:space="preserve">  </w:t>
      </w:r>
    </w:p>
    <w:p w14:paraId="63C99801" w14:textId="49140C2B" w:rsidR="006C3873" w:rsidRPr="00DE1E5A" w:rsidRDefault="006C3873" w:rsidP="00975F7E">
      <w:pPr>
        <w:numPr>
          <w:ilvl w:val="0"/>
          <w:numId w:val="18"/>
        </w:numPr>
        <w:ind w:left="0" w:firstLine="720"/>
        <w:jc w:val="both"/>
        <w:rPr>
          <w:rFonts w:ascii="GHEA Grapalat" w:hAnsi="GHEA Grapalat" w:cs="Arial"/>
          <w:sz w:val="20"/>
          <w:szCs w:val="20"/>
          <w:lang w:val="es-ES"/>
        </w:rPr>
      </w:pPr>
      <w:r w:rsidRPr="00DE1E5A">
        <w:rPr>
          <w:rFonts w:ascii="GHEA Grapalat" w:hAnsi="GHEA Grapalat" w:cs="Arial"/>
          <w:sz w:val="20"/>
          <w:szCs w:val="20"/>
          <w:lang w:val="es-ES"/>
        </w:rPr>
        <w:t xml:space="preserve">թույլ չի տվել և (կամ) թույլ չի տալու </w:t>
      </w:r>
      <w:r w:rsidR="00D4097A">
        <w:rPr>
          <w:rFonts w:ascii="GHEA Grapalat" w:hAnsi="GHEA Grapalat" w:cs="Arial"/>
          <w:sz w:val="20"/>
          <w:szCs w:val="20"/>
          <w:lang w:val="hy-AM"/>
        </w:rPr>
        <w:t xml:space="preserve">անբարեխիղճ մրցակցություն, </w:t>
      </w:r>
      <w:r w:rsidRPr="00DE1E5A">
        <w:rPr>
          <w:rFonts w:ascii="GHEA Grapalat" w:hAnsi="GHEA Grapalat" w:cs="Arial"/>
          <w:sz w:val="20"/>
          <w:szCs w:val="20"/>
          <w:lang w:val="es-ES"/>
        </w:rPr>
        <w:t>գերիշխող դիրքի չարաշահում և հակամրցակցային համաձայնություն,</w:t>
      </w:r>
    </w:p>
    <w:p w14:paraId="47D94F94" w14:textId="77777777" w:rsidR="006C3873" w:rsidRPr="00DE1E5A" w:rsidRDefault="006C3873" w:rsidP="00975F7E">
      <w:pPr>
        <w:numPr>
          <w:ilvl w:val="0"/>
          <w:numId w:val="18"/>
        </w:numPr>
        <w:ind w:left="0" w:firstLine="720"/>
        <w:jc w:val="both"/>
        <w:rPr>
          <w:rFonts w:ascii="GHEA Grapalat" w:hAnsi="GHEA Grapalat"/>
          <w:sz w:val="22"/>
          <w:szCs w:val="22"/>
          <w:lang w:val="es-ES"/>
        </w:rPr>
      </w:pPr>
      <w:r w:rsidRPr="00DE1E5A">
        <w:rPr>
          <w:rFonts w:ascii="GHEA Grapalat" w:hAnsi="GHEA Grapalat" w:cs="Arial"/>
          <w:sz w:val="20"/>
          <w:szCs w:val="20"/>
          <w:lang w:val="es-ES"/>
        </w:rPr>
        <w:t>բացակայում է հրավերով սահմանված`</w:t>
      </w:r>
      <w:r w:rsidRPr="00DE1E5A">
        <w:rPr>
          <w:rFonts w:ascii="GHEA Grapalat" w:hAnsi="GHEA Grapalat"/>
          <w:sz w:val="22"/>
          <w:szCs w:val="22"/>
          <w:lang w:val="es-ES"/>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00975F7E">
        <w:rPr>
          <w:rFonts w:ascii="GHEA Grapalat" w:hAnsi="GHEA Grapalat"/>
          <w:sz w:val="22"/>
          <w:szCs w:val="22"/>
          <w:u w:val="single"/>
          <w:lang w:val="es-ES"/>
        </w:rPr>
        <w:tab/>
      </w:r>
      <w:r w:rsidR="00975F7E">
        <w:rPr>
          <w:rFonts w:ascii="GHEA Grapalat" w:hAnsi="GHEA Grapalat"/>
          <w:sz w:val="22"/>
          <w:szCs w:val="22"/>
          <w:u w:val="single"/>
          <w:lang w:val="es-ES"/>
        </w:rPr>
        <w:tab/>
      </w:r>
      <w:r w:rsidRPr="00DE1E5A">
        <w:rPr>
          <w:rFonts w:ascii="GHEA Grapalat" w:hAnsi="GHEA Grapalat" w:cs="Arial"/>
          <w:sz w:val="20"/>
          <w:szCs w:val="20"/>
          <w:lang w:val="es-ES"/>
        </w:rPr>
        <w:t>-ին</w:t>
      </w:r>
      <w:r w:rsidRPr="00DE1E5A">
        <w:rPr>
          <w:rFonts w:ascii="GHEA Grapalat" w:hAnsi="GHEA Grapalat"/>
          <w:sz w:val="22"/>
          <w:szCs w:val="22"/>
          <w:lang w:val="es-ES"/>
        </w:rPr>
        <w:t xml:space="preserve"> </w:t>
      </w:r>
    </w:p>
    <w:p w14:paraId="76CECC36" w14:textId="77777777" w:rsidR="006C3873" w:rsidRPr="00DE1E5A" w:rsidRDefault="006C3873" w:rsidP="00975F7E">
      <w:pPr>
        <w:jc w:val="both"/>
        <w:rPr>
          <w:rFonts w:ascii="GHEA Grapalat" w:hAnsi="GHEA Grapalat" w:cs="Arial"/>
          <w:vertAlign w:val="superscript"/>
          <w:lang w:val="hy-AM"/>
        </w:rPr>
      </w:pPr>
      <w:r w:rsidRPr="00DE1E5A">
        <w:rPr>
          <w:rFonts w:ascii="GHEA Grapalat" w:hAnsi="GHEA Grapalat"/>
          <w:vertAlign w:val="superscript"/>
          <w:lang w:val="es-ES"/>
        </w:rPr>
        <w:t xml:space="preserve"> </w:t>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t xml:space="preserve">      </w:t>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r w:rsidRPr="00DE1E5A">
        <w:rPr>
          <w:rFonts w:ascii="GHEA Grapalat" w:hAnsi="GHEA Grapalat" w:cs="Arial"/>
          <w:vertAlign w:val="superscript"/>
          <w:lang w:val="hy-AM"/>
        </w:rPr>
        <w:t xml:space="preserve"> </w:t>
      </w:r>
    </w:p>
    <w:p w14:paraId="767D1F96" w14:textId="77777777" w:rsidR="006C3873" w:rsidRPr="00DE1E5A" w:rsidRDefault="006C3873" w:rsidP="00975F7E">
      <w:pPr>
        <w:jc w:val="both"/>
        <w:rPr>
          <w:rFonts w:ascii="GHEA Grapalat" w:hAnsi="GHEA Grapalat"/>
          <w:sz w:val="22"/>
          <w:szCs w:val="22"/>
          <w:u w:val="single"/>
          <w:lang w:val="es-ES"/>
        </w:rPr>
      </w:pPr>
      <w:proofErr w:type="gramStart"/>
      <w:r w:rsidRPr="00DE1E5A">
        <w:rPr>
          <w:rFonts w:ascii="GHEA Grapalat" w:hAnsi="GHEA Grapalat" w:cs="Arial"/>
          <w:sz w:val="20"/>
          <w:szCs w:val="20"/>
          <w:lang w:val="es-ES"/>
        </w:rPr>
        <w:t>փոխկապակցված</w:t>
      </w:r>
      <w:proofErr w:type="gramEnd"/>
      <w:r w:rsidRPr="00DE1E5A">
        <w:rPr>
          <w:rFonts w:ascii="GHEA Grapalat" w:hAnsi="GHEA Grapalat" w:cs="Arial"/>
          <w:sz w:val="20"/>
          <w:szCs w:val="20"/>
          <w:lang w:val="es-ES"/>
        </w:rPr>
        <w:t xml:space="preserve"> անձանց և (կամ)</w:t>
      </w:r>
      <w:r w:rsidRPr="00DE1E5A">
        <w:rPr>
          <w:rFonts w:ascii="GHEA Grapalat" w:hAnsi="GHEA Grapalat"/>
          <w:sz w:val="22"/>
          <w:szCs w:val="22"/>
          <w:lang w:val="es-ES"/>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cs="Arial"/>
          <w:sz w:val="20"/>
          <w:szCs w:val="20"/>
          <w:lang w:val="es-ES"/>
        </w:rPr>
        <w:t>-ի</w:t>
      </w:r>
      <w:r w:rsidRPr="00DE1E5A">
        <w:rPr>
          <w:rFonts w:ascii="GHEA Grapalat" w:hAnsi="GHEA Grapalat"/>
          <w:sz w:val="22"/>
          <w:szCs w:val="22"/>
          <w:u w:val="single"/>
          <w:lang w:val="es-ES"/>
        </w:rPr>
        <w:t xml:space="preserve">  </w:t>
      </w:r>
    </w:p>
    <w:p w14:paraId="3931B3F4" w14:textId="77777777" w:rsidR="006C3873" w:rsidRPr="00DE1E5A" w:rsidRDefault="006C3873" w:rsidP="00975F7E">
      <w:pPr>
        <w:jc w:val="both"/>
        <w:rPr>
          <w:rFonts w:ascii="GHEA Grapalat" w:hAnsi="GHEA Grapalat"/>
          <w:sz w:val="22"/>
          <w:szCs w:val="22"/>
          <w:u w:val="single"/>
          <w:lang w:val="es-ES"/>
        </w:rPr>
      </w:pP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14:paraId="42D17839" w14:textId="77777777" w:rsidR="006C3873" w:rsidRPr="00DE1E5A" w:rsidRDefault="006C3873" w:rsidP="00975F7E">
      <w:pPr>
        <w:jc w:val="both"/>
        <w:rPr>
          <w:rFonts w:ascii="GHEA Grapalat" w:hAnsi="GHEA Grapalat"/>
          <w:sz w:val="22"/>
          <w:szCs w:val="22"/>
          <w:u w:val="single"/>
          <w:lang w:val="es-ES"/>
        </w:rPr>
      </w:pPr>
      <w:proofErr w:type="gramStart"/>
      <w:r w:rsidRPr="00DE1E5A">
        <w:rPr>
          <w:rFonts w:ascii="GHEA Grapalat" w:hAnsi="GHEA Grapalat" w:cs="Arial"/>
          <w:sz w:val="20"/>
          <w:szCs w:val="20"/>
          <w:lang w:val="es-ES"/>
        </w:rPr>
        <w:lastRenderedPageBreak/>
        <w:t>կողմից</w:t>
      </w:r>
      <w:proofErr w:type="gramEnd"/>
      <w:r w:rsidRPr="00DE1E5A">
        <w:rPr>
          <w:rFonts w:ascii="GHEA Grapalat" w:hAnsi="GHEA Grapalat" w:cs="Arial"/>
          <w:sz w:val="20"/>
          <w:szCs w:val="20"/>
          <w:lang w:val="es-ES"/>
        </w:rPr>
        <w:t xml:space="preserve"> հիմնադրված կամ ավելի քան հիսուն տոկոս</w:t>
      </w:r>
      <w:r w:rsidRPr="00DE1E5A">
        <w:rPr>
          <w:rFonts w:ascii="GHEA Grapalat" w:hAnsi="GHEA Grapalat"/>
          <w:sz w:val="22"/>
          <w:szCs w:val="22"/>
          <w:lang w:val="es-ES"/>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cs="Arial"/>
          <w:sz w:val="20"/>
          <w:szCs w:val="20"/>
          <w:lang w:val="es-ES"/>
        </w:rPr>
        <w:t>-ին</w:t>
      </w:r>
    </w:p>
    <w:p w14:paraId="78FE01B7" w14:textId="77777777" w:rsidR="006C3873" w:rsidRPr="00DE1E5A" w:rsidRDefault="006C3873" w:rsidP="00975F7E">
      <w:pPr>
        <w:jc w:val="both"/>
        <w:rPr>
          <w:rFonts w:ascii="GHEA Grapalat" w:hAnsi="GHEA Grapalat"/>
          <w:sz w:val="22"/>
          <w:szCs w:val="22"/>
          <w:lang w:val="es-ES"/>
        </w:rPr>
      </w:pPr>
      <w:r w:rsidRPr="00DE1E5A">
        <w:rPr>
          <w:rFonts w:ascii="GHEA Grapalat" w:hAnsi="GHEA Grapalat" w:cs="Sylfaen"/>
          <w:vertAlign w:val="superscript"/>
          <w:lang w:val="es-ES"/>
        </w:rPr>
        <w:t xml:space="preserve">                                                                     </w:t>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14:paraId="4394AF9C" w14:textId="77777777" w:rsidR="006C3873" w:rsidRPr="00DE1E5A" w:rsidRDefault="006C3873" w:rsidP="00975F7E">
      <w:pPr>
        <w:jc w:val="both"/>
        <w:rPr>
          <w:rFonts w:ascii="GHEA Grapalat" w:hAnsi="GHEA Grapalat" w:cs="Arial"/>
          <w:sz w:val="20"/>
          <w:szCs w:val="20"/>
          <w:lang w:val="es-ES"/>
        </w:rPr>
      </w:pPr>
      <w:proofErr w:type="gramStart"/>
      <w:r w:rsidRPr="00DE1E5A">
        <w:rPr>
          <w:rFonts w:ascii="GHEA Grapalat" w:hAnsi="GHEA Grapalat" w:cs="Arial"/>
          <w:sz w:val="20"/>
          <w:szCs w:val="20"/>
          <w:lang w:val="es-ES"/>
        </w:rPr>
        <w:t>պատկանող</w:t>
      </w:r>
      <w:proofErr w:type="gramEnd"/>
      <w:r w:rsidRPr="00DE1E5A">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r>
        <w:rPr>
          <w:rFonts w:ascii="GHEA Grapalat" w:hAnsi="GHEA Grapalat" w:cs="Arial"/>
          <w:sz w:val="20"/>
          <w:szCs w:val="20"/>
          <w:lang w:val="es-ES"/>
        </w:rPr>
        <w:t>:</w:t>
      </w:r>
    </w:p>
    <w:p w14:paraId="1D1F09B6" w14:textId="0A064919" w:rsidR="007E39F5" w:rsidRPr="007E39F5" w:rsidRDefault="007E39F5" w:rsidP="007E39F5">
      <w:pPr>
        <w:jc w:val="both"/>
        <w:rPr>
          <w:rFonts w:ascii="GHEA Grapalat" w:hAnsi="GHEA Grapalat"/>
          <w:sz w:val="22"/>
          <w:szCs w:val="22"/>
          <w:u w:val="single"/>
          <w:lang w:val="hy-AM"/>
        </w:rPr>
      </w:pPr>
      <w:r>
        <w:rPr>
          <w:rFonts w:ascii="GHEA Grapalat" w:hAnsi="GHEA Grapalat" w:cs="Arial"/>
          <w:sz w:val="20"/>
          <w:szCs w:val="20"/>
          <w:lang w:val="es-ES"/>
        </w:rPr>
        <w:t>Ս</w:t>
      </w:r>
      <w:r w:rsidR="006C3873">
        <w:rPr>
          <w:rFonts w:ascii="GHEA Grapalat" w:hAnsi="GHEA Grapalat" w:cs="Arial"/>
          <w:sz w:val="20"/>
          <w:szCs w:val="20"/>
          <w:lang w:val="es-ES"/>
        </w:rPr>
        <w:t xml:space="preserve">տորև </w:t>
      </w:r>
      <w:r w:rsidR="006C3873" w:rsidRPr="00DE1E5A">
        <w:rPr>
          <w:rFonts w:ascii="GHEA Grapalat" w:hAnsi="GHEA Grapalat" w:cs="Arial"/>
          <w:sz w:val="20"/>
          <w:szCs w:val="20"/>
          <w:lang w:val="es-ES"/>
        </w:rPr>
        <w:t xml:space="preserve">ներկայացնում  </w:t>
      </w:r>
      <w:r>
        <w:rPr>
          <w:rFonts w:ascii="GHEA Grapalat" w:hAnsi="GHEA Grapalat" w:cs="Arial"/>
          <w:sz w:val="20"/>
          <w:szCs w:val="20"/>
          <w:lang w:val="hy-AM"/>
        </w:rPr>
        <w:t xml:space="preserve">է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cs="Arial"/>
          <w:sz w:val="20"/>
          <w:szCs w:val="20"/>
          <w:lang w:val="es-ES"/>
        </w:rPr>
        <w:t>-ի</w:t>
      </w:r>
      <w:r w:rsidRPr="007E39F5">
        <w:rPr>
          <w:rFonts w:ascii="GHEA Grapalat" w:hAnsi="GHEA Grapalat" w:cs="Arial"/>
          <w:sz w:val="20"/>
          <w:szCs w:val="20"/>
          <w:lang w:val="es-ES"/>
        </w:rPr>
        <w:t xml:space="preserve"> </w:t>
      </w:r>
      <w:r w:rsidRPr="00F87FBC">
        <w:rPr>
          <w:rFonts w:ascii="GHEA Grapalat" w:hAnsi="GHEA Grapalat" w:cs="Arial"/>
          <w:sz w:val="20"/>
          <w:szCs w:val="20"/>
          <w:lang w:val="es-ES"/>
        </w:rPr>
        <w:t>իրական</w:t>
      </w:r>
      <w:r w:rsidRPr="007E39F5">
        <w:rPr>
          <w:rFonts w:ascii="GHEA Grapalat" w:hAnsi="GHEA Grapalat" w:cs="Arial"/>
          <w:sz w:val="20"/>
          <w:szCs w:val="20"/>
          <w:lang w:val="es-ES"/>
        </w:rPr>
        <w:t xml:space="preserve"> </w:t>
      </w:r>
      <w:r>
        <w:rPr>
          <w:rFonts w:ascii="GHEA Grapalat" w:hAnsi="GHEA Grapalat" w:cs="Arial"/>
          <w:sz w:val="20"/>
          <w:szCs w:val="20"/>
          <w:lang w:val="hy-AM"/>
        </w:rPr>
        <w:t xml:space="preserve"> շահառուների</w:t>
      </w:r>
    </w:p>
    <w:p w14:paraId="4AC4444A" w14:textId="4ED903FB" w:rsidR="007E39F5" w:rsidRPr="00DE1E5A" w:rsidRDefault="007E39F5" w:rsidP="007E39F5">
      <w:pPr>
        <w:jc w:val="both"/>
        <w:rPr>
          <w:rFonts w:ascii="GHEA Grapalat" w:hAnsi="GHEA Grapalat"/>
          <w:sz w:val="22"/>
          <w:szCs w:val="22"/>
          <w:lang w:val="es-ES"/>
        </w:rPr>
      </w:pPr>
      <w:r w:rsidRPr="00DE1E5A">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Pr>
          <w:rFonts w:ascii="GHEA Grapalat" w:hAnsi="GHEA Grapalat" w:cs="Sylfaen"/>
          <w:vertAlign w:val="superscript"/>
          <w:lang w:val="hy-AM"/>
        </w:rPr>
        <w:t xml:space="preserve">         </w:t>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14:paraId="0FD9FFD4" w14:textId="2427922A" w:rsidR="000E20A1" w:rsidRPr="007E39F5" w:rsidRDefault="000E20A1" w:rsidP="007E39F5">
      <w:pPr>
        <w:jc w:val="both"/>
        <w:rPr>
          <w:rFonts w:ascii="GHEA Grapalat" w:hAnsi="GHEA Grapalat" w:cs="Sylfaen"/>
          <w:sz w:val="20"/>
          <w:lang w:val="es-ES"/>
        </w:rPr>
      </w:pPr>
    </w:p>
    <w:p w14:paraId="3FA4C516" w14:textId="3B88F07B" w:rsidR="000E20A1" w:rsidRPr="007E39F5" w:rsidRDefault="000E20A1" w:rsidP="007E39F5">
      <w:pPr>
        <w:ind w:left="-142" w:firstLine="284"/>
        <w:jc w:val="both"/>
        <w:rPr>
          <w:rFonts w:ascii="GHEA Grapalat" w:hAnsi="GHEA Grapalat" w:cs="Sylfaen"/>
          <w:sz w:val="20"/>
          <w:lang w:val="es-ES"/>
        </w:rPr>
      </w:pPr>
      <w:r w:rsidRPr="00F87FBC">
        <w:rPr>
          <w:rFonts w:ascii="GHEA Grapalat" w:hAnsi="GHEA Grapalat" w:cs="Arial"/>
          <w:sz w:val="20"/>
          <w:szCs w:val="20"/>
          <w:lang w:val="es-ES"/>
        </w:rPr>
        <w:t xml:space="preserve">  </w:t>
      </w:r>
      <w:proofErr w:type="gramStart"/>
      <w:r w:rsidRPr="00F87FBC">
        <w:rPr>
          <w:rFonts w:ascii="GHEA Grapalat" w:hAnsi="GHEA Grapalat" w:cs="Arial"/>
          <w:sz w:val="20"/>
          <w:szCs w:val="20"/>
          <w:lang w:val="es-ES"/>
        </w:rPr>
        <w:t>վերաբերյալ</w:t>
      </w:r>
      <w:proofErr w:type="gramEnd"/>
      <w:r w:rsidRPr="00F87FBC">
        <w:rPr>
          <w:rFonts w:ascii="GHEA Grapalat" w:hAnsi="GHEA Grapalat" w:cs="Arial"/>
          <w:sz w:val="20"/>
          <w:szCs w:val="20"/>
          <w:lang w:val="es-ES"/>
        </w:rPr>
        <w:t xml:space="preserve"> տեղեկություններ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p>
    <w:p w14:paraId="08E1337A" w14:textId="77777777" w:rsidR="006C3873" w:rsidRPr="00DE1E5A" w:rsidRDefault="006C3873" w:rsidP="006C3873">
      <w:pPr>
        <w:jc w:val="right"/>
        <w:rPr>
          <w:rFonts w:ascii="GHEA Grapalat" w:hAnsi="GHEA Grapalat"/>
          <w:sz w:val="10"/>
          <w:szCs w:val="10"/>
          <w:lang w:val="es-ES"/>
        </w:rPr>
      </w:pPr>
    </w:p>
    <w:p w14:paraId="5990A1FA" w14:textId="77777777" w:rsidR="002E11D1" w:rsidRDefault="002E11D1" w:rsidP="00CE3A99">
      <w:pPr>
        <w:ind w:firstLine="708"/>
        <w:jc w:val="both"/>
        <w:rPr>
          <w:rFonts w:ascii="GHEA Grapalat" w:hAnsi="GHEA Grapalat"/>
          <w:sz w:val="20"/>
          <w:lang w:val="es-ES"/>
        </w:rPr>
      </w:pPr>
    </w:p>
    <w:p w14:paraId="4EED0CC0" w14:textId="77777777" w:rsidR="00B2572B" w:rsidRPr="005E1F72" w:rsidRDefault="00B2572B" w:rsidP="00EF3662">
      <w:pPr>
        <w:jc w:val="both"/>
        <w:rPr>
          <w:rFonts w:ascii="GHEA Grapalat" w:hAnsi="GHEA Grapalat"/>
          <w:sz w:val="20"/>
          <w:lang w:val="es-ES"/>
        </w:rPr>
      </w:pPr>
    </w:p>
    <w:p w14:paraId="770EEF5F" w14:textId="77777777" w:rsidR="00B2572B" w:rsidRPr="005E1F72" w:rsidRDefault="00B2572B" w:rsidP="00EF3662">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D124DA">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D124DA">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14:paraId="1302169C" w14:textId="77777777" w:rsidR="00B2572B" w:rsidRPr="005E1F72" w:rsidRDefault="00B2572B" w:rsidP="00EF3662">
      <w:pPr>
        <w:jc w:val="both"/>
        <w:rPr>
          <w:rFonts w:ascii="GHEA Grapalat" w:hAnsi="GHEA Grapalat" w:cs="Arial"/>
          <w:sz w:val="20"/>
          <w:vertAlign w:val="superscript"/>
          <w:lang w:val="es-ES"/>
        </w:rPr>
      </w:pPr>
    </w:p>
    <w:p w14:paraId="522A2554" w14:textId="77777777" w:rsidR="00B2572B" w:rsidRPr="005E1F72" w:rsidRDefault="00B2572B" w:rsidP="00EF3662">
      <w:pPr>
        <w:jc w:val="both"/>
        <w:rPr>
          <w:rFonts w:ascii="GHEA Grapalat" w:hAnsi="GHEA Grapalat"/>
          <w:sz w:val="20"/>
          <w:lang w:val="hy-AM"/>
        </w:rPr>
      </w:pPr>
      <w:r w:rsidRPr="005E1F72">
        <w:rPr>
          <w:rFonts w:ascii="GHEA Grapalat" w:hAnsi="GHEA Grapalat"/>
          <w:sz w:val="20"/>
          <w:lang w:val="hy-AM"/>
        </w:rPr>
        <w:t xml:space="preserve">    </w:t>
      </w:r>
    </w:p>
    <w:p w14:paraId="35E6EC5F" w14:textId="77777777" w:rsidR="00B2572B" w:rsidRPr="005E1F72" w:rsidRDefault="00B2572B" w:rsidP="00EF3662">
      <w:pPr>
        <w:jc w:val="right"/>
        <w:rPr>
          <w:rFonts w:ascii="GHEA Grapalat" w:hAnsi="GHEA Grapalat" w:cs="Arial"/>
          <w:sz w:val="20"/>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r w:rsidRPr="005E1F72">
        <w:rPr>
          <w:rFonts w:ascii="GHEA Grapalat" w:hAnsi="GHEA Grapalat" w:cs="Arial"/>
          <w:sz w:val="20"/>
          <w:lang w:val="hy-AM"/>
        </w:rPr>
        <w:t>.</w:t>
      </w:r>
      <w:r w:rsidRPr="0003466E">
        <w:rPr>
          <w:rStyle w:val="FootnoteReference"/>
          <w:rFonts w:ascii="GHEA Grapalat" w:hAnsi="GHEA Grapalat" w:cs="Arial"/>
          <w:color w:val="FFFFFF"/>
          <w:sz w:val="20"/>
          <w:lang w:val="hy-AM"/>
        </w:rPr>
        <w:footnoteReference w:id="6"/>
      </w:r>
      <w:r w:rsidRPr="005E1F72">
        <w:rPr>
          <w:rFonts w:ascii="GHEA Grapalat" w:hAnsi="GHEA Grapalat" w:cs="Arial"/>
          <w:sz w:val="20"/>
          <w:lang w:val="hy-AM"/>
        </w:rPr>
        <w:tab/>
      </w:r>
      <w:r w:rsidRPr="005E1F72">
        <w:rPr>
          <w:rFonts w:ascii="GHEA Grapalat" w:hAnsi="GHEA Grapalat" w:cs="Arial"/>
          <w:sz w:val="20"/>
          <w:lang w:val="hy-AM"/>
        </w:rPr>
        <w:tab/>
        <w:t xml:space="preserve"> </w:t>
      </w:r>
    </w:p>
    <w:p w14:paraId="7706BEB7" w14:textId="77777777" w:rsidR="00B2572B" w:rsidRPr="005E1F72" w:rsidRDefault="00B2572B" w:rsidP="00EF3662">
      <w:pPr>
        <w:pStyle w:val="BodyTextIndent3"/>
        <w:spacing w:line="240" w:lineRule="auto"/>
        <w:jc w:val="right"/>
        <w:rPr>
          <w:rFonts w:ascii="GHEA Grapalat" w:hAnsi="GHEA Grapalat"/>
          <w:b/>
          <w:lang w:val="hy-AM"/>
        </w:rPr>
      </w:pPr>
    </w:p>
    <w:p w14:paraId="58CF7A40" w14:textId="77777777" w:rsidR="00B2572B" w:rsidRPr="005E1F72" w:rsidRDefault="00B2572B" w:rsidP="00EF3662">
      <w:pPr>
        <w:pStyle w:val="BodyTextIndent3"/>
        <w:spacing w:line="240" w:lineRule="auto"/>
        <w:jc w:val="right"/>
        <w:rPr>
          <w:rFonts w:ascii="GHEA Grapalat" w:hAnsi="GHEA Grapalat"/>
          <w:b/>
          <w:lang w:val="hy-AM"/>
        </w:rPr>
      </w:pPr>
    </w:p>
    <w:p w14:paraId="2A91C830" w14:textId="77777777" w:rsidR="00CE3A99" w:rsidRPr="005E1F72" w:rsidRDefault="00CE3A99" w:rsidP="00CE3A99">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r w:rsidRPr="005E1F72">
        <w:rPr>
          <w:rFonts w:ascii="GHEA Grapalat" w:hAnsi="GHEA Grapalat" w:cs="Sylfaen"/>
          <w:b/>
          <w:lang w:val="hy-AM"/>
        </w:rPr>
        <w:lastRenderedPageBreak/>
        <w:t xml:space="preserve"> </w:t>
      </w:r>
    </w:p>
    <w:p w14:paraId="1E382B7A" w14:textId="27268C87" w:rsidR="00614AC6" w:rsidRDefault="000B1088" w:rsidP="000B1088">
      <w:pPr>
        <w:pStyle w:val="BodyTextIndent3"/>
        <w:spacing w:line="240" w:lineRule="auto"/>
        <w:ind w:firstLine="0"/>
        <w:jc w:val="right"/>
        <w:rPr>
          <w:rFonts w:ascii="GHEA Grapalat" w:hAnsi="GHEA Grapalat"/>
          <w:b/>
          <w:lang w:val="hy-AM"/>
        </w:rPr>
      </w:pPr>
      <w:r w:rsidRPr="005E1F72">
        <w:rPr>
          <w:rFonts w:ascii="GHEA Grapalat" w:hAnsi="GHEA Grapalat"/>
          <w:b/>
          <w:lang w:val="hy-AM"/>
        </w:rPr>
        <w:br w:type="page"/>
      </w:r>
    </w:p>
    <w:p w14:paraId="6BE8B192" w14:textId="77777777" w:rsidR="00614AC6" w:rsidRDefault="00614AC6" w:rsidP="00614AC6">
      <w:pPr>
        <w:pStyle w:val="BodyTextIndent3"/>
        <w:spacing w:line="240" w:lineRule="auto"/>
        <w:ind w:firstLine="0"/>
        <w:jc w:val="right"/>
        <w:rPr>
          <w:rFonts w:ascii="GHEA Grapalat" w:hAnsi="GHEA Grapalat"/>
          <w:b/>
          <w:lang w:val="hy-AM"/>
        </w:rPr>
      </w:pPr>
    </w:p>
    <w:p w14:paraId="58F12E77" w14:textId="77777777" w:rsidR="00614AC6" w:rsidRDefault="00614AC6" w:rsidP="00614AC6">
      <w:pPr>
        <w:pStyle w:val="BodyTextIndent3"/>
        <w:spacing w:line="240" w:lineRule="auto"/>
        <w:ind w:firstLine="0"/>
        <w:jc w:val="right"/>
        <w:rPr>
          <w:rFonts w:ascii="GHEA Grapalat" w:hAnsi="GHEA Grapalat"/>
          <w:b/>
          <w:lang w:val="hy-AM"/>
        </w:rPr>
      </w:pPr>
    </w:p>
    <w:p w14:paraId="727E766F" w14:textId="28542A79" w:rsidR="000E20A1" w:rsidRPr="000B4CF4" w:rsidRDefault="000E20A1">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789267B9" w14:textId="73DC0003" w:rsidR="000E20A1" w:rsidRPr="005E1F72" w:rsidRDefault="00F70248">
      <w:pPr>
        <w:pStyle w:val="BodyTextIndent3"/>
        <w:spacing w:line="240" w:lineRule="auto"/>
        <w:jc w:val="right"/>
        <w:rPr>
          <w:rFonts w:ascii="GHEA Grapalat" w:hAnsi="GHEA Grapalat" w:cs="Arial"/>
          <w:b/>
          <w:lang w:val="hy-AM"/>
        </w:rPr>
      </w:pPr>
      <w:r w:rsidRPr="00F70248">
        <w:rPr>
          <w:rFonts w:ascii="GHEA Grapalat" w:hAnsi="GHEA Grapalat"/>
          <w:b/>
          <w:lang w:val="af-ZA"/>
        </w:rPr>
        <w:t>«</w:t>
      </w:r>
      <w:r w:rsidRPr="00F70248">
        <w:rPr>
          <w:rFonts w:ascii="GHEA Grapalat" w:hAnsi="GHEA Grapalat"/>
          <w:b/>
          <w:lang w:val="hy-AM"/>
        </w:rPr>
        <w:t>ԿՄՀՔ-</w:t>
      </w:r>
      <w:r w:rsidR="007C2E84" w:rsidRPr="007C2E84">
        <w:rPr>
          <w:rFonts w:ascii="GHEA Grapalat" w:hAnsi="GHEA Grapalat"/>
          <w:b/>
          <w:lang w:val="hy-AM"/>
        </w:rPr>
        <w:t xml:space="preserve"> </w:t>
      </w:r>
      <w:r w:rsidR="007C2E84" w:rsidRPr="0005505C">
        <w:rPr>
          <w:rFonts w:ascii="GHEA Grapalat" w:hAnsi="GHEA Grapalat"/>
          <w:b/>
          <w:lang w:val="hy-AM"/>
        </w:rPr>
        <w:t>ԳՀԱՇՁԲ–22/</w:t>
      </w:r>
      <w:r w:rsidR="00931CDB" w:rsidRPr="00931CDB">
        <w:rPr>
          <w:rFonts w:ascii="GHEA Grapalat" w:hAnsi="GHEA Grapalat"/>
          <w:b/>
          <w:sz w:val="18"/>
          <w:szCs w:val="18"/>
          <w:lang w:val="hy-AM"/>
        </w:rPr>
        <w:t>48</w:t>
      </w:r>
      <w:r w:rsidR="00931CDB" w:rsidRPr="00F70248">
        <w:rPr>
          <w:rFonts w:ascii="GHEA Grapalat" w:hAnsi="GHEA Grapalat"/>
          <w:b/>
          <w:lang w:val="af-ZA"/>
        </w:rPr>
        <w:t>»</w:t>
      </w:r>
      <w:r>
        <w:rPr>
          <w:rFonts w:ascii="GHEA Grapalat" w:hAnsi="GHEA Grapalat"/>
          <w:lang w:val="hy-AM"/>
        </w:rPr>
        <w:t xml:space="preserve"> </w:t>
      </w:r>
      <w:r w:rsidR="000E20A1" w:rsidRPr="005E1F72">
        <w:rPr>
          <w:rFonts w:ascii="GHEA Grapalat" w:hAnsi="GHEA Grapalat" w:cs="Sylfaen"/>
          <w:b/>
          <w:lang w:val="hy-AM"/>
        </w:rPr>
        <w:t>ծածկագրով</w:t>
      </w:r>
    </w:p>
    <w:p w14:paraId="03050431" w14:textId="10E34818" w:rsidR="000E20A1" w:rsidRDefault="000E20A1" w:rsidP="000E20A1">
      <w:pPr>
        <w:pStyle w:val="BodyTextIndent3"/>
        <w:spacing w:line="240" w:lineRule="auto"/>
        <w:ind w:firstLine="0"/>
        <w:jc w:val="left"/>
        <w:rPr>
          <w:rFonts w:ascii="GHEA Grapalat" w:hAnsi="GHEA Grapalat" w:cs="Sylfaen"/>
          <w:b/>
          <w:lang w:val="hy-AM"/>
        </w:rPr>
      </w:pPr>
      <w:r>
        <w:rPr>
          <w:rFonts w:ascii="GHEA Grapalat" w:hAnsi="GHEA Grapalat" w:cs="Sylfaen"/>
          <w:b/>
          <w:lang w:val="hy-AM"/>
        </w:rPr>
        <w:t xml:space="preserve">                                                                                           </w:t>
      </w:r>
      <w:r w:rsidR="007C2E84">
        <w:rPr>
          <w:rFonts w:ascii="GHEA Grapalat" w:hAnsi="GHEA Grapalat" w:cs="Sylfaen"/>
          <w:b/>
          <w:lang w:val="hy-AM"/>
        </w:rPr>
        <w:t xml:space="preserve">                              Գնանշման հարցման </w:t>
      </w:r>
      <w:r w:rsidRPr="003D1A3B">
        <w:rPr>
          <w:rFonts w:ascii="GHEA Grapalat" w:hAnsi="GHEA Grapalat" w:cs="Sylfaen"/>
          <w:b/>
          <w:lang w:val="hy-AM"/>
        </w:rPr>
        <w:t>հրավերի</w:t>
      </w:r>
    </w:p>
    <w:p w14:paraId="2FF56887" w14:textId="77777777" w:rsidR="00C17342" w:rsidRPr="009D092B" w:rsidRDefault="00C17342" w:rsidP="00C17342">
      <w:pPr>
        <w:ind w:left="360" w:hanging="360"/>
        <w:jc w:val="center"/>
        <w:rPr>
          <w:rFonts w:ascii="GHEA Grapalat" w:eastAsia="GHEA Grapalat" w:hAnsi="GHEA Grapalat" w:cs="GHEA Grapalat"/>
          <w:lang w:val="hy-AM"/>
        </w:rPr>
      </w:pPr>
      <w:r w:rsidRPr="009D092B">
        <w:rPr>
          <w:rFonts w:ascii="GHEA Grapalat" w:eastAsia="GHEA Grapalat" w:hAnsi="GHEA Grapalat" w:cs="GHEA Grapalat"/>
          <w:lang w:val="hy-AM"/>
        </w:rPr>
        <w:t>ՁԵՎ</w:t>
      </w:r>
    </w:p>
    <w:p w14:paraId="74B7C4E7" w14:textId="77777777" w:rsidR="00C17342"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BF58CA" w:rsidRDefault="00C17342" w:rsidP="00C17342">
      <w:pPr>
        <w:ind w:left="360" w:hanging="360"/>
        <w:jc w:val="center"/>
        <w:rPr>
          <w:rFonts w:ascii="GHEA Grapalat" w:eastAsia="GHEA Grapalat" w:hAnsi="GHEA Grapalat" w:cs="GHEA Grapalat"/>
          <w:lang w:val="hy-AM"/>
        </w:rPr>
      </w:pPr>
      <w:r w:rsidRPr="00BF58CA">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FE2904E" w14:textId="77777777" w:rsidR="000E20A1"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F87FBC" w:rsidRDefault="000E20A1" w:rsidP="000E20A1">
      <w:pPr>
        <w:ind w:left="360" w:hanging="360"/>
        <w:jc w:val="center"/>
        <w:rPr>
          <w:rFonts w:ascii="GHEA Grapalat" w:eastAsia="GHEA Grapalat" w:hAnsi="GHEA Grapalat" w:cs="GHEA Grapalat"/>
          <w:lang w:val="hy-AM"/>
        </w:rPr>
      </w:pPr>
    </w:p>
    <w:p w14:paraId="6B82C7D7"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13397BF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FD1EE4" w14:paraId="3E0F3A2A" w14:textId="77777777" w:rsidTr="007E39F5">
        <w:tc>
          <w:tcPr>
            <w:tcW w:w="2836" w:type="dxa"/>
            <w:shd w:val="clear" w:color="auto" w:fill="D9E2F3"/>
            <w:vAlign w:val="center"/>
          </w:tcPr>
          <w:p w14:paraId="1F558C1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FED4F7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A0BEBC" w14:textId="77777777" w:rsidTr="007E39F5">
        <w:tc>
          <w:tcPr>
            <w:tcW w:w="2836" w:type="dxa"/>
            <w:shd w:val="clear" w:color="auto" w:fill="D9E2F3"/>
            <w:vAlign w:val="center"/>
          </w:tcPr>
          <w:p w14:paraId="693729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435C3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C07F975" w14:textId="77777777" w:rsidTr="007E39F5">
        <w:tc>
          <w:tcPr>
            <w:tcW w:w="2836" w:type="dxa"/>
            <w:shd w:val="clear" w:color="auto" w:fill="D9E2F3"/>
            <w:vAlign w:val="center"/>
          </w:tcPr>
          <w:p w14:paraId="3AC1E19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AF7B5D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D0728C" w14:textId="77777777" w:rsidTr="007E39F5">
        <w:tc>
          <w:tcPr>
            <w:tcW w:w="2836" w:type="dxa"/>
            <w:shd w:val="clear" w:color="auto" w:fill="D9E2F3"/>
            <w:vAlign w:val="center"/>
          </w:tcPr>
          <w:p w14:paraId="68F9DD1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4A472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F1146" w14:textId="77777777" w:rsidTr="007E39F5">
        <w:tc>
          <w:tcPr>
            <w:tcW w:w="2836" w:type="dxa"/>
            <w:shd w:val="clear" w:color="auto" w:fill="D9E2F3"/>
            <w:vAlign w:val="center"/>
          </w:tcPr>
          <w:p w14:paraId="2EC74FE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524CF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A669147" w14:textId="77777777" w:rsidTr="007E39F5">
        <w:tc>
          <w:tcPr>
            <w:tcW w:w="2836" w:type="dxa"/>
            <w:shd w:val="clear" w:color="auto" w:fill="D9E2F3"/>
            <w:vAlign w:val="center"/>
          </w:tcPr>
          <w:p w14:paraId="71265BB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79A02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63E00C7" w14:textId="77777777" w:rsidTr="007E39F5">
        <w:tc>
          <w:tcPr>
            <w:tcW w:w="2836" w:type="dxa"/>
            <w:shd w:val="clear" w:color="auto" w:fill="D9E2F3"/>
            <w:vAlign w:val="center"/>
          </w:tcPr>
          <w:p w14:paraId="6BE01B1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F7D554C" w14:textId="77777777" w:rsidR="000E20A1" w:rsidRPr="00FD1EE4" w:rsidRDefault="000E20A1" w:rsidP="007E39F5">
            <w:pPr>
              <w:spacing w:before="240" w:after="240"/>
              <w:rPr>
                <w:rFonts w:ascii="GHEA Grapalat" w:eastAsia="GHEA Grapalat" w:hAnsi="GHEA Grapalat" w:cs="GHEA Grapalat"/>
              </w:rPr>
            </w:pPr>
          </w:p>
        </w:tc>
      </w:tr>
    </w:tbl>
    <w:p w14:paraId="23B0A6AA"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165E4977" w14:textId="77777777" w:rsidTr="007E39F5">
        <w:tc>
          <w:tcPr>
            <w:tcW w:w="2835" w:type="dxa"/>
            <w:shd w:val="clear" w:color="auto" w:fill="D9E2F3"/>
            <w:vAlign w:val="center"/>
          </w:tcPr>
          <w:p w14:paraId="4AF68F7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6FEA9B8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EF5162F" w14:textId="77777777" w:rsidTr="007E39F5">
        <w:tc>
          <w:tcPr>
            <w:tcW w:w="2835" w:type="dxa"/>
            <w:shd w:val="clear" w:color="auto" w:fill="D9E2F3"/>
            <w:vAlign w:val="center"/>
          </w:tcPr>
          <w:p w14:paraId="3A351A9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224A142F" w14:textId="77777777" w:rsidR="000E20A1" w:rsidRPr="00FD1EE4" w:rsidRDefault="000E20A1" w:rsidP="007E39F5">
            <w:pPr>
              <w:spacing w:before="240" w:after="240"/>
              <w:rPr>
                <w:rFonts w:ascii="GHEA Grapalat" w:eastAsia="GHEA Grapalat" w:hAnsi="GHEA Grapalat" w:cs="GHEA Grapalat"/>
              </w:rPr>
            </w:pPr>
          </w:p>
        </w:tc>
      </w:tr>
    </w:tbl>
    <w:p w14:paraId="6B60CB02"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03216970" w14:textId="77777777" w:rsidTr="007E39F5">
        <w:tc>
          <w:tcPr>
            <w:tcW w:w="2835" w:type="dxa"/>
            <w:shd w:val="clear" w:color="auto" w:fill="D9E2F3"/>
            <w:vAlign w:val="center"/>
          </w:tcPr>
          <w:p w14:paraId="7B5905E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2145858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74B1E66" w14:textId="77777777" w:rsidTr="007E39F5">
        <w:tc>
          <w:tcPr>
            <w:tcW w:w="2835" w:type="dxa"/>
            <w:shd w:val="clear" w:color="auto" w:fill="D9E2F3"/>
            <w:vAlign w:val="center"/>
          </w:tcPr>
          <w:p w14:paraId="33D6A0C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4BE33A9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7AE09B" w14:textId="77777777" w:rsidTr="007E39F5">
        <w:tc>
          <w:tcPr>
            <w:tcW w:w="2835" w:type="dxa"/>
            <w:shd w:val="clear" w:color="auto" w:fill="D9E2F3"/>
            <w:vAlign w:val="center"/>
          </w:tcPr>
          <w:p w14:paraId="47DA18B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4F28F94" w14:textId="77777777" w:rsidR="000E20A1" w:rsidRPr="00FD1EE4" w:rsidRDefault="000E20A1" w:rsidP="007E39F5">
            <w:pPr>
              <w:spacing w:before="240" w:after="240"/>
              <w:rPr>
                <w:rFonts w:ascii="GHEA Grapalat" w:eastAsia="GHEA Grapalat" w:hAnsi="GHEA Grapalat" w:cs="GHEA Grapalat"/>
              </w:rPr>
            </w:pPr>
          </w:p>
        </w:tc>
      </w:tr>
    </w:tbl>
    <w:p w14:paraId="5D076ADB" w14:textId="77777777" w:rsidR="000E20A1" w:rsidRPr="00FD1EE4" w:rsidRDefault="000E20A1" w:rsidP="000E20A1">
      <w:pPr>
        <w:rPr>
          <w:rFonts w:ascii="GHEA Grapalat" w:eastAsia="GHEA Grapalat" w:hAnsi="GHEA Grapalat" w:cs="GHEA Grapalat"/>
        </w:rPr>
      </w:pPr>
    </w:p>
    <w:p w14:paraId="009B3784" w14:textId="77777777" w:rsidR="000E20A1" w:rsidRPr="00FD1EE4" w:rsidRDefault="000E20A1" w:rsidP="000E20A1">
      <w:pPr>
        <w:rPr>
          <w:rFonts w:ascii="GHEA Grapalat" w:eastAsia="GHEA Grapalat" w:hAnsi="GHEA Grapalat" w:cs="GHEA Grapalat"/>
        </w:rPr>
      </w:pPr>
      <w:r w:rsidRPr="00FD1EE4">
        <w:rPr>
          <w:rFonts w:ascii="GHEA Grapalat" w:hAnsi="GHEA Grapalat"/>
        </w:rPr>
        <w:br w:type="page"/>
      </w:r>
    </w:p>
    <w:p w14:paraId="5DAD8244"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646B57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39B27613" w14:textId="77777777" w:rsidTr="007E39F5">
        <w:tc>
          <w:tcPr>
            <w:tcW w:w="2835" w:type="dxa"/>
            <w:shd w:val="clear" w:color="auto" w:fill="D9E2F3"/>
            <w:vAlign w:val="center"/>
          </w:tcPr>
          <w:p w14:paraId="04FD256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E91C7F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B0E60BF" w14:textId="77777777" w:rsidTr="007E39F5">
        <w:tc>
          <w:tcPr>
            <w:tcW w:w="2835" w:type="dxa"/>
            <w:shd w:val="clear" w:color="auto" w:fill="D9E2F3"/>
            <w:vAlign w:val="center"/>
          </w:tcPr>
          <w:p w14:paraId="0E689B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E180897" w14:textId="77777777" w:rsidR="000E20A1" w:rsidRPr="00FD1EE4" w:rsidRDefault="000E20A1" w:rsidP="007E39F5">
            <w:pPr>
              <w:spacing w:before="240" w:after="240"/>
              <w:rPr>
                <w:rFonts w:ascii="GHEA Grapalat" w:eastAsia="GHEA Grapalat" w:hAnsi="GHEA Grapalat" w:cs="GHEA Grapalat"/>
              </w:rPr>
            </w:pPr>
          </w:p>
        </w:tc>
      </w:tr>
    </w:tbl>
    <w:p w14:paraId="51A25BB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73B2A06C" w14:textId="77777777" w:rsidTr="007E39F5">
        <w:tc>
          <w:tcPr>
            <w:tcW w:w="2835" w:type="dxa"/>
            <w:shd w:val="clear" w:color="auto" w:fill="D9E2F3"/>
            <w:vAlign w:val="center"/>
          </w:tcPr>
          <w:p w14:paraId="5CA4B37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58613C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DFBA401" w14:textId="77777777" w:rsidTr="007E39F5">
        <w:tc>
          <w:tcPr>
            <w:tcW w:w="2835" w:type="dxa"/>
            <w:shd w:val="clear" w:color="auto" w:fill="D9E2F3"/>
            <w:vAlign w:val="center"/>
          </w:tcPr>
          <w:p w14:paraId="26C1403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EC9C79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9B4918E" w14:textId="77777777" w:rsidTr="007E39F5">
        <w:tc>
          <w:tcPr>
            <w:tcW w:w="2835" w:type="dxa"/>
            <w:shd w:val="clear" w:color="auto" w:fill="D9E2F3"/>
            <w:vAlign w:val="center"/>
          </w:tcPr>
          <w:p w14:paraId="39CFAFA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F91714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B8AD845" w14:textId="77777777" w:rsidTr="007E39F5">
        <w:tc>
          <w:tcPr>
            <w:tcW w:w="2835" w:type="dxa"/>
            <w:shd w:val="clear" w:color="auto" w:fill="D9E2F3"/>
            <w:vAlign w:val="center"/>
          </w:tcPr>
          <w:p w14:paraId="5F40D4B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52D726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097100E" w14:textId="77777777" w:rsidTr="007E39F5">
        <w:tc>
          <w:tcPr>
            <w:tcW w:w="2835" w:type="dxa"/>
            <w:shd w:val="clear" w:color="auto" w:fill="D9E2F3"/>
            <w:vAlign w:val="center"/>
          </w:tcPr>
          <w:p w14:paraId="2897BCC3"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60315B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958F5FD" w14:textId="77777777" w:rsidTr="007E39F5">
        <w:tc>
          <w:tcPr>
            <w:tcW w:w="2835" w:type="dxa"/>
            <w:shd w:val="clear" w:color="auto" w:fill="D9E2F3"/>
            <w:vAlign w:val="center"/>
          </w:tcPr>
          <w:p w14:paraId="1E4FCDD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6997CE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30AE884" w14:textId="77777777" w:rsidTr="007E39F5">
        <w:tc>
          <w:tcPr>
            <w:tcW w:w="2835" w:type="dxa"/>
            <w:shd w:val="clear" w:color="auto" w:fill="D9E2F3"/>
            <w:vAlign w:val="center"/>
          </w:tcPr>
          <w:p w14:paraId="64E1EF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ABD8101" w14:textId="77777777" w:rsidR="000E20A1" w:rsidRPr="00FD1EE4" w:rsidRDefault="000E20A1" w:rsidP="007E39F5">
            <w:pPr>
              <w:spacing w:before="240" w:after="240"/>
              <w:rPr>
                <w:rFonts w:ascii="GHEA Grapalat" w:eastAsia="GHEA Grapalat" w:hAnsi="GHEA Grapalat" w:cs="GHEA Grapalat"/>
              </w:rPr>
            </w:pPr>
          </w:p>
        </w:tc>
      </w:tr>
    </w:tbl>
    <w:p w14:paraId="3486F209" w14:textId="77777777" w:rsidR="000E20A1" w:rsidRPr="00574FF7"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6491DADE" w14:textId="77777777" w:rsidTr="007E39F5">
        <w:tc>
          <w:tcPr>
            <w:tcW w:w="2836" w:type="dxa"/>
            <w:shd w:val="clear" w:color="auto" w:fill="D9E2F3"/>
            <w:vAlign w:val="center"/>
          </w:tcPr>
          <w:p w14:paraId="3800143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6137C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AFBEE00" w14:textId="77777777" w:rsidTr="007E39F5">
        <w:tc>
          <w:tcPr>
            <w:tcW w:w="2836" w:type="dxa"/>
            <w:shd w:val="clear" w:color="auto" w:fill="D9E2F3"/>
            <w:vAlign w:val="center"/>
          </w:tcPr>
          <w:p w14:paraId="4A86652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20E3F964"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t>Ուղղակի մասնակցություն</w:t>
            </w:r>
          </w:p>
          <w:p w14:paraId="64E331D7"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t>Անուղղակի մասնակցություն</w:t>
            </w:r>
          </w:p>
        </w:tc>
      </w:tr>
    </w:tbl>
    <w:p w14:paraId="2DE68198"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F0666FA"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33A97EF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5C2F814" w14:textId="77777777" w:rsidTr="007E39F5">
        <w:tc>
          <w:tcPr>
            <w:tcW w:w="2837" w:type="dxa"/>
            <w:shd w:val="clear" w:color="auto" w:fill="D9E2F3"/>
            <w:vAlign w:val="center"/>
          </w:tcPr>
          <w:p w14:paraId="087833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065BAB3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6CF9F21" w14:textId="77777777" w:rsidTr="007E39F5">
        <w:tc>
          <w:tcPr>
            <w:tcW w:w="2837" w:type="dxa"/>
            <w:shd w:val="clear" w:color="auto" w:fill="D9E2F3"/>
            <w:vAlign w:val="center"/>
          </w:tcPr>
          <w:p w14:paraId="23B3CE1D"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3F706E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D2D190" w14:textId="77777777" w:rsidTr="007E39F5">
        <w:tc>
          <w:tcPr>
            <w:tcW w:w="2837" w:type="dxa"/>
            <w:shd w:val="clear" w:color="auto" w:fill="D9E2F3"/>
            <w:vAlign w:val="center"/>
          </w:tcPr>
          <w:p w14:paraId="1618BA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DB5217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5FC57C1" w14:textId="77777777" w:rsidTr="007E39F5">
        <w:tc>
          <w:tcPr>
            <w:tcW w:w="2837" w:type="dxa"/>
            <w:shd w:val="clear" w:color="auto" w:fill="D9E2F3"/>
            <w:vAlign w:val="center"/>
          </w:tcPr>
          <w:p w14:paraId="0ABE65A5"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54E26BC"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6230D230"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bl>
    <w:p w14:paraId="3CBF32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58C141D7" w14:textId="77777777" w:rsidTr="007E39F5">
        <w:tc>
          <w:tcPr>
            <w:tcW w:w="2837" w:type="dxa"/>
            <w:shd w:val="clear" w:color="auto" w:fill="D9E2F3"/>
            <w:vAlign w:val="center"/>
          </w:tcPr>
          <w:p w14:paraId="0DF593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2115B4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5795FB1" w14:textId="77777777" w:rsidTr="007E39F5">
        <w:tc>
          <w:tcPr>
            <w:tcW w:w="2837" w:type="dxa"/>
            <w:shd w:val="clear" w:color="auto" w:fill="D9E2F3"/>
            <w:vAlign w:val="center"/>
          </w:tcPr>
          <w:p w14:paraId="0907ABA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0650D14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6DB233C" w14:textId="77777777" w:rsidTr="007E39F5">
        <w:tc>
          <w:tcPr>
            <w:tcW w:w="2837" w:type="dxa"/>
            <w:shd w:val="clear" w:color="auto" w:fill="D9E2F3"/>
            <w:vAlign w:val="center"/>
          </w:tcPr>
          <w:p w14:paraId="7C58ED6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A987C0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2CA737F" w14:textId="77777777" w:rsidTr="007E39F5">
        <w:tc>
          <w:tcPr>
            <w:tcW w:w="2837" w:type="dxa"/>
            <w:shd w:val="clear" w:color="auto" w:fill="D9E2F3"/>
            <w:vAlign w:val="center"/>
          </w:tcPr>
          <w:p w14:paraId="5FE3970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925C667"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7939359B"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bl>
    <w:p w14:paraId="4BBD9019" w14:textId="77777777" w:rsidR="000E20A1" w:rsidRPr="00FD1EE4" w:rsidRDefault="000E20A1" w:rsidP="000E20A1">
      <w:pPr>
        <w:rPr>
          <w:rFonts w:ascii="GHEA Grapalat" w:eastAsia="GHEA Grapalat" w:hAnsi="GHEA Grapalat" w:cs="GHEA Grapalat"/>
          <w:b/>
        </w:rPr>
      </w:pPr>
      <w:r w:rsidRPr="00FD1EE4">
        <w:rPr>
          <w:rFonts w:ascii="GHEA Grapalat" w:hAnsi="GHEA Grapalat"/>
        </w:rPr>
        <w:br w:type="page"/>
      </w:r>
    </w:p>
    <w:p w14:paraId="424DFB6E"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4B3777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33563783" w14:textId="77777777" w:rsidTr="007E39F5">
        <w:tc>
          <w:tcPr>
            <w:tcW w:w="2836" w:type="dxa"/>
            <w:shd w:val="clear" w:color="auto" w:fill="D9E2F3"/>
            <w:vAlign w:val="center"/>
          </w:tcPr>
          <w:p w14:paraId="33FAD52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38D08A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4F4C7" w14:textId="77777777" w:rsidTr="007E39F5">
        <w:tc>
          <w:tcPr>
            <w:tcW w:w="2836" w:type="dxa"/>
            <w:shd w:val="clear" w:color="auto" w:fill="D9E2F3"/>
            <w:vAlign w:val="center"/>
          </w:tcPr>
          <w:p w14:paraId="0D9C756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464FED7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5ACF27" w14:textId="77777777" w:rsidTr="007E39F5">
        <w:tc>
          <w:tcPr>
            <w:tcW w:w="2836" w:type="dxa"/>
            <w:shd w:val="clear" w:color="auto" w:fill="D9E2F3"/>
            <w:vAlign w:val="center"/>
          </w:tcPr>
          <w:p w14:paraId="6D3F18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28AB795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F0BACB0" w14:textId="77777777" w:rsidTr="007E39F5">
        <w:tc>
          <w:tcPr>
            <w:tcW w:w="2836" w:type="dxa"/>
            <w:shd w:val="clear" w:color="auto" w:fill="D9E2F3"/>
            <w:vAlign w:val="center"/>
          </w:tcPr>
          <w:p w14:paraId="17C9EF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38E75DF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EBBB839" w14:textId="77777777" w:rsidTr="007E39F5">
        <w:tc>
          <w:tcPr>
            <w:tcW w:w="2836" w:type="dxa"/>
            <w:shd w:val="clear" w:color="auto" w:fill="D9E2F3"/>
            <w:vAlign w:val="center"/>
          </w:tcPr>
          <w:p w14:paraId="1DEC90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175DA626"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1ECA963" w14:textId="77777777" w:rsidTr="007E39F5">
        <w:tc>
          <w:tcPr>
            <w:tcW w:w="2836" w:type="dxa"/>
            <w:shd w:val="clear" w:color="auto" w:fill="D9E2F3"/>
            <w:vAlign w:val="center"/>
          </w:tcPr>
          <w:p w14:paraId="02975A4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036FC531" w14:textId="77777777" w:rsidR="000E20A1" w:rsidRPr="00FD1EE4" w:rsidRDefault="000E20A1" w:rsidP="007E39F5">
            <w:pPr>
              <w:spacing w:before="240" w:after="240"/>
              <w:rPr>
                <w:rFonts w:ascii="GHEA Grapalat" w:eastAsia="GHEA Grapalat" w:hAnsi="GHEA Grapalat" w:cs="GHEA Grapalat"/>
              </w:rPr>
            </w:pPr>
          </w:p>
        </w:tc>
      </w:tr>
    </w:tbl>
    <w:p w14:paraId="1F2B41D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0900BF89" w14:textId="77777777" w:rsidTr="007E39F5">
        <w:tc>
          <w:tcPr>
            <w:tcW w:w="2837" w:type="dxa"/>
            <w:shd w:val="clear" w:color="auto" w:fill="D9E2F3"/>
            <w:vAlign w:val="center"/>
          </w:tcPr>
          <w:p w14:paraId="59892AE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7E406F7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7368BEF" w14:textId="77777777" w:rsidTr="007E39F5">
        <w:tc>
          <w:tcPr>
            <w:tcW w:w="2837" w:type="dxa"/>
            <w:shd w:val="clear" w:color="auto" w:fill="D9E2F3"/>
            <w:vAlign w:val="center"/>
          </w:tcPr>
          <w:p w14:paraId="7CC0B1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075807F9"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8F93629" w14:textId="77777777" w:rsidTr="007E39F5">
        <w:tc>
          <w:tcPr>
            <w:tcW w:w="2837" w:type="dxa"/>
            <w:shd w:val="clear" w:color="auto" w:fill="D9E2F3"/>
            <w:vAlign w:val="center"/>
          </w:tcPr>
          <w:p w14:paraId="62A33DA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2B81ADE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F36278E" w14:textId="77777777" w:rsidTr="007E39F5">
        <w:tc>
          <w:tcPr>
            <w:tcW w:w="2837" w:type="dxa"/>
            <w:shd w:val="clear" w:color="auto" w:fill="D9E2F3"/>
            <w:vAlign w:val="center"/>
          </w:tcPr>
          <w:p w14:paraId="7B9F82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14D580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36B7482" w14:textId="77777777" w:rsidTr="007E39F5">
        <w:tc>
          <w:tcPr>
            <w:tcW w:w="2837" w:type="dxa"/>
            <w:shd w:val="clear" w:color="auto" w:fill="D9E2F3"/>
            <w:vAlign w:val="center"/>
          </w:tcPr>
          <w:p w14:paraId="5B9862D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00143CC1" w14:textId="77777777" w:rsidR="000E20A1" w:rsidRPr="00FD1EE4" w:rsidRDefault="000E20A1" w:rsidP="007E39F5">
            <w:pPr>
              <w:spacing w:before="240" w:after="240"/>
              <w:rPr>
                <w:rFonts w:ascii="GHEA Grapalat" w:eastAsia="GHEA Grapalat" w:hAnsi="GHEA Grapalat" w:cs="GHEA Grapalat"/>
              </w:rPr>
            </w:pPr>
          </w:p>
        </w:tc>
      </w:tr>
    </w:tbl>
    <w:p w14:paraId="6C61622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248A0ACE" w14:textId="77777777" w:rsidTr="007E39F5">
        <w:tc>
          <w:tcPr>
            <w:tcW w:w="2837" w:type="dxa"/>
            <w:shd w:val="clear" w:color="auto" w:fill="D9E2F3"/>
            <w:vAlign w:val="center"/>
          </w:tcPr>
          <w:p w14:paraId="6EFEC8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4DBE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FFE8B8E" w14:textId="77777777" w:rsidTr="007E39F5">
        <w:tc>
          <w:tcPr>
            <w:tcW w:w="2837" w:type="dxa"/>
            <w:shd w:val="clear" w:color="auto" w:fill="D9E2F3"/>
            <w:vAlign w:val="center"/>
          </w:tcPr>
          <w:p w14:paraId="5ECD463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040BB3D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9899DB" w14:textId="77777777" w:rsidTr="007E39F5">
        <w:tc>
          <w:tcPr>
            <w:tcW w:w="2837" w:type="dxa"/>
            <w:shd w:val="clear" w:color="auto" w:fill="D9E2F3"/>
            <w:vAlign w:val="center"/>
          </w:tcPr>
          <w:p w14:paraId="733CA19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781145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4A5BEDD" w14:textId="77777777" w:rsidTr="007E39F5">
        <w:tc>
          <w:tcPr>
            <w:tcW w:w="2837" w:type="dxa"/>
            <w:shd w:val="clear" w:color="auto" w:fill="D9E2F3"/>
            <w:vAlign w:val="center"/>
          </w:tcPr>
          <w:p w14:paraId="7E5348C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5C1C4C3E" w14:textId="77777777" w:rsidR="000E20A1" w:rsidRPr="00FD1EE4" w:rsidRDefault="000E20A1" w:rsidP="007E39F5">
            <w:pPr>
              <w:spacing w:before="240" w:after="240"/>
              <w:rPr>
                <w:rFonts w:ascii="GHEA Grapalat" w:eastAsia="GHEA Grapalat" w:hAnsi="GHEA Grapalat" w:cs="GHEA Grapalat"/>
              </w:rPr>
            </w:pPr>
          </w:p>
        </w:tc>
      </w:tr>
    </w:tbl>
    <w:p w14:paraId="2598040C"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499AF23E" w14:textId="77777777" w:rsidTr="007E39F5">
        <w:tc>
          <w:tcPr>
            <w:tcW w:w="2837" w:type="dxa"/>
            <w:shd w:val="clear" w:color="auto" w:fill="D9E2F3"/>
            <w:vAlign w:val="center"/>
          </w:tcPr>
          <w:p w14:paraId="53DFF91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263615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82C2592" w14:textId="77777777" w:rsidTr="007E39F5">
        <w:tc>
          <w:tcPr>
            <w:tcW w:w="2837" w:type="dxa"/>
            <w:shd w:val="clear" w:color="auto" w:fill="D9E2F3"/>
            <w:vAlign w:val="center"/>
          </w:tcPr>
          <w:p w14:paraId="584C1CF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7B005E3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6C83DB" w14:textId="77777777" w:rsidTr="007E39F5">
        <w:tc>
          <w:tcPr>
            <w:tcW w:w="2837" w:type="dxa"/>
            <w:shd w:val="clear" w:color="auto" w:fill="D9E2F3"/>
            <w:vAlign w:val="center"/>
          </w:tcPr>
          <w:p w14:paraId="30AA42F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0ED780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2164F7D" w14:textId="77777777" w:rsidTr="007E39F5">
        <w:tc>
          <w:tcPr>
            <w:tcW w:w="2837" w:type="dxa"/>
            <w:shd w:val="clear" w:color="auto" w:fill="D9E2F3"/>
            <w:vAlign w:val="center"/>
          </w:tcPr>
          <w:p w14:paraId="6A0B5D7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510CC60A" w14:textId="77777777" w:rsidR="000E20A1" w:rsidRPr="00FD1EE4" w:rsidRDefault="000E20A1" w:rsidP="007E39F5">
            <w:pPr>
              <w:spacing w:before="240" w:after="240"/>
              <w:rPr>
                <w:rFonts w:ascii="GHEA Grapalat" w:eastAsia="GHEA Grapalat" w:hAnsi="GHEA Grapalat" w:cs="GHEA Grapalat"/>
              </w:rPr>
            </w:pPr>
          </w:p>
        </w:tc>
      </w:tr>
    </w:tbl>
    <w:p w14:paraId="5CF450CA" w14:textId="77777777" w:rsidR="000E20A1" w:rsidRPr="00FD1EE4"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6E168E87" w14:textId="77777777" w:rsidTr="007E39F5">
        <w:trPr>
          <w:trHeight w:val="924"/>
        </w:trPr>
        <w:tc>
          <w:tcPr>
            <w:tcW w:w="9016" w:type="dxa"/>
            <w:gridSpan w:val="2"/>
            <w:vAlign w:val="center"/>
          </w:tcPr>
          <w:p w14:paraId="23CC4241"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FD1EE4" w14:paraId="703F5AE7" w14:textId="77777777" w:rsidTr="007E39F5">
        <w:trPr>
          <w:trHeight w:val="684"/>
        </w:trPr>
        <w:tc>
          <w:tcPr>
            <w:tcW w:w="4508" w:type="dxa"/>
            <w:shd w:val="clear" w:color="auto" w:fill="D9E2F3"/>
            <w:vAlign w:val="center"/>
          </w:tcPr>
          <w:p w14:paraId="7266C5D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6BC1434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7E36449" w14:textId="77777777" w:rsidTr="007E39F5">
        <w:trPr>
          <w:trHeight w:val="1282"/>
        </w:trPr>
        <w:tc>
          <w:tcPr>
            <w:tcW w:w="4508" w:type="dxa"/>
            <w:shd w:val="clear" w:color="auto" w:fill="D9E2F3"/>
            <w:vAlign w:val="center"/>
          </w:tcPr>
          <w:p w14:paraId="498F34D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15EB3616"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7B86A7E1"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r w:rsidR="000E20A1" w:rsidRPr="00FD1EE4" w14:paraId="1F2E7B14" w14:textId="77777777" w:rsidTr="007E39F5">
        <w:tc>
          <w:tcPr>
            <w:tcW w:w="9016" w:type="dxa"/>
            <w:gridSpan w:val="2"/>
            <w:vAlign w:val="center"/>
          </w:tcPr>
          <w:p w14:paraId="698B46F8"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0E20A1" w:rsidRPr="00FD1EE4" w14:paraId="5548EB30" w14:textId="77777777" w:rsidTr="007E39F5">
        <w:tc>
          <w:tcPr>
            <w:tcW w:w="9016" w:type="dxa"/>
            <w:gridSpan w:val="2"/>
            <w:vAlign w:val="center"/>
          </w:tcPr>
          <w:p w14:paraId="55345FB8"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0E20A1" w:rsidRPr="00FD1EE4">
              <w:rPr>
                <w:rFonts w:ascii="GHEA Grapalat" w:hAnsi="GHEA Grapalat"/>
              </w:rPr>
              <w:t xml:space="preserve"> </w:t>
            </w:r>
            <w:r w:rsidR="000E20A1"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69736601"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7734D5D9" w14:textId="77777777" w:rsidTr="007E39F5">
        <w:trPr>
          <w:trHeight w:val="924"/>
        </w:trPr>
        <w:tc>
          <w:tcPr>
            <w:tcW w:w="9016" w:type="dxa"/>
            <w:gridSpan w:val="2"/>
            <w:vAlign w:val="center"/>
          </w:tcPr>
          <w:p w14:paraId="0B1D1ED7"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0E20A1"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0E20A1" w:rsidRPr="00FD1EE4" w14:paraId="63C176F0" w14:textId="77777777" w:rsidTr="007E39F5">
        <w:trPr>
          <w:trHeight w:val="684"/>
        </w:trPr>
        <w:tc>
          <w:tcPr>
            <w:tcW w:w="4508" w:type="dxa"/>
            <w:shd w:val="clear" w:color="auto" w:fill="D9E2F3"/>
            <w:vAlign w:val="center"/>
          </w:tcPr>
          <w:p w14:paraId="40FCEB6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41E0AF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4561D3B" w14:textId="77777777" w:rsidTr="007E39F5">
        <w:trPr>
          <w:trHeight w:val="1282"/>
        </w:trPr>
        <w:tc>
          <w:tcPr>
            <w:tcW w:w="4508" w:type="dxa"/>
            <w:shd w:val="clear" w:color="auto" w:fill="D9E2F3"/>
            <w:vAlign w:val="center"/>
          </w:tcPr>
          <w:p w14:paraId="0FFCBA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D829DD0"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Ուղղակի մասնակցություն</w:t>
            </w:r>
          </w:p>
          <w:p w14:paraId="46ED2FF8"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Անուղղակի մասնակցություն</w:t>
            </w:r>
          </w:p>
        </w:tc>
      </w:tr>
      <w:tr w:rsidR="000E20A1" w:rsidRPr="00FD1EE4" w14:paraId="52C6C057" w14:textId="77777777" w:rsidTr="007E39F5">
        <w:tc>
          <w:tcPr>
            <w:tcW w:w="9016" w:type="dxa"/>
            <w:gridSpan w:val="2"/>
            <w:vAlign w:val="center"/>
          </w:tcPr>
          <w:p w14:paraId="46AC15A2"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0E20A1" w:rsidRPr="00FD1EE4" w14:paraId="47FDDBD0" w14:textId="77777777" w:rsidTr="007E39F5">
        <w:tc>
          <w:tcPr>
            <w:tcW w:w="9016" w:type="dxa"/>
            <w:gridSpan w:val="2"/>
            <w:vAlign w:val="center"/>
          </w:tcPr>
          <w:p w14:paraId="2DCDB74D"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FD1EE4" w14:paraId="5BD7828F" w14:textId="77777777" w:rsidTr="007E39F5">
        <w:tc>
          <w:tcPr>
            <w:tcW w:w="9016" w:type="dxa"/>
            <w:gridSpan w:val="2"/>
            <w:vAlign w:val="center"/>
          </w:tcPr>
          <w:p w14:paraId="70E6A868"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դ</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0E20A1" w:rsidRPr="00FD1EE4" w14:paraId="441E1F9F" w14:textId="77777777" w:rsidTr="007E39F5">
        <w:tc>
          <w:tcPr>
            <w:tcW w:w="9016" w:type="dxa"/>
            <w:gridSpan w:val="2"/>
            <w:vAlign w:val="center"/>
          </w:tcPr>
          <w:p w14:paraId="75B88DA0"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ե</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r w:rsidR="000E20A1"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8E5C03C" w14:textId="77777777" w:rsidTr="007E39F5">
        <w:tc>
          <w:tcPr>
            <w:tcW w:w="2837" w:type="dxa"/>
            <w:shd w:val="clear" w:color="auto" w:fill="D9E2F3"/>
            <w:vAlign w:val="center"/>
          </w:tcPr>
          <w:p w14:paraId="42C5149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1DB376E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D21972A" w14:textId="77777777" w:rsidTr="007E39F5">
        <w:tc>
          <w:tcPr>
            <w:tcW w:w="2837" w:type="dxa"/>
            <w:shd w:val="clear" w:color="auto" w:fill="D9E2F3"/>
            <w:vAlign w:val="center"/>
          </w:tcPr>
          <w:p w14:paraId="710C6D6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4CCE2D5"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 xml:space="preserve">Առանձին </w:t>
            </w:r>
          </w:p>
          <w:p w14:paraId="4326A8AC" w14:textId="77777777" w:rsidR="000E20A1" w:rsidRPr="00FD1EE4" w:rsidRDefault="00931CDB"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Փոխկապակցված անձանց հետ համատեղ</w:t>
            </w:r>
          </w:p>
        </w:tc>
      </w:tr>
      <w:tr w:rsidR="000E20A1" w:rsidRPr="00FD1EE4" w14:paraId="218777F6" w14:textId="77777777" w:rsidTr="007E39F5">
        <w:tc>
          <w:tcPr>
            <w:tcW w:w="2837" w:type="dxa"/>
            <w:shd w:val="clear" w:color="auto" w:fill="D9E2F3"/>
            <w:vAlign w:val="center"/>
          </w:tcPr>
          <w:p w14:paraId="4CB107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3E774415"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Այո</w:t>
            </w:r>
          </w:p>
          <w:p w14:paraId="007B9ECB" w14:textId="77777777" w:rsidR="000E20A1" w:rsidRPr="00FD1EE4" w:rsidRDefault="00931CDB"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Ոչ</w:t>
            </w:r>
          </w:p>
        </w:tc>
      </w:tr>
    </w:tbl>
    <w:p w14:paraId="6511E445"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2C34275B" w14:textId="77777777" w:rsidTr="007E39F5">
        <w:tc>
          <w:tcPr>
            <w:tcW w:w="2837" w:type="dxa"/>
            <w:shd w:val="clear" w:color="auto" w:fill="D9E2F3"/>
            <w:vAlign w:val="center"/>
          </w:tcPr>
          <w:p w14:paraId="7A6F10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11D825F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06D758E" w14:textId="77777777" w:rsidTr="007E39F5">
        <w:tc>
          <w:tcPr>
            <w:tcW w:w="2837" w:type="dxa"/>
            <w:shd w:val="clear" w:color="auto" w:fill="D9E2F3"/>
            <w:vAlign w:val="center"/>
          </w:tcPr>
          <w:p w14:paraId="67D6864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2BE94E4C" w14:textId="77777777" w:rsidR="000E20A1" w:rsidRPr="00FD1EE4" w:rsidRDefault="000E20A1" w:rsidP="007E39F5">
            <w:pPr>
              <w:spacing w:before="240" w:after="240"/>
              <w:rPr>
                <w:rFonts w:ascii="GHEA Grapalat" w:eastAsia="GHEA Grapalat" w:hAnsi="GHEA Grapalat" w:cs="GHEA Grapalat"/>
              </w:rPr>
            </w:pPr>
          </w:p>
        </w:tc>
      </w:tr>
    </w:tbl>
    <w:p w14:paraId="7243880C" w14:textId="77777777" w:rsidR="000E20A1" w:rsidRPr="00FD1EE4" w:rsidRDefault="000E20A1" w:rsidP="000E20A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3C72ECB"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B5AF41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5E540140" w14:textId="77777777" w:rsidTr="007E39F5">
        <w:tc>
          <w:tcPr>
            <w:tcW w:w="2835" w:type="dxa"/>
            <w:shd w:val="clear" w:color="auto" w:fill="D9E2F3"/>
            <w:vAlign w:val="center"/>
          </w:tcPr>
          <w:p w14:paraId="5B53081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B6A76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F26A72" w14:textId="77777777" w:rsidTr="007E39F5">
        <w:tc>
          <w:tcPr>
            <w:tcW w:w="2835" w:type="dxa"/>
            <w:shd w:val="clear" w:color="auto" w:fill="D9E2F3"/>
            <w:vAlign w:val="center"/>
          </w:tcPr>
          <w:p w14:paraId="57C0ED4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1F5AE4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025D74" w14:textId="77777777" w:rsidTr="007E39F5">
        <w:tc>
          <w:tcPr>
            <w:tcW w:w="2835" w:type="dxa"/>
            <w:shd w:val="clear" w:color="auto" w:fill="D9E2F3"/>
            <w:vAlign w:val="center"/>
          </w:tcPr>
          <w:p w14:paraId="7AEA8E66"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365C9F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7084FD" w14:textId="77777777" w:rsidTr="007E39F5">
        <w:tc>
          <w:tcPr>
            <w:tcW w:w="2835" w:type="dxa"/>
            <w:shd w:val="clear" w:color="auto" w:fill="D9E2F3"/>
            <w:vAlign w:val="center"/>
          </w:tcPr>
          <w:p w14:paraId="4CC7F89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9998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E1C5D0" w14:textId="77777777" w:rsidTr="007E39F5">
        <w:tc>
          <w:tcPr>
            <w:tcW w:w="2835" w:type="dxa"/>
            <w:shd w:val="clear" w:color="auto" w:fill="D9E2F3"/>
            <w:vAlign w:val="center"/>
          </w:tcPr>
          <w:p w14:paraId="58AABB0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8D68CB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86C91B6" w14:textId="77777777" w:rsidTr="007E39F5">
        <w:tc>
          <w:tcPr>
            <w:tcW w:w="2835" w:type="dxa"/>
            <w:shd w:val="clear" w:color="auto" w:fill="D9E2F3"/>
            <w:vAlign w:val="center"/>
          </w:tcPr>
          <w:p w14:paraId="756E9B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F4796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176237C" w14:textId="77777777" w:rsidTr="007E39F5">
        <w:tc>
          <w:tcPr>
            <w:tcW w:w="2835" w:type="dxa"/>
            <w:shd w:val="clear" w:color="auto" w:fill="D9E2F3"/>
            <w:vAlign w:val="center"/>
          </w:tcPr>
          <w:p w14:paraId="281EE0A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39DA2AA" w14:textId="77777777" w:rsidR="000E20A1" w:rsidRPr="00FD1EE4" w:rsidRDefault="000E20A1" w:rsidP="007E39F5">
            <w:pPr>
              <w:spacing w:before="240" w:after="240"/>
              <w:rPr>
                <w:rFonts w:ascii="GHEA Grapalat" w:eastAsia="GHEA Grapalat" w:hAnsi="GHEA Grapalat" w:cs="GHEA Grapalat"/>
              </w:rPr>
            </w:pPr>
          </w:p>
        </w:tc>
      </w:tr>
    </w:tbl>
    <w:p w14:paraId="7C3C09B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46FC4489" w14:textId="77777777" w:rsidTr="007E39F5">
        <w:trPr>
          <w:trHeight w:val="853"/>
        </w:trPr>
        <w:tc>
          <w:tcPr>
            <w:tcW w:w="2835" w:type="dxa"/>
            <w:vMerge w:val="restart"/>
            <w:shd w:val="clear" w:color="auto" w:fill="D9E2F3"/>
            <w:vAlign w:val="center"/>
          </w:tcPr>
          <w:p w14:paraId="264D77C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631A014" w14:textId="77777777" w:rsidTr="007E39F5">
        <w:trPr>
          <w:trHeight w:val="850"/>
        </w:trPr>
        <w:tc>
          <w:tcPr>
            <w:tcW w:w="2835" w:type="dxa"/>
            <w:vMerge/>
            <w:shd w:val="clear" w:color="auto" w:fill="D9E2F3"/>
            <w:vAlign w:val="center"/>
          </w:tcPr>
          <w:p w14:paraId="56DE130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8E17B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F47A39C" w14:textId="77777777" w:rsidTr="007E39F5">
        <w:trPr>
          <w:trHeight w:val="850"/>
        </w:trPr>
        <w:tc>
          <w:tcPr>
            <w:tcW w:w="2835" w:type="dxa"/>
            <w:vMerge/>
            <w:shd w:val="clear" w:color="auto" w:fill="D9E2F3"/>
            <w:vAlign w:val="center"/>
          </w:tcPr>
          <w:p w14:paraId="38D6E0C1"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791C8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CD77669" w14:textId="77777777" w:rsidTr="007E39F5">
        <w:trPr>
          <w:trHeight w:val="850"/>
        </w:trPr>
        <w:tc>
          <w:tcPr>
            <w:tcW w:w="2835" w:type="dxa"/>
            <w:vMerge/>
            <w:shd w:val="clear" w:color="auto" w:fill="D9E2F3"/>
            <w:vAlign w:val="center"/>
          </w:tcPr>
          <w:p w14:paraId="4A5C5F3A"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BE1FD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0DF7A1D" w14:textId="77777777" w:rsidTr="007E39F5">
        <w:trPr>
          <w:trHeight w:val="850"/>
        </w:trPr>
        <w:tc>
          <w:tcPr>
            <w:tcW w:w="2835" w:type="dxa"/>
            <w:vMerge/>
            <w:shd w:val="clear" w:color="auto" w:fill="D9E2F3"/>
            <w:vAlign w:val="center"/>
          </w:tcPr>
          <w:p w14:paraId="10E659B0"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0B699C" w14:textId="77777777" w:rsidR="000E20A1" w:rsidRPr="00FD1EE4" w:rsidRDefault="000E20A1" w:rsidP="007E39F5">
            <w:pPr>
              <w:spacing w:before="240" w:after="240"/>
              <w:rPr>
                <w:rFonts w:ascii="GHEA Grapalat" w:eastAsia="GHEA Grapalat" w:hAnsi="GHEA Grapalat" w:cs="GHEA Grapalat"/>
              </w:rPr>
            </w:pPr>
          </w:p>
        </w:tc>
      </w:tr>
    </w:tbl>
    <w:p w14:paraId="185C6881" w14:textId="77777777" w:rsidR="000E20A1"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695B8231" w14:textId="77777777" w:rsidTr="007E39F5">
        <w:tc>
          <w:tcPr>
            <w:tcW w:w="2835" w:type="dxa"/>
            <w:shd w:val="clear" w:color="auto" w:fill="D9E2F3"/>
            <w:vAlign w:val="center"/>
          </w:tcPr>
          <w:p w14:paraId="2C21D8A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981886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954F64" w14:textId="77777777" w:rsidTr="007E39F5">
        <w:tc>
          <w:tcPr>
            <w:tcW w:w="2835" w:type="dxa"/>
            <w:shd w:val="clear" w:color="auto" w:fill="D9E2F3"/>
            <w:vAlign w:val="center"/>
          </w:tcPr>
          <w:p w14:paraId="769E8A0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B21DFD9" w14:textId="77777777" w:rsidR="000E20A1" w:rsidRPr="00FD1EE4" w:rsidRDefault="000E20A1" w:rsidP="007E39F5">
            <w:pPr>
              <w:spacing w:before="240" w:after="240"/>
              <w:rPr>
                <w:rFonts w:ascii="GHEA Grapalat" w:eastAsia="GHEA Grapalat" w:hAnsi="GHEA Grapalat" w:cs="GHEA Grapalat"/>
              </w:rPr>
            </w:pPr>
          </w:p>
        </w:tc>
      </w:tr>
    </w:tbl>
    <w:p w14:paraId="041374B7"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79714B99"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0A6E127D"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0E20A1" w:rsidRPr="00FD1EE4" w14:paraId="01D1EC12" w14:textId="77777777" w:rsidTr="007E39F5">
        <w:tc>
          <w:tcPr>
            <w:tcW w:w="9016" w:type="dxa"/>
            <w:shd w:val="clear" w:color="auto" w:fill="DBE5F1" w:themeFill="accent1" w:themeFillTint="33"/>
          </w:tcPr>
          <w:p w14:paraId="3BC7FA16" w14:textId="77777777" w:rsidR="000E20A1" w:rsidRPr="00FD1EE4" w:rsidRDefault="000E20A1" w:rsidP="007E39F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FD1EE4" w14:paraId="37647348" w14:textId="77777777" w:rsidTr="007E39F5">
        <w:trPr>
          <w:trHeight w:val="10187"/>
        </w:trPr>
        <w:tc>
          <w:tcPr>
            <w:tcW w:w="9016" w:type="dxa"/>
          </w:tcPr>
          <w:p w14:paraId="6D5A2C5A" w14:textId="77777777" w:rsidR="000E20A1" w:rsidRPr="00FD1EE4" w:rsidRDefault="000E20A1" w:rsidP="007E39F5">
            <w:pPr>
              <w:rPr>
                <w:rFonts w:ascii="GHEA Grapalat" w:eastAsia="GHEA Grapalat" w:hAnsi="GHEA Grapalat" w:cs="GHEA Grapalat"/>
                <w:b/>
                <w:color w:val="000000"/>
              </w:rPr>
            </w:pPr>
          </w:p>
        </w:tc>
      </w:tr>
    </w:tbl>
    <w:p w14:paraId="23A76202"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p w14:paraId="676799D3" w14:textId="77777777" w:rsidR="000E20A1" w:rsidRPr="00F87FBC" w:rsidRDefault="000E20A1" w:rsidP="000E20A1">
      <w:pPr>
        <w:pStyle w:val="BodyTextIndent3"/>
        <w:spacing w:line="240" w:lineRule="auto"/>
        <w:jc w:val="right"/>
        <w:rPr>
          <w:rFonts w:ascii="GHEA Grapalat" w:hAnsi="GHEA Grapalat" w:cs="Arial"/>
          <w:b/>
        </w:rPr>
      </w:pPr>
    </w:p>
    <w:p w14:paraId="0C852F36"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Default="000E20A1" w:rsidP="000E20A1">
      <w:pPr>
        <w:pStyle w:val="BodyTextIndent3"/>
        <w:spacing w:line="240" w:lineRule="auto"/>
        <w:ind w:firstLine="0"/>
        <w:jc w:val="left"/>
        <w:rPr>
          <w:rFonts w:ascii="GHEA Grapalat" w:hAnsi="GHEA Grapalat"/>
          <w:b/>
          <w:lang w:val="hy-AM"/>
        </w:rPr>
      </w:pPr>
    </w:p>
    <w:p w14:paraId="061E0072" w14:textId="77777777" w:rsidR="000E20A1" w:rsidRDefault="000E20A1" w:rsidP="000E20A1">
      <w:pPr>
        <w:pStyle w:val="BodyTextIndent3"/>
        <w:spacing w:line="240" w:lineRule="auto"/>
        <w:ind w:firstLine="0"/>
        <w:jc w:val="left"/>
        <w:rPr>
          <w:rFonts w:ascii="GHEA Grapalat" w:hAnsi="GHEA Grapalat"/>
          <w:b/>
          <w:lang w:val="hy-AM"/>
        </w:rPr>
      </w:pPr>
    </w:p>
    <w:p w14:paraId="4803CF42" w14:textId="77777777" w:rsidR="000E20A1" w:rsidRDefault="000E20A1" w:rsidP="000E20A1">
      <w:pPr>
        <w:pStyle w:val="BodyTextIndent3"/>
        <w:spacing w:line="240" w:lineRule="auto"/>
        <w:ind w:firstLine="0"/>
        <w:jc w:val="left"/>
        <w:rPr>
          <w:rFonts w:ascii="GHEA Grapalat" w:hAnsi="GHEA Grapalat"/>
          <w:b/>
          <w:lang w:val="hy-AM"/>
        </w:rPr>
      </w:pPr>
    </w:p>
    <w:p w14:paraId="5532F982" w14:textId="77777777" w:rsidR="000E20A1" w:rsidRDefault="000E20A1" w:rsidP="000E20A1">
      <w:pPr>
        <w:pStyle w:val="BodyTextIndent3"/>
        <w:spacing w:line="240" w:lineRule="auto"/>
        <w:ind w:firstLine="0"/>
        <w:jc w:val="left"/>
        <w:rPr>
          <w:rFonts w:ascii="GHEA Grapalat" w:hAnsi="GHEA Grapalat"/>
          <w:b/>
          <w:lang w:val="hy-AM"/>
        </w:rPr>
      </w:pPr>
    </w:p>
    <w:p w14:paraId="1F9AC499" w14:textId="77777777" w:rsidR="000E20A1" w:rsidRDefault="000E20A1" w:rsidP="000E20A1">
      <w:pPr>
        <w:spacing w:line="360" w:lineRule="auto"/>
        <w:jc w:val="center"/>
        <w:rPr>
          <w:rFonts w:ascii="GHEA Grapalat" w:eastAsia="GHEA Grapalat" w:hAnsi="GHEA Grapalat" w:cs="GHEA Grapalat"/>
          <w:b/>
        </w:rPr>
      </w:pPr>
    </w:p>
    <w:p w14:paraId="0F74E94B" w14:textId="77777777" w:rsidR="000E20A1" w:rsidRDefault="000E20A1" w:rsidP="000E20A1">
      <w:pPr>
        <w:spacing w:line="360" w:lineRule="auto"/>
        <w:jc w:val="center"/>
        <w:rPr>
          <w:rFonts w:ascii="GHEA Grapalat" w:eastAsia="GHEA Grapalat" w:hAnsi="GHEA Grapalat" w:cs="GHEA Grapalat"/>
          <w:b/>
        </w:rPr>
      </w:pPr>
    </w:p>
    <w:p w14:paraId="13268F35" w14:textId="77777777" w:rsidR="000E20A1" w:rsidRDefault="000E20A1" w:rsidP="000E20A1">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509721" w14:textId="77777777" w:rsidR="000E20A1"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3C2B3A4"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4F726E92" w14:textId="77777777" w:rsidR="000E20A1" w:rsidRPr="00230356"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230356">
        <w:rPr>
          <w:rFonts w:ascii="GHEA Grapalat" w:eastAsia="GHEA Grapalat" w:hAnsi="GHEA Grapalat" w:cs="GHEA Grapalat"/>
        </w:rPr>
        <w:t>կազմակերպաիրավական ձևի մասին.</w:t>
      </w:r>
    </w:p>
    <w:p w14:paraId="7408C8A1" w14:textId="77777777" w:rsidR="000E20A1" w:rsidRPr="00C17342" w:rsidRDefault="000E20A1" w:rsidP="000E20A1">
      <w:pPr>
        <w:numPr>
          <w:ilvl w:val="1"/>
          <w:numId w:val="30"/>
        </w:numPr>
        <w:spacing w:line="360" w:lineRule="auto"/>
        <w:ind w:left="0" w:firstLine="567"/>
        <w:jc w:val="both"/>
        <w:rPr>
          <w:rFonts w:ascii="GHEA Grapalat" w:eastAsia="GHEA Grapalat" w:hAnsi="GHEA Grapalat" w:cs="GHEA Grapalat"/>
        </w:rPr>
      </w:pPr>
      <w:r w:rsidRPr="00C17342">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C17342">
        <w:rPr>
          <w:rFonts w:ascii="GHEA Grapalat" w:eastAsia="GHEA Grapalat" w:hAnsi="GHEA Grapalat" w:cs="GHEA Grapalat"/>
          <w:lang w:val="hy-AM"/>
        </w:rPr>
        <w:t xml:space="preserve">սույն ընթացակարգի </w:t>
      </w:r>
      <w:r w:rsidRPr="00C17342">
        <w:rPr>
          <w:rFonts w:ascii="GHEA Grapalat" w:eastAsia="GHEA Grapalat" w:hAnsi="GHEA Grapalat" w:cs="GHEA Grapalat"/>
        </w:rPr>
        <w:t>հայտում ներառվող փաստաթղթերը.</w:t>
      </w:r>
    </w:p>
    <w:p w14:paraId="1005B06B" w14:textId="77777777" w:rsidR="000E20A1" w:rsidRDefault="000E20A1" w:rsidP="000E20A1">
      <w:pPr>
        <w:numPr>
          <w:ilvl w:val="1"/>
          <w:numId w:val="30"/>
        </w:numP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54DA9F3" w14:textId="77777777" w:rsidR="000E20A1" w:rsidRDefault="000E20A1" w:rsidP="000E20A1">
      <w:pPr>
        <w:spacing w:line="276" w:lineRule="auto"/>
        <w:ind w:firstLine="567"/>
        <w:jc w:val="both"/>
        <w:rPr>
          <w:rFonts w:ascii="GHEA Grapalat" w:eastAsia="GHEA Grapalat" w:hAnsi="GHEA Grapalat" w:cs="GHEA Grapalat"/>
        </w:rPr>
      </w:pPr>
    </w:p>
    <w:p w14:paraId="4F7DA824"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2A85741"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2F281ADA"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309AE68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8B8265" w14:textId="77777777" w:rsidR="000E20A1"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0D092A2C"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33A386DE"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2379C4EC"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1CE99D10"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493B3D90"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0B5937C"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50E7AB2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F5958E3"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 xml:space="preserve">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14:paraId="21B3F9AC"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07E030B"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4D478261" w14:textId="77777777" w:rsidR="000E20A1" w:rsidRPr="008C104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4B61A4B8"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14:paraId="7BF90CBE"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C6AD66D"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49B0E1BF"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1D14789"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4B222D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70F07F27"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54AF9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3992FFF6"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5772417B"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5B15D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FD01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230356"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w:t>
      </w:r>
      <w:r w:rsidRPr="00230356">
        <w:rPr>
          <w:rFonts w:ascii="GHEA Grapalat" w:eastAsia="GHEA Grapalat" w:hAnsi="GHEA Grapalat" w:cs="GHEA Grapalat"/>
        </w:rPr>
        <w:t>առնչությամբ։</w:t>
      </w:r>
    </w:p>
    <w:p w14:paraId="54C5A733" w14:textId="77777777" w:rsidR="000E20A1" w:rsidRPr="00C17342"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 xml:space="preserve">Հայտարարագիրը լրացնում և ստորագրում է հայտը ներկայացնող անձը։ </w:t>
      </w:r>
      <w:r w:rsidRPr="00C17342">
        <w:rPr>
          <w:rFonts w:ascii="GHEA Grapalat" w:eastAsia="GHEA Grapalat" w:hAnsi="GHEA Grapalat" w:cs="GHEA Grapalat"/>
        </w:rPr>
        <w:t>Հայտարարագրի էջերի համարակալումը և հայտարարագրում էջերի քանակի մասին նշում կատարելը պարտադիր չէ։</w:t>
      </w:r>
    </w:p>
    <w:p w14:paraId="78D82074"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38DCE824" w14:textId="22AA7F70" w:rsidR="000E20A1" w:rsidRPr="00C17342" w:rsidRDefault="000E20A1" w:rsidP="000E20A1">
      <w:pPr>
        <w:pStyle w:val="BodyTextIndent3"/>
        <w:spacing w:line="240" w:lineRule="auto"/>
        <w:ind w:left="360" w:firstLine="0"/>
        <w:rPr>
          <w:rFonts w:ascii="GHEA Grapalat" w:hAnsi="GHEA Grapalat" w:cs="Sylfaen"/>
          <w:i/>
          <w:lang w:val="hy-AM" w:eastAsia="ru-RU"/>
        </w:rPr>
      </w:pPr>
      <w:r w:rsidRPr="00C17342">
        <w:rPr>
          <w:rFonts w:ascii="GHEA Grapalat" w:hAnsi="GHEA Grapalat" w:cs="Sylfaen"/>
          <w:i/>
          <w:lang w:val="hy-AM" w:eastAsia="ru-RU"/>
        </w:rPr>
        <w:t>** 1.3</w:t>
      </w:r>
      <w:r w:rsidRPr="00C17342">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Pr>
          <w:rFonts w:ascii="GHEA Grapalat" w:hAnsi="GHEA Grapalat"/>
          <w:i/>
          <w:lang w:val="hy-AM"/>
        </w:rPr>
        <w:t xml:space="preserve">ւմը, ինչպես նաև եթե մասնակիցը անհատ ձեռնարկատեր </w:t>
      </w:r>
      <w:r w:rsidRPr="00C17342">
        <w:rPr>
          <w:rFonts w:ascii="GHEA Grapalat" w:hAnsi="GHEA Grapalat"/>
          <w:i/>
          <w:lang w:val="hy-AM"/>
        </w:rPr>
        <w:t xml:space="preserve"> է կամ ֆիզիկական անձ։</w:t>
      </w:r>
    </w:p>
    <w:p w14:paraId="3E56553E" w14:textId="77777777" w:rsidR="000E20A1"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Default="000E20A1" w:rsidP="000E20A1">
      <w:pPr>
        <w:pStyle w:val="BodyTextIndent3"/>
        <w:spacing w:line="240" w:lineRule="auto"/>
        <w:ind w:firstLine="0"/>
        <w:jc w:val="left"/>
        <w:rPr>
          <w:rFonts w:ascii="GHEA Grapalat" w:hAnsi="GHEA Grapalat" w:cs="Sylfaen"/>
          <w:b/>
          <w:lang w:val="hy-AM"/>
        </w:rPr>
      </w:pPr>
    </w:p>
    <w:p w14:paraId="26373E6A" w14:textId="77777777" w:rsidR="000E20A1" w:rsidRDefault="000E20A1" w:rsidP="000E20A1">
      <w:pPr>
        <w:pStyle w:val="BodyTextIndent3"/>
        <w:spacing w:line="240" w:lineRule="auto"/>
        <w:ind w:firstLine="0"/>
        <w:jc w:val="left"/>
        <w:rPr>
          <w:rFonts w:ascii="GHEA Grapalat" w:hAnsi="GHEA Grapalat" w:cs="Sylfaen"/>
          <w:b/>
          <w:lang w:val="hy-AM"/>
        </w:rPr>
      </w:pPr>
    </w:p>
    <w:p w14:paraId="30622EB8" w14:textId="77777777" w:rsidR="000E20A1" w:rsidRDefault="000E20A1" w:rsidP="000E20A1">
      <w:pPr>
        <w:pStyle w:val="BodyTextIndent3"/>
        <w:spacing w:line="240" w:lineRule="auto"/>
        <w:ind w:firstLine="0"/>
        <w:jc w:val="left"/>
        <w:rPr>
          <w:rFonts w:ascii="GHEA Grapalat" w:hAnsi="GHEA Grapalat" w:cs="Sylfaen"/>
          <w:b/>
          <w:lang w:val="hy-AM"/>
        </w:rPr>
      </w:pPr>
    </w:p>
    <w:p w14:paraId="41A703E3" w14:textId="77777777" w:rsidR="000E20A1" w:rsidRDefault="000E20A1" w:rsidP="000E20A1">
      <w:pPr>
        <w:pStyle w:val="BodyTextIndent3"/>
        <w:spacing w:line="240" w:lineRule="auto"/>
        <w:ind w:firstLine="0"/>
        <w:jc w:val="left"/>
        <w:rPr>
          <w:rFonts w:ascii="GHEA Grapalat" w:hAnsi="GHEA Grapalat" w:cs="Sylfaen"/>
          <w:b/>
          <w:lang w:val="hy-AM"/>
        </w:rPr>
      </w:pPr>
    </w:p>
    <w:p w14:paraId="3F4CFA66" w14:textId="77777777" w:rsidR="000E20A1" w:rsidRDefault="000E20A1" w:rsidP="000E20A1">
      <w:pPr>
        <w:pStyle w:val="BodyTextIndent3"/>
        <w:spacing w:line="240" w:lineRule="auto"/>
        <w:ind w:firstLine="0"/>
        <w:jc w:val="left"/>
        <w:rPr>
          <w:rFonts w:ascii="GHEA Grapalat" w:hAnsi="GHEA Grapalat" w:cs="Sylfaen"/>
          <w:b/>
          <w:lang w:val="hy-AM"/>
        </w:rPr>
      </w:pPr>
    </w:p>
    <w:p w14:paraId="072EFA38" w14:textId="77777777" w:rsidR="000E20A1" w:rsidRDefault="000E20A1" w:rsidP="000E20A1">
      <w:pPr>
        <w:pStyle w:val="BodyTextIndent3"/>
        <w:spacing w:line="240" w:lineRule="auto"/>
        <w:ind w:firstLine="0"/>
        <w:jc w:val="left"/>
        <w:rPr>
          <w:rFonts w:ascii="GHEA Grapalat" w:hAnsi="GHEA Grapalat"/>
          <w:b/>
          <w:lang w:val="hy-AM"/>
        </w:rPr>
      </w:pPr>
    </w:p>
    <w:p w14:paraId="76E117AF" w14:textId="77777777" w:rsidR="00614AC6" w:rsidRDefault="00614AC6" w:rsidP="000B1088">
      <w:pPr>
        <w:pStyle w:val="BodyTextIndent3"/>
        <w:spacing w:line="240" w:lineRule="auto"/>
        <w:ind w:firstLine="0"/>
        <w:jc w:val="right"/>
        <w:rPr>
          <w:rFonts w:ascii="GHEA Grapalat" w:hAnsi="GHEA Grapalat"/>
          <w:b/>
          <w:lang w:val="hy-AM"/>
        </w:rPr>
      </w:pPr>
    </w:p>
    <w:p w14:paraId="34568BF0" w14:textId="77777777" w:rsidR="00B2572B" w:rsidRPr="004B2068" w:rsidRDefault="00B2572B" w:rsidP="000B1088">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000265BD" w:rsidRPr="004B2068">
        <w:rPr>
          <w:rFonts w:ascii="GHEA Grapalat" w:hAnsi="GHEA Grapalat" w:cs="Arial"/>
          <w:b/>
          <w:lang w:val="hy-AM"/>
        </w:rPr>
        <w:t>2</w:t>
      </w:r>
    </w:p>
    <w:p w14:paraId="7743374C" w14:textId="4D8766EF" w:rsidR="00B2572B" w:rsidRPr="007320DA" w:rsidRDefault="00F70248" w:rsidP="00EF3662">
      <w:pPr>
        <w:pStyle w:val="BodyTextIndent3"/>
        <w:spacing w:line="240" w:lineRule="auto"/>
        <w:jc w:val="right"/>
        <w:rPr>
          <w:rFonts w:ascii="GHEA Grapalat" w:hAnsi="GHEA Grapalat" w:cs="Arial"/>
          <w:b/>
          <w:lang w:val="hy-AM"/>
        </w:rPr>
      </w:pPr>
      <w:r w:rsidRPr="00F70248">
        <w:rPr>
          <w:rFonts w:ascii="GHEA Grapalat" w:hAnsi="GHEA Grapalat"/>
          <w:b/>
          <w:lang w:val="af-ZA"/>
        </w:rPr>
        <w:t>«</w:t>
      </w:r>
      <w:r w:rsidRPr="00F70248">
        <w:rPr>
          <w:rFonts w:ascii="GHEA Grapalat" w:hAnsi="GHEA Grapalat"/>
          <w:b/>
          <w:lang w:val="hy-AM"/>
        </w:rPr>
        <w:t>ԿՄՀՔ-</w:t>
      </w:r>
      <w:r w:rsidR="000F2753" w:rsidRPr="000F2753">
        <w:rPr>
          <w:rFonts w:ascii="GHEA Grapalat" w:hAnsi="GHEA Grapalat"/>
          <w:b/>
          <w:lang w:val="hy-AM"/>
        </w:rPr>
        <w:t xml:space="preserve"> </w:t>
      </w:r>
      <w:r w:rsidR="000F2753" w:rsidRPr="0005505C">
        <w:rPr>
          <w:rFonts w:ascii="GHEA Grapalat" w:hAnsi="GHEA Grapalat"/>
          <w:b/>
          <w:lang w:val="hy-AM"/>
        </w:rPr>
        <w:t>ԳՀԱՇՁԲ–22/</w:t>
      </w:r>
      <w:r w:rsidR="00931CDB" w:rsidRPr="00931CDB">
        <w:rPr>
          <w:rFonts w:ascii="GHEA Grapalat" w:hAnsi="GHEA Grapalat"/>
          <w:b/>
          <w:sz w:val="18"/>
          <w:szCs w:val="18"/>
          <w:lang w:val="hy-AM"/>
        </w:rPr>
        <w:t>48</w:t>
      </w:r>
      <w:r w:rsidR="00931CDB" w:rsidRPr="00F70248">
        <w:rPr>
          <w:rFonts w:ascii="GHEA Grapalat" w:hAnsi="GHEA Grapalat"/>
          <w:b/>
          <w:lang w:val="af-ZA"/>
        </w:rPr>
        <w:t>»</w:t>
      </w:r>
      <w:r>
        <w:rPr>
          <w:rFonts w:ascii="GHEA Grapalat" w:hAnsi="GHEA Grapalat"/>
          <w:lang w:val="hy-AM"/>
        </w:rPr>
        <w:t xml:space="preserve"> </w:t>
      </w:r>
      <w:r w:rsidR="00B2572B" w:rsidRPr="007320DA">
        <w:rPr>
          <w:rFonts w:ascii="GHEA Grapalat" w:hAnsi="GHEA Grapalat" w:cs="Sylfaen"/>
          <w:b/>
          <w:lang w:val="hy-AM"/>
        </w:rPr>
        <w:t>ծածկագրով</w:t>
      </w:r>
    </w:p>
    <w:p w14:paraId="68AD58E4" w14:textId="75870727" w:rsidR="00B2572B" w:rsidRPr="007320DA" w:rsidRDefault="000F2753"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Գնանշման հարցման </w:t>
      </w:r>
      <w:r w:rsidR="00B2572B" w:rsidRPr="007320DA">
        <w:rPr>
          <w:rFonts w:ascii="GHEA Grapalat" w:hAnsi="GHEA Grapalat" w:cs="Sylfaen"/>
          <w:b/>
          <w:lang w:val="hy-AM"/>
        </w:rPr>
        <w:t>հրավերի</w:t>
      </w:r>
    </w:p>
    <w:p w14:paraId="5D380D73" w14:textId="77777777" w:rsidR="00B2572B" w:rsidRPr="007320DA" w:rsidRDefault="00B2572B" w:rsidP="00EF3662">
      <w:pPr>
        <w:rPr>
          <w:rFonts w:ascii="GHEA Grapalat" w:hAnsi="GHEA Grapalat"/>
          <w:lang w:val="hy-AM"/>
        </w:rPr>
      </w:pPr>
    </w:p>
    <w:p w14:paraId="4A68E0D3" w14:textId="77777777" w:rsidR="00B2572B" w:rsidRPr="007320DA" w:rsidRDefault="00B2572B" w:rsidP="00EF3662">
      <w:pPr>
        <w:ind w:firstLine="567"/>
        <w:jc w:val="center"/>
        <w:rPr>
          <w:rFonts w:ascii="GHEA Grapalat" w:hAnsi="GHEA Grapalat"/>
          <w:sz w:val="20"/>
          <w:lang w:val="hy-AM"/>
        </w:rPr>
      </w:pPr>
    </w:p>
    <w:p w14:paraId="3485D5A5" w14:textId="77777777" w:rsidR="00B2572B" w:rsidRPr="007320DA" w:rsidRDefault="00B2572B" w:rsidP="00EF3662">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0D61F05D" w14:textId="77777777" w:rsidR="00B2572B" w:rsidRPr="007320DA" w:rsidRDefault="00B2572B" w:rsidP="00EF3662">
      <w:pPr>
        <w:ind w:firstLine="567"/>
        <w:rPr>
          <w:rFonts w:ascii="GHEA Grapalat" w:hAnsi="GHEA Grapalat"/>
          <w:lang w:val="hy-AM"/>
        </w:rPr>
      </w:pPr>
    </w:p>
    <w:p w14:paraId="014ED5F6" w14:textId="22F55738" w:rsidR="00B2572B" w:rsidRPr="000F2753" w:rsidRDefault="00B2572B" w:rsidP="000F2753">
      <w:pPr>
        <w:pStyle w:val="BodyTextIndent3"/>
        <w:spacing w:line="240" w:lineRule="auto"/>
        <w:jc w:val="left"/>
        <w:rPr>
          <w:rFonts w:ascii="GHEA Grapalat" w:hAnsi="GHEA Grapalat" w:cs="Arial"/>
          <w:b/>
          <w:lang w:val="hy-AM"/>
        </w:rPr>
      </w:pPr>
      <w:r w:rsidRPr="007320DA">
        <w:rPr>
          <w:rFonts w:ascii="GHEA Grapalat" w:hAnsi="GHEA Grapalat" w:cs="Arial"/>
          <w:lang w:val="es-ES"/>
        </w:rPr>
        <w:t xml:space="preserve">Ուսումնասիրելով </w:t>
      </w:r>
      <w:r w:rsidR="000F2753" w:rsidRPr="00F70248">
        <w:rPr>
          <w:rFonts w:ascii="GHEA Grapalat" w:hAnsi="GHEA Grapalat"/>
          <w:b/>
          <w:lang w:val="af-ZA"/>
        </w:rPr>
        <w:t>«</w:t>
      </w:r>
      <w:r w:rsidR="000F2753" w:rsidRPr="00F70248">
        <w:rPr>
          <w:rFonts w:ascii="GHEA Grapalat" w:hAnsi="GHEA Grapalat"/>
          <w:b/>
          <w:lang w:val="hy-AM"/>
        </w:rPr>
        <w:t>ԿՄՀՔ-</w:t>
      </w:r>
      <w:r w:rsidR="000F2753" w:rsidRPr="000F2753">
        <w:rPr>
          <w:rFonts w:ascii="GHEA Grapalat" w:hAnsi="GHEA Grapalat"/>
          <w:b/>
          <w:lang w:val="hy-AM"/>
        </w:rPr>
        <w:t xml:space="preserve"> </w:t>
      </w:r>
      <w:r w:rsidR="000F2753" w:rsidRPr="0005505C">
        <w:rPr>
          <w:rFonts w:ascii="GHEA Grapalat" w:hAnsi="GHEA Grapalat"/>
          <w:b/>
          <w:lang w:val="hy-AM"/>
        </w:rPr>
        <w:t>ԳՀԱՇՁԲ–22/</w:t>
      </w:r>
      <w:r w:rsidR="00931CDB" w:rsidRPr="00931CDB">
        <w:rPr>
          <w:rFonts w:ascii="GHEA Grapalat" w:hAnsi="GHEA Grapalat"/>
          <w:b/>
          <w:sz w:val="18"/>
          <w:szCs w:val="18"/>
          <w:lang w:val="hy-AM"/>
        </w:rPr>
        <w:t>48</w:t>
      </w:r>
      <w:r w:rsidR="00931CDB" w:rsidRPr="00F70248">
        <w:rPr>
          <w:rFonts w:ascii="GHEA Grapalat" w:hAnsi="GHEA Grapalat"/>
          <w:b/>
          <w:lang w:val="af-ZA"/>
        </w:rPr>
        <w:t>»</w:t>
      </w:r>
      <w:r w:rsidR="000F2753">
        <w:rPr>
          <w:rFonts w:ascii="GHEA Grapalat" w:hAnsi="GHEA Grapalat"/>
          <w:lang w:val="hy-AM"/>
        </w:rPr>
        <w:t xml:space="preserve"> </w:t>
      </w:r>
      <w:r w:rsidR="000F2753" w:rsidRPr="007320DA">
        <w:rPr>
          <w:rFonts w:ascii="GHEA Grapalat" w:hAnsi="GHEA Grapalat" w:cs="Sylfaen"/>
          <w:b/>
          <w:lang w:val="hy-AM"/>
        </w:rPr>
        <w:t>ծածկագրով</w:t>
      </w:r>
      <w:r w:rsidR="000F2753">
        <w:rPr>
          <w:rFonts w:ascii="GHEA Grapalat" w:hAnsi="GHEA Grapalat" w:cs="Sylfaen"/>
          <w:b/>
          <w:lang w:val="hy-AM"/>
        </w:rPr>
        <w:t xml:space="preserve"> գնանշման հարցման </w:t>
      </w:r>
      <w:r w:rsidRPr="007320DA">
        <w:rPr>
          <w:rFonts w:ascii="GHEA Grapalat" w:hAnsi="GHEA Grapalat" w:cs="Arial"/>
          <w:lang w:val="es-ES"/>
        </w:rPr>
        <w:t>հրավերը, այդ թվում կնքվելիք  պայմանագրի նախագիծը</w:t>
      </w:r>
      <w:r w:rsidRPr="007320DA">
        <w:rPr>
          <w:rFonts w:ascii="GHEA Grapalat" w:hAnsi="GHEA Grapalat" w:cs="Arial"/>
          <w:lang w:val="hy-AM"/>
        </w:rPr>
        <w:t xml:space="preserve">, </w:t>
      </w:r>
      <w:r w:rsidRPr="007320DA">
        <w:rPr>
          <w:rFonts w:ascii="GHEA Grapalat" w:hAnsi="GHEA Grapalat"/>
          <w:u w:val="single"/>
          <w:lang w:val="hy-AM"/>
        </w:rPr>
        <w:t xml:space="preserve">                  </w:t>
      </w:r>
      <w:r w:rsidRPr="007320DA">
        <w:rPr>
          <w:rFonts w:ascii="GHEA Grapalat" w:hAnsi="GHEA Grapalat"/>
          <w:u w:val="single"/>
          <w:lang w:val="hy-AM"/>
        </w:rPr>
        <w:tab/>
      </w:r>
      <w:r w:rsidRPr="007320DA">
        <w:rPr>
          <w:rFonts w:ascii="GHEA Grapalat" w:hAnsi="GHEA Grapalat"/>
          <w:u w:val="single"/>
          <w:lang w:val="hy-AM"/>
        </w:rPr>
        <w:tab/>
      </w:r>
      <w:r w:rsidRPr="007320DA">
        <w:rPr>
          <w:rFonts w:ascii="GHEA Grapalat" w:hAnsi="GHEA Grapalat"/>
          <w:u w:val="single"/>
          <w:lang w:val="hy-AM"/>
        </w:rPr>
        <w:tab/>
      </w:r>
      <w:r w:rsidRPr="007320DA">
        <w:rPr>
          <w:rFonts w:ascii="GHEA Grapalat" w:hAnsi="GHEA Grapalat"/>
          <w:u w:val="single"/>
          <w:lang w:val="hy-AM"/>
        </w:rPr>
        <w:tab/>
        <w:t xml:space="preserve">     </w:t>
      </w:r>
      <w:r w:rsidRPr="007320DA">
        <w:rPr>
          <w:rFonts w:ascii="GHEA Grapalat" w:hAnsi="GHEA Grapalat"/>
          <w:u w:val="single"/>
          <w:lang w:val="hy-AM"/>
        </w:rPr>
        <w:tab/>
      </w:r>
      <w:r w:rsidRPr="007320DA">
        <w:rPr>
          <w:rFonts w:ascii="GHEA Grapalat" w:hAnsi="GHEA Grapalat"/>
          <w:u w:val="single"/>
          <w:lang w:val="hy-AM"/>
        </w:rPr>
        <w:tab/>
        <w:t xml:space="preserve">           </w:t>
      </w:r>
      <w:r w:rsidRPr="007320DA">
        <w:rPr>
          <w:rFonts w:ascii="GHEA Grapalat" w:hAnsi="GHEA Grapalat" w:cs="Arial"/>
          <w:lang w:val="es-ES"/>
        </w:rPr>
        <w:t>-ն առաջարկում է</w:t>
      </w:r>
      <w:r w:rsidRPr="007320DA">
        <w:rPr>
          <w:rFonts w:ascii="GHEA Grapalat" w:hAnsi="GHEA Grapalat" w:cs="Arial"/>
          <w:lang w:val="hy-AM"/>
        </w:rPr>
        <w:t xml:space="preserve">   </w:t>
      </w:r>
    </w:p>
    <w:p w14:paraId="4872FE5B" w14:textId="77777777" w:rsidR="00B2572B" w:rsidRPr="007320DA" w:rsidRDefault="00B2572B" w:rsidP="00EF3662">
      <w:pPr>
        <w:ind w:firstLine="567"/>
        <w:jc w:val="both"/>
        <w:rPr>
          <w:rFonts w:ascii="GHEA Grapalat" w:hAnsi="GHEA Grapalat" w:cs="Arial"/>
        </w:rPr>
      </w:pPr>
      <w:bookmarkStart w:id="9" w:name="_Hlk23147299"/>
      <w:r w:rsidRPr="007320DA">
        <w:rPr>
          <w:rFonts w:ascii="GHEA Grapalat" w:hAnsi="GHEA Grapalat" w:cs="Sylfaen"/>
          <w:vertAlign w:val="superscript"/>
          <w:lang w:val="hy-AM"/>
        </w:rPr>
        <w:t xml:space="preserve">                                                                                     մասնակցի անվանումը</w:t>
      </w:r>
    </w:p>
    <w:bookmarkEnd w:id="9"/>
    <w:p w14:paraId="7E94C78A" w14:textId="77777777" w:rsidR="00B2572B" w:rsidRPr="007320DA" w:rsidRDefault="00B2572B" w:rsidP="00EF3662">
      <w:pPr>
        <w:jc w:val="both"/>
        <w:rPr>
          <w:rFonts w:ascii="GHEA Grapalat" w:hAnsi="GHEA Grapalat"/>
          <w:sz w:val="20"/>
          <w:lang w:val="hy-AM"/>
        </w:rPr>
      </w:pPr>
      <w:proofErr w:type="gramStart"/>
      <w:r w:rsidRPr="007320DA">
        <w:rPr>
          <w:rFonts w:ascii="GHEA Grapalat" w:hAnsi="GHEA Grapalat" w:cs="Arial"/>
          <w:sz w:val="20"/>
          <w:szCs w:val="20"/>
          <w:lang w:val="es-ES"/>
        </w:rPr>
        <w:t>պայմանագիրը</w:t>
      </w:r>
      <w:proofErr w:type="gramEnd"/>
      <w:r w:rsidRPr="007320DA">
        <w:rPr>
          <w:rFonts w:ascii="GHEA Grapalat" w:hAnsi="GHEA Grapalat" w:cs="Arial"/>
          <w:sz w:val="20"/>
          <w:szCs w:val="20"/>
          <w:lang w:val="es-ES"/>
        </w:rPr>
        <w:t xml:space="preserve"> կատարել ներքոհիշյալ ընդհանուր գներով.</w:t>
      </w:r>
    </w:p>
    <w:p w14:paraId="2CB806AD" w14:textId="77777777" w:rsidR="00B2572B" w:rsidRPr="007320DA" w:rsidRDefault="00B2572B" w:rsidP="00EF3662">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1F168E"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Չափա-</w:t>
            </w:r>
          </w:p>
          <w:p w14:paraId="277E4FCF" w14:textId="77777777" w:rsidR="003343B0" w:rsidRPr="007320DA" w:rsidRDefault="003343B0" w:rsidP="00EF3662">
            <w:pPr>
              <w:jc w:val="center"/>
              <w:rPr>
                <w:rFonts w:ascii="GHEA Grapalat" w:hAnsi="GHEA Grapalat"/>
                <w:b/>
                <w:bCs/>
                <w:sz w:val="16"/>
                <w:lang w:val="es-ES"/>
              </w:rPr>
            </w:pPr>
            <w:r w:rsidRPr="007320DA">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33C87844"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Աշխատանքի անվանումը</w:t>
            </w:r>
          </w:p>
        </w:tc>
        <w:tc>
          <w:tcPr>
            <w:tcW w:w="2210" w:type="dxa"/>
            <w:tcBorders>
              <w:top w:val="single" w:sz="4" w:space="0" w:color="auto"/>
              <w:left w:val="single" w:sz="4" w:space="0" w:color="auto"/>
              <w:right w:val="single" w:sz="4" w:space="0" w:color="auto"/>
            </w:tcBorders>
            <w:vAlign w:val="center"/>
          </w:tcPr>
          <w:p w14:paraId="2CBA87CB" w14:textId="77777777" w:rsidR="0064799A" w:rsidRDefault="003343B0" w:rsidP="00893E05">
            <w:pPr>
              <w:jc w:val="center"/>
              <w:rPr>
                <w:rFonts w:ascii="GHEA Grapalat" w:hAnsi="GHEA Grapalat"/>
                <w:b/>
                <w:bCs/>
                <w:sz w:val="16"/>
                <w:szCs w:val="18"/>
                <w:lang w:val="hy-AM"/>
              </w:rPr>
            </w:pPr>
            <w:r>
              <w:rPr>
                <w:rFonts w:ascii="GHEA Grapalat" w:hAnsi="GHEA Grapalat"/>
                <w:b/>
                <w:bCs/>
                <w:sz w:val="16"/>
                <w:szCs w:val="18"/>
                <w:lang w:val="es-ES"/>
              </w:rPr>
              <w:t>Ա</w:t>
            </w:r>
            <w:r w:rsidRPr="007320DA">
              <w:rPr>
                <w:rFonts w:ascii="GHEA Grapalat" w:hAnsi="GHEA Grapalat"/>
                <w:b/>
                <w:bCs/>
                <w:sz w:val="16"/>
                <w:szCs w:val="18"/>
                <w:lang w:val="es-ES"/>
              </w:rPr>
              <w:t>րժեք</w:t>
            </w:r>
            <w:r w:rsidR="00893E05" w:rsidRPr="00893E05">
              <w:rPr>
                <w:rFonts w:ascii="GHEA Grapalat" w:hAnsi="GHEA Grapalat"/>
                <w:b/>
                <w:bCs/>
                <w:sz w:val="16"/>
                <w:szCs w:val="18"/>
                <w:lang w:val="es-ES"/>
              </w:rPr>
              <w:t xml:space="preserve"> </w:t>
            </w:r>
          </w:p>
          <w:p w14:paraId="0AF84E57" w14:textId="77777777" w:rsidR="003343B0" w:rsidRPr="007320DA" w:rsidRDefault="00291A55" w:rsidP="00893E05">
            <w:pPr>
              <w:jc w:val="center"/>
              <w:rPr>
                <w:rFonts w:ascii="GHEA Grapalat" w:hAnsi="GHEA Grapalat"/>
                <w:b/>
                <w:bCs/>
                <w:sz w:val="16"/>
                <w:szCs w:val="18"/>
                <w:lang w:val="es-ES"/>
              </w:rPr>
            </w:pPr>
            <w:r w:rsidRPr="00D85759">
              <w:rPr>
                <w:rFonts w:ascii="GHEA Grapalat" w:hAnsi="GHEA Grapalat"/>
                <w:b/>
                <w:bCs/>
                <w:sz w:val="16"/>
                <w:szCs w:val="18"/>
                <w:lang w:val="es-ES"/>
              </w:rPr>
              <w:t>(</w:t>
            </w:r>
            <w:r w:rsidRPr="005370B6">
              <w:rPr>
                <w:rFonts w:ascii="GHEA Grapalat" w:hAnsi="GHEA Grapalat"/>
                <w:bCs/>
                <w:sz w:val="16"/>
                <w:szCs w:val="18"/>
                <w:lang w:val="es-ES"/>
              </w:rPr>
              <w:t>ինքնարժեքի և կանխատեսվող շահույթի հանրագումարը</w:t>
            </w:r>
            <w:r w:rsidRPr="0064799A">
              <w:rPr>
                <w:rFonts w:ascii="GHEA Grapalat" w:hAnsi="GHEA Grapalat"/>
                <w:b/>
                <w:bCs/>
                <w:sz w:val="16"/>
                <w:szCs w:val="18"/>
                <w:lang w:val="es-ES"/>
              </w:rPr>
              <w:t>)</w:t>
            </w:r>
            <w:r w:rsidR="003343B0" w:rsidRPr="007320DA">
              <w:rPr>
                <w:rFonts w:ascii="GHEA Grapalat" w:hAnsi="GHEA Grapalat"/>
                <w:b/>
                <w:bCs/>
                <w:sz w:val="16"/>
                <w:szCs w:val="18"/>
                <w:lang w:val="es-ES"/>
              </w:rPr>
              <w:t xml:space="preserve"> /տառերով և թվերով/</w:t>
            </w:r>
          </w:p>
        </w:tc>
        <w:tc>
          <w:tcPr>
            <w:tcW w:w="1418" w:type="dxa"/>
            <w:tcBorders>
              <w:top w:val="single" w:sz="4" w:space="0" w:color="auto"/>
              <w:left w:val="single" w:sz="4" w:space="0" w:color="auto"/>
              <w:right w:val="single" w:sz="4" w:space="0" w:color="auto"/>
            </w:tcBorders>
            <w:vAlign w:val="center"/>
          </w:tcPr>
          <w:p w14:paraId="72E2200B"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67F427ED"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/տառերով և թվերով/</w:t>
            </w:r>
          </w:p>
        </w:tc>
        <w:tc>
          <w:tcPr>
            <w:tcW w:w="1417" w:type="dxa"/>
            <w:tcBorders>
              <w:top w:val="single" w:sz="4" w:space="0" w:color="auto"/>
              <w:left w:val="single" w:sz="4" w:space="0" w:color="auto"/>
              <w:right w:val="single" w:sz="4" w:space="0" w:color="auto"/>
            </w:tcBorders>
            <w:vAlign w:val="center"/>
          </w:tcPr>
          <w:p w14:paraId="1CAC988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Ընդհանուր գինը</w:t>
            </w:r>
          </w:p>
          <w:p w14:paraId="246415F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 xml:space="preserve"> /տառերով և թվերով/</w:t>
            </w:r>
          </w:p>
        </w:tc>
      </w:tr>
      <w:tr w:rsidR="003343B0" w:rsidRPr="007320DA" w14:paraId="7297B346" w14:textId="77777777" w:rsidTr="00D85759">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7320DA" w:rsidRDefault="003343B0" w:rsidP="00EF3662">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7320DA" w:rsidRDefault="003343B0" w:rsidP="00EF3662">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7320DA" w:rsidRDefault="004434E9" w:rsidP="003343B0">
            <w:pPr>
              <w:jc w:val="center"/>
              <w:rPr>
                <w:rFonts w:ascii="GHEA Grapalat" w:hAnsi="GHEA Grapalat"/>
                <w:i/>
                <w:sz w:val="16"/>
                <w:lang w:val="es-ES"/>
              </w:rPr>
            </w:pPr>
            <w:r>
              <w:rPr>
                <w:rFonts w:ascii="GHEA Grapalat" w:hAnsi="GHEA Grapalat"/>
                <w:b/>
                <w:i/>
                <w:sz w:val="16"/>
                <w:lang w:val="es-ES"/>
              </w:rPr>
              <w:t>5</w:t>
            </w:r>
            <w:r w:rsidR="003343B0" w:rsidRPr="007320DA">
              <w:rPr>
                <w:rFonts w:ascii="GHEA Grapalat" w:hAnsi="GHEA Grapalat"/>
                <w:b/>
                <w:i/>
                <w:sz w:val="16"/>
                <w:lang w:val="es-ES"/>
              </w:rPr>
              <w:t>=3+4</w:t>
            </w:r>
          </w:p>
        </w:tc>
      </w:tr>
      <w:tr w:rsidR="003343B0" w:rsidRPr="001F168E" w14:paraId="5E2D7255" w14:textId="77777777"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3343B0" w:rsidRPr="007320DA" w:rsidRDefault="003343B0" w:rsidP="00EF3662">
            <w:pPr>
              <w:jc w:val="center"/>
              <w:rPr>
                <w:rFonts w:ascii="GHEA Grapalat" w:hAnsi="GHEA Grapalat"/>
                <w:b/>
                <w:bCs/>
                <w:sz w:val="18"/>
                <w:lang w:val="es-ES"/>
              </w:rPr>
            </w:pPr>
            <w:r w:rsidRPr="007320DA">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FEF011A" w14:textId="391FC314" w:rsidR="003343B0" w:rsidRPr="007320DA" w:rsidRDefault="003343B0" w:rsidP="00EF3662">
            <w:pPr>
              <w:rPr>
                <w:rFonts w:ascii="GHEA Grapalat" w:hAnsi="GHEA Grapalat"/>
                <w:sz w:val="18"/>
                <w:lang w:val="es-ES"/>
              </w:rPr>
            </w:pP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3343B0" w:rsidRPr="007320DA" w:rsidRDefault="003343B0" w:rsidP="00EF3662">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3343B0" w:rsidRPr="007320DA" w:rsidRDefault="003343B0"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3343B0" w:rsidRPr="007320DA" w:rsidRDefault="003343B0" w:rsidP="00EF3662">
            <w:pPr>
              <w:jc w:val="center"/>
              <w:rPr>
                <w:rFonts w:ascii="GHEA Grapalat" w:hAnsi="GHEA Grapalat"/>
                <w:lang w:val="es-ES"/>
              </w:rPr>
            </w:pPr>
          </w:p>
        </w:tc>
      </w:tr>
    </w:tbl>
    <w:p w14:paraId="58A3C98B" w14:textId="77777777" w:rsidR="00B2572B" w:rsidRPr="005E1F72" w:rsidRDefault="00B2572B" w:rsidP="00EF3662">
      <w:pPr>
        <w:rPr>
          <w:rFonts w:ascii="GHEA Grapalat" w:hAnsi="GHEA Grapalat"/>
          <w:sz w:val="18"/>
          <w:szCs w:val="18"/>
          <w:lang w:val="es-ES"/>
        </w:rPr>
      </w:pPr>
    </w:p>
    <w:p w14:paraId="1E77BC84" w14:textId="77777777" w:rsidR="00B2572B" w:rsidRPr="005E1F72" w:rsidRDefault="00B2572B" w:rsidP="00EF3662">
      <w:pPr>
        <w:rPr>
          <w:rFonts w:ascii="GHEA Grapalat" w:hAnsi="GHEA Grapalat"/>
          <w:sz w:val="18"/>
          <w:szCs w:val="18"/>
          <w:lang w:val="es-ES"/>
        </w:rPr>
      </w:pPr>
    </w:p>
    <w:p w14:paraId="7287DC08" w14:textId="77777777" w:rsidR="00B2572B" w:rsidRPr="005E1F72" w:rsidRDefault="00B2572B" w:rsidP="00EF3662">
      <w:pPr>
        <w:rPr>
          <w:rFonts w:ascii="GHEA Grapalat" w:hAnsi="GHEA Grapalat"/>
          <w:sz w:val="18"/>
          <w:szCs w:val="18"/>
          <w:lang w:val="hy-AM"/>
        </w:rPr>
      </w:pPr>
    </w:p>
    <w:p w14:paraId="61111511" w14:textId="77777777" w:rsidR="00B2572B" w:rsidRPr="005E1F72" w:rsidRDefault="00B2572B" w:rsidP="00EF3662">
      <w:pPr>
        <w:ind w:left="720" w:firstLine="720"/>
        <w:jc w:val="both"/>
        <w:rPr>
          <w:rFonts w:ascii="GHEA Grapalat" w:hAnsi="GHEA Grapalat"/>
          <w:sz w:val="20"/>
          <w:lang w:val="hy-AM"/>
        </w:rPr>
      </w:pPr>
      <w:r w:rsidRPr="00D84D58">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84D58">
        <w:rPr>
          <w:rFonts w:ascii="GHEA Grapalat" w:hAnsi="GHEA Grapalat"/>
          <w:sz w:val="20"/>
          <w:lang w:val="es-ES"/>
        </w:rPr>
        <w:t xml:space="preserve">       </w:t>
      </w:r>
      <w:r w:rsidRPr="005E1F72">
        <w:rPr>
          <w:rFonts w:ascii="GHEA Grapalat" w:hAnsi="GHEA Grapalat"/>
          <w:sz w:val="20"/>
          <w:lang w:val="hy-AM"/>
        </w:rPr>
        <w:t xml:space="preserve">_____________ </w:t>
      </w:r>
    </w:p>
    <w:p w14:paraId="6762183F" w14:textId="77777777" w:rsidR="00B2572B" w:rsidRPr="005E1F72" w:rsidRDefault="00B2572B" w:rsidP="00EF3662">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491861"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 xml:space="preserve">    </w:t>
      </w:r>
    </w:p>
    <w:p w14:paraId="443925DE"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7"/>
      </w:r>
      <w:r w:rsidRPr="005E1F72">
        <w:rPr>
          <w:rFonts w:ascii="GHEA Grapalat" w:hAnsi="GHEA Grapalat"/>
          <w:sz w:val="20"/>
          <w:lang w:val="hy-AM"/>
        </w:rPr>
        <w:tab/>
      </w:r>
      <w:r w:rsidRPr="005E1F72">
        <w:rPr>
          <w:rFonts w:ascii="GHEA Grapalat" w:hAnsi="GHEA Grapalat"/>
          <w:sz w:val="20"/>
          <w:lang w:val="hy-AM"/>
        </w:rPr>
        <w:tab/>
        <w:t xml:space="preserve"> </w:t>
      </w:r>
    </w:p>
    <w:p w14:paraId="5F6E8D50" w14:textId="77777777" w:rsidR="00B2572B" w:rsidRPr="005E1F72" w:rsidRDefault="00B2572B" w:rsidP="00EF3662">
      <w:pPr>
        <w:jc w:val="right"/>
        <w:rPr>
          <w:rFonts w:ascii="GHEA Grapalat" w:hAnsi="GHEA Grapalat"/>
          <w:sz w:val="20"/>
          <w:lang w:val="hy-AM"/>
        </w:rPr>
      </w:pPr>
    </w:p>
    <w:p w14:paraId="2F3023D5" w14:textId="77777777" w:rsidR="00B2572B" w:rsidRPr="005E1F72" w:rsidRDefault="00B2572B" w:rsidP="00EF3662">
      <w:pPr>
        <w:rPr>
          <w:rFonts w:ascii="GHEA Grapalat" w:hAnsi="GHEA Grapalat" w:cs="Sylfaen"/>
          <w:i/>
          <w:sz w:val="16"/>
          <w:szCs w:val="16"/>
          <w:lang w:val="hy-AM" w:eastAsia="ru-RU"/>
        </w:rPr>
      </w:pPr>
    </w:p>
    <w:p w14:paraId="64DB8030" w14:textId="77777777" w:rsidR="00B2572B" w:rsidRPr="005E1F72" w:rsidRDefault="00B2572B" w:rsidP="00EF3662">
      <w:pPr>
        <w:rPr>
          <w:rFonts w:ascii="GHEA Grapalat" w:hAnsi="GHEA Grapalat" w:cs="Sylfaen"/>
          <w:i/>
          <w:sz w:val="16"/>
          <w:szCs w:val="16"/>
          <w:lang w:val="hy-AM" w:eastAsia="ru-RU"/>
        </w:rPr>
      </w:pPr>
    </w:p>
    <w:p w14:paraId="53D19B29" w14:textId="77777777" w:rsidR="00B2572B" w:rsidRPr="005E1F72" w:rsidRDefault="00B2572B" w:rsidP="00EF3662">
      <w:pPr>
        <w:rPr>
          <w:rFonts w:ascii="GHEA Grapalat" w:hAnsi="GHEA Grapalat" w:cs="Sylfaen"/>
          <w:i/>
          <w:sz w:val="16"/>
          <w:szCs w:val="16"/>
          <w:lang w:val="hy-AM" w:eastAsia="ru-RU"/>
        </w:rPr>
      </w:pPr>
    </w:p>
    <w:p w14:paraId="2B3A590D" w14:textId="77777777" w:rsidR="00B2572B" w:rsidRPr="005E1F72" w:rsidRDefault="00B2572B" w:rsidP="00EF3662">
      <w:pPr>
        <w:rPr>
          <w:rFonts w:ascii="GHEA Grapalat" w:hAnsi="GHEA Grapalat" w:cs="Sylfaen"/>
          <w:i/>
          <w:sz w:val="16"/>
          <w:szCs w:val="16"/>
          <w:lang w:val="hy-AM" w:eastAsia="ru-RU"/>
        </w:rPr>
      </w:pPr>
    </w:p>
    <w:p w14:paraId="78770370" w14:textId="77777777" w:rsidR="00B2572B" w:rsidRPr="005E1F72" w:rsidRDefault="00B2572B" w:rsidP="00EF3662">
      <w:pPr>
        <w:rPr>
          <w:rFonts w:ascii="GHEA Grapalat" w:hAnsi="GHEA Grapalat" w:cs="Sylfaen"/>
          <w:i/>
          <w:sz w:val="16"/>
          <w:szCs w:val="16"/>
          <w:lang w:val="hy-AM" w:eastAsia="ru-RU"/>
        </w:rPr>
      </w:pPr>
    </w:p>
    <w:p w14:paraId="08CBD6FA" w14:textId="77777777" w:rsidR="00B2572B" w:rsidRPr="005E1F72" w:rsidRDefault="00B2572B" w:rsidP="00EF3662">
      <w:pPr>
        <w:rPr>
          <w:rFonts w:ascii="GHEA Grapalat" w:hAnsi="GHEA Grapalat" w:cs="Sylfaen"/>
          <w:i/>
          <w:sz w:val="16"/>
          <w:szCs w:val="16"/>
          <w:lang w:val="hy-AM" w:eastAsia="ru-RU"/>
        </w:rPr>
      </w:pPr>
    </w:p>
    <w:p w14:paraId="0F02EEE5" w14:textId="77777777" w:rsidR="00B2572B" w:rsidRPr="005E1F72" w:rsidRDefault="00B2572B" w:rsidP="00EF3662">
      <w:pPr>
        <w:rPr>
          <w:rFonts w:ascii="GHEA Grapalat" w:hAnsi="GHEA Grapalat" w:cs="Sylfaen"/>
          <w:i/>
          <w:sz w:val="16"/>
          <w:szCs w:val="16"/>
          <w:lang w:val="hy-AM" w:eastAsia="ru-RU"/>
        </w:rPr>
      </w:pPr>
    </w:p>
    <w:p w14:paraId="7E9371E6" w14:textId="77777777" w:rsidR="00B2572B" w:rsidRPr="005E1F72" w:rsidRDefault="00B2572B" w:rsidP="00EF3662">
      <w:pPr>
        <w:rPr>
          <w:rFonts w:ascii="GHEA Grapalat" w:hAnsi="GHEA Grapalat" w:cs="Sylfaen"/>
          <w:i/>
          <w:sz w:val="16"/>
          <w:szCs w:val="16"/>
          <w:lang w:val="hy-AM" w:eastAsia="ru-RU"/>
        </w:rPr>
      </w:pPr>
    </w:p>
    <w:p w14:paraId="798572EC" w14:textId="77777777" w:rsidR="00B2572B" w:rsidRPr="005E1F72" w:rsidRDefault="00B2572B" w:rsidP="00EF3662">
      <w:pPr>
        <w:rPr>
          <w:rFonts w:ascii="GHEA Grapalat" w:hAnsi="GHEA Grapalat" w:cs="Sylfaen"/>
          <w:i/>
          <w:sz w:val="16"/>
          <w:szCs w:val="16"/>
          <w:lang w:val="hy-AM" w:eastAsia="ru-RU"/>
        </w:rPr>
      </w:pPr>
    </w:p>
    <w:p w14:paraId="0F96B702" w14:textId="77777777" w:rsidR="00B2572B" w:rsidRPr="005E1F72" w:rsidRDefault="00B2572B" w:rsidP="00EF3662">
      <w:pPr>
        <w:rPr>
          <w:rFonts w:ascii="GHEA Grapalat" w:hAnsi="GHEA Grapalat" w:cs="Sylfaen"/>
          <w:i/>
          <w:sz w:val="16"/>
          <w:szCs w:val="16"/>
          <w:lang w:val="hy-AM" w:eastAsia="ru-RU"/>
        </w:rPr>
      </w:pPr>
    </w:p>
    <w:p w14:paraId="23F7712A" w14:textId="77777777" w:rsidR="00B2572B" w:rsidRPr="005E1F72" w:rsidRDefault="00B2572B" w:rsidP="00EF3662">
      <w:pPr>
        <w:rPr>
          <w:rFonts w:ascii="GHEA Grapalat" w:hAnsi="GHEA Grapalat" w:cs="Sylfaen"/>
          <w:i/>
          <w:sz w:val="16"/>
          <w:szCs w:val="16"/>
          <w:lang w:val="hy-AM" w:eastAsia="ru-RU"/>
        </w:rPr>
      </w:pPr>
    </w:p>
    <w:p w14:paraId="66BD1CE4" w14:textId="77777777" w:rsidR="00B2572B" w:rsidRPr="005E1F72" w:rsidRDefault="00B2572B" w:rsidP="00EF3662">
      <w:pPr>
        <w:rPr>
          <w:rFonts w:ascii="GHEA Grapalat" w:hAnsi="GHEA Grapalat" w:cs="Sylfaen"/>
          <w:i/>
          <w:sz w:val="16"/>
          <w:szCs w:val="16"/>
          <w:lang w:val="hy-AM" w:eastAsia="ru-RU"/>
        </w:rPr>
      </w:pPr>
    </w:p>
    <w:p w14:paraId="000A3F5B" w14:textId="77777777" w:rsidR="00B2572B" w:rsidRPr="005E1F72" w:rsidRDefault="00B2572B" w:rsidP="00EF3662">
      <w:pPr>
        <w:pStyle w:val="BodyTextIndent3"/>
        <w:spacing w:line="240" w:lineRule="auto"/>
        <w:jc w:val="right"/>
        <w:rPr>
          <w:rFonts w:ascii="GHEA Grapalat" w:hAnsi="GHEA Grapalat"/>
          <w:i/>
          <w:lang w:val="hy-AM"/>
        </w:rPr>
      </w:pPr>
    </w:p>
    <w:p w14:paraId="242D4872" w14:textId="77777777" w:rsidR="00B2572B" w:rsidRPr="005E1F72" w:rsidRDefault="00B2572B" w:rsidP="00EF3662">
      <w:pPr>
        <w:pStyle w:val="BodyTextIndent3"/>
        <w:spacing w:line="240" w:lineRule="auto"/>
        <w:jc w:val="right"/>
        <w:rPr>
          <w:rFonts w:ascii="GHEA Grapalat" w:hAnsi="GHEA Grapalat"/>
          <w:i/>
          <w:lang w:val="hy-AM"/>
        </w:rPr>
      </w:pPr>
    </w:p>
    <w:p w14:paraId="784114B4" w14:textId="77777777" w:rsidR="00B2572B" w:rsidRPr="005E1F72" w:rsidRDefault="00B2572B" w:rsidP="00EF3662">
      <w:pPr>
        <w:pStyle w:val="BodyTextIndent3"/>
        <w:spacing w:line="240" w:lineRule="auto"/>
        <w:jc w:val="right"/>
        <w:rPr>
          <w:rFonts w:ascii="GHEA Grapalat" w:hAnsi="GHEA Grapalat"/>
          <w:i/>
          <w:lang w:val="hy-AM"/>
        </w:rPr>
      </w:pPr>
    </w:p>
    <w:p w14:paraId="73C43C51" w14:textId="77777777" w:rsidR="00B2572B" w:rsidRPr="005E1F72" w:rsidRDefault="00B2572B" w:rsidP="00EF3662">
      <w:pPr>
        <w:pStyle w:val="BodyTextIndent3"/>
        <w:spacing w:line="240" w:lineRule="auto"/>
        <w:jc w:val="right"/>
        <w:rPr>
          <w:rFonts w:ascii="GHEA Grapalat" w:hAnsi="GHEA Grapalat"/>
          <w:i/>
          <w:lang w:val="es-ES" w:eastAsia="ru-RU"/>
        </w:rPr>
      </w:pPr>
    </w:p>
    <w:p w14:paraId="4A4AE43D" w14:textId="77777777" w:rsidR="000B1088" w:rsidRPr="005E1F72" w:rsidDel="000B1088" w:rsidRDefault="00B2572B" w:rsidP="000B1088">
      <w:pPr>
        <w:pStyle w:val="BodyTextIndent3"/>
        <w:spacing w:line="240" w:lineRule="auto"/>
        <w:jc w:val="right"/>
        <w:rPr>
          <w:rFonts w:ascii="GHEA Grapalat" w:hAnsi="GHEA Grapalat"/>
          <w:i/>
          <w:lang w:val="es-ES" w:eastAsia="ru-RU"/>
        </w:rPr>
      </w:pPr>
      <w:r w:rsidRPr="005E1F72">
        <w:rPr>
          <w:rFonts w:ascii="GHEA Grapalat" w:hAnsi="GHEA Grapalat"/>
          <w:i/>
          <w:lang w:val="es-ES" w:eastAsia="ru-RU"/>
        </w:rPr>
        <w:br w:type="page"/>
      </w:r>
    </w:p>
    <w:p w14:paraId="0FE5DEFD" w14:textId="77777777" w:rsidR="007862B1" w:rsidRPr="004B2068" w:rsidRDefault="0030675A" w:rsidP="0030675A">
      <w:pPr>
        <w:pStyle w:val="BodyTextIndent3"/>
        <w:spacing w:line="240" w:lineRule="auto"/>
        <w:jc w:val="right"/>
        <w:rPr>
          <w:rFonts w:ascii="GHEA Grapalat" w:hAnsi="GHEA Grapalat" w:cs="Arial"/>
          <w:b/>
          <w:lang w:val="hy-AM"/>
        </w:rPr>
      </w:pPr>
      <w:r>
        <w:rPr>
          <w:rFonts w:ascii="GHEA Grapalat" w:hAnsi="GHEA Grapalat"/>
          <w:b/>
          <w:lang w:val="hy-AM"/>
        </w:rPr>
        <w:lastRenderedPageBreak/>
        <w:br w:type="page"/>
      </w:r>
      <w:r w:rsidR="007862B1" w:rsidRPr="005E1F72">
        <w:rPr>
          <w:rFonts w:ascii="GHEA Grapalat" w:hAnsi="GHEA Grapalat" w:cs="Sylfaen"/>
          <w:b/>
          <w:lang w:val="hy-AM"/>
        </w:rPr>
        <w:lastRenderedPageBreak/>
        <w:t>Հավելված</w:t>
      </w:r>
      <w:r w:rsidR="007862B1" w:rsidRPr="005E1F72">
        <w:rPr>
          <w:rFonts w:ascii="GHEA Grapalat" w:hAnsi="GHEA Grapalat" w:cs="Arial"/>
          <w:b/>
          <w:lang w:val="hy-AM"/>
        </w:rPr>
        <w:t xml:space="preserve"> </w:t>
      </w:r>
      <w:r w:rsidR="007862B1" w:rsidRPr="004B2068">
        <w:rPr>
          <w:rFonts w:ascii="GHEA Grapalat" w:hAnsi="GHEA Grapalat" w:cs="Arial"/>
          <w:b/>
          <w:lang w:val="hy-AM"/>
        </w:rPr>
        <w:t>4.</w:t>
      </w:r>
      <w:r w:rsidR="001C1CEB">
        <w:rPr>
          <w:rFonts w:ascii="GHEA Grapalat" w:hAnsi="GHEA Grapalat" w:cs="Arial"/>
          <w:b/>
          <w:lang w:val="hy-AM"/>
        </w:rPr>
        <w:t>2</w:t>
      </w:r>
    </w:p>
    <w:p w14:paraId="116D5C59" w14:textId="151AC009" w:rsidR="008C44F3" w:rsidRPr="007320DA" w:rsidRDefault="007862B1" w:rsidP="008C44F3">
      <w:pPr>
        <w:pStyle w:val="BodyTextIndent3"/>
        <w:spacing w:line="240" w:lineRule="auto"/>
        <w:jc w:val="right"/>
        <w:rPr>
          <w:rFonts w:ascii="GHEA Grapalat" w:hAnsi="GHEA Grapalat" w:cs="Arial"/>
          <w:b/>
          <w:lang w:val="hy-AM"/>
        </w:rPr>
      </w:pPr>
      <w:r w:rsidRPr="00EF1E0E">
        <w:rPr>
          <w:rFonts w:ascii="GHEA Grapalat" w:hAnsi="GHEA Grapalat"/>
          <w:sz w:val="24"/>
          <w:szCs w:val="24"/>
          <w:lang w:val="hy-AM"/>
        </w:rPr>
        <w:t>«</w:t>
      </w:r>
      <w:r w:rsidR="001526BE">
        <w:rPr>
          <w:rFonts w:ascii="GHEA Grapalat" w:hAnsi="GHEA Grapalat"/>
          <w:b/>
          <w:lang w:val="hy-AM"/>
        </w:rPr>
        <w:t>ԿՄՀՔ</w:t>
      </w:r>
      <w:r w:rsidR="008C44F3">
        <w:rPr>
          <w:rFonts w:ascii="GHEA Grapalat" w:hAnsi="GHEA Grapalat"/>
          <w:b/>
          <w:lang w:val="hy-AM"/>
        </w:rPr>
        <w:t>-</w:t>
      </w:r>
      <w:r w:rsidR="008C44F3" w:rsidRPr="0005505C">
        <w:rPr>
          <w:rFonts w:ascii="GHEA Grapalat" w:hAnsi="GHEA Grapalat"/>
          <w:b/>
          <w:lang w:val="hy-AM"/>
        </w:rPr>
        <w:t>ԳՀԱՇՁԲ–22/</w:t>
      </w:r>
      <w:r w:rsidR="00931CDB" w:rsidRPr="00931CDB">
        <w:rPr>
          <w:rFonts w:ascii="GHEA Grapalat" w:hAnsi="GHEA Grapalat"/>
          <w:b/>
          <w:sz w:val="18"/>
          <w:szCs w:val="18"/>
          <w:lang w:val="hy-AM"/>
        </w:rPr>
        <w:t>48</w:t>
      </w:r>
      <w:r w:rsidR="00931CDB" w:rsidRPr="00F70248">
        <w:rPr>
          <w:rFonts w:ascii="GHEA Grapalat" w:hAnsi="GHEA Grapalat"/>
          <w:b/>
          <w:lang w:val="af-ZA"/>
        </w:rPr>
        <w:t>»</w:t>
      </w:r>
      <w:r w:rsidR="008C44F3">
        <w:rPr>
          <w:rFonts w:ascii="GHEA Grapalat" w:hAnsi="GHEA Grapalat"/>
          <w:lang w:val="hy-AM"/>
        </w:rPr>
        <w:t xml:space="preserve"> </w:t>
      </w:r>
      <w:r w:rsidR="008C44F3" w:rsidRPr="007320DA">
        <w:rPr>
          <w:rFonts w:ascii="GHEA Grapalat" w:hAnsi="GHEA Grapalat" w:cs="Sylfaen"/>
          <w:b/>
          <w:lang w:val="hy-AM"/>
        </w:rPr>
        <w:t>ծածկագրով</w:t>
      </w:r>
    </w:p>
    <w:p w14:paraId="557DF87C" w14:textId="2B7C8326" w:rsidR="007862B1" w:rsidRDefault="008C44F3" w:rsidP="008C44F3">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7862B1" w:rsidRPr="005E1F72">
        <w:rPr>
          <w:rFonts w:ascii="GHEA Grapalat" w:hAnsi="GHEA Grapalat" w:cs="Sylfaen"/>
          <w:b/>
          <w:lang w:val="hy-AM"/>
        </w:rPr>
        <w:t>հրավերի</w:t>
      </w:r>
    </w:p>
    <w:p w14:paraId="5CB2925A" w14:textId="77777777" w:rsidR="007862B1" w:rsidRDefault="007862B1" w:rsidP="007862B1">
      <w:pPr>
        <w:pStyle w:val="BodyTextIndent3"/>
        <w:spacing w:line="240" w:lineRule="auto"/>
        <w:jc w:val="right"/>
        <w:rPr>
          <w:rFonts w:ascii="GHEA Grapalat" w:hAnsi="GHEA Grapalat" w:cs="Sylfaen"/>
          <w:b/>
          <w:lang w:val="hy-AM"/>
        </w:rPr>
      </w:pPr>
    </w:p>
    <w:p w14:paraId="49A55BD0" w14:textId="77777777" w:rsidR="007862B1" w:rsidRDefault="007862B1" w:rsidP="007862B1">
      <w:pPr>
        <w:jc w:val="center"/>
        <w:rPr>
          <w:rFonts w:ascii="GHEA Grapalat" w:hAnsi="GHEA Grapalat" w:cs="GHEA Grapalat"/>
          <w:b/>
          <w:sz w:val="20"/>
          <w:szCs w:val="20"/>
          <w:lang w:val="hy-AM"/>
        </w:rPr>
      </w:pPr>
      <w:r w:rsidRPr="004B2068">
        <w:rPr>
          <w:rFonts w:ascii="GHEA Grapalat" w:hAnsi="GHEA Grapalat" w:cs="GHEA Grapalat"/>
          <w:b/>
          <w:sz w:val="18"/>
          <w:szCs w:val="18"/>
          <w:lang w:val="hy-AM"/>
        </w:rPr>
        <w:t xml:space="preserve">       </w:t>
      </w:r>
      <w:r w:rsidRPr="00260569">
        <w:rPr>
          <w:rFonts w:ascii="GHEA Grapalat" w:hAnsi="GHEA Grapalat" w:cs="GHEA Grapalat"/>
          <w:b/>
          <w:sz w:val="20"/>
          <w:szCs w:val="20"/>
          <w:lang w:val="hy-AM"/>
        </w:rPr>
        <w:t xml:space="preserve">ՏՈւԺԱՆՔԻ ՄԱՍԻՆ ՀԱՄԱՁԱՅՆԱԳԻՐ </w:t>
      </w:r>
    </w:p>
    <w:p w14:paraId="67C02196" w14:textId="77777777" w:rsidR="00631658" w:rsidRPr="00260569" w:rsidRDefault="00631658" w:rsidP="007862B1">
      <w:pPr>
        <w:jc w:val="center"/>
        <w:rPr>
          <w:rFonts w:ascii="GHEA Grapalat" w:hAnsi="GHEA Grapalat" w:cs="GHEA Grapalat"/>
          <w:b/>
          <w:sz w:val="20"/>
          <w:szCs w:val="20"/>
          <w:lang w:val="hy-AM"/>
        </w:rPr>
      </w:pPr>
      <w:r w:rsidRPr="004B2068">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001C7C1A" w:rsidRPr="004B2068">
        <w:rPr>
          <w:rFonts w:ascii="GHEA Grapalat" w:hAnsi="GHEA Grapalat" w:cs="GHEA Grapalat"/>
          <w:b/>
          <w:sz w:val="18"/>
          <w:szCs w:val="18"/>
          <w:lang w:val="hy-AM"/>
        </w:rPr>
        <w:t xml:space="preserve">որակավորման </w:t>
      </w:r>
      <w:r w:rsidRPr="005E1F72">
        <w:rPr>
          <w:rFonts w:ascii="GHEA Grapalat" w:hAnsi="GHEA Grapalat" w:cs="GHEA Grapalat"/>
          <w:b/>
          <w:sz w:val="18"/>
          <w:szCs w:val="18"/>
          <w:lang w:val="hy-AM"/>
        </w:rPr>
        <w:t>ապահովում)</w:t>
      </w:r>
    </w:p>
    <w:p w14:paraId="50D56E54" w14:textId="77777777" w:rsidR="007862B1" w:rsidRPr="00260569" w:rsidRDefault="007862B1" w:rsidP="007862B1">
      <w:pPr>
        <w:rPr>
          <w:rFonts w:ascii="GHEA Grapalat" w:hAnsi="GHEA Grapalat" w:cs="GHEA Grapalat"/>
          <w:b/>
          <w:sz w:val="20"/>
          <w:szCs w:val="20"/>
          <w:lang w:val="hy-AM"/>
        </w:rPr>
      </w:pPr>
      <w:r w:rsidRPr="00260569">
        <w:rPr>
          <w:rFonts w:ascii="GHEA Grapalat" w:hAnsi="GHEA Grapalat" w:cs="GHEA Grapalat"/>
          <w:color w:val="FF0000"/>
          <w:sz w:val="20"/>
          <w:szCs w:val="20"/>
          <w:shd w:val="clear" w:color="auto" w:fill="92CDDC"/>
          <w:lang w:val="hy-AM"/>
        </w:rPr>
        <w:t xml:space="preserve">                                                    </w:t>
      </w:r>
      <w:r w:rsidRPr="004B2068">
        <w:rPr>
          <w:rFonts w:ascii="GHEA Grapalat" w:hAnsi="GHEA Grapalat" w:cs="GHEA Grapalat"/>
          <w:color w:val="FF0000"/>
          <w:sz w:val="20"/>
          <w:szCs w:val="20"/>
          <w:shd w:val="clear" w:color="auto" w:fill="92CDDC"/>
          <w:lang w:val="hy-AM"/>
        </w:rPr>
        <w:t xml:space="preserve">          </w:t>
      </w:r>
    </w:p>
    <w:p w14:paraId="26F66981" w14:textId="77777777" w:rsidR="007862B1" w:rsidRPr="00260569" w:rsidRDefault="007862B1" w:rsidP="007862B1">
      <w:pPr>
        <w:rPr>
          <w:rFonts w:ascii="GHEA Grapalat" w:hAnsi="GHEA Grapalat" w:cs="GHEA Grapalat"/>
          <w:sz w:val="20"/>
          <w:szCs w:val="20"/>
          <w:lang w:val="hy-AM"/>
        </w:rPr>
      </w:pPr>
      <w:r w:rsidRPr="00260569">
        <w:rPr>
          <w:rFonts w:ascii="GHEA Grapalat" w:hAnsi="GHEA Grapalat" w:cs="GHEA Grapalat"/>
          <w:sz w:val="20"/>
          <w:szCs w:val="20"/>
          <w:lang w:val="hy-AM"/>
        </w:rPr>
        <w:t xml:space="preserve">     ք. Երևան</w:t>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r>
      <w:r w:rsidRPr="00260569">
        <w:rPr>
          <w:rFonts w:ascii="GHEA Grapalat" w:hAnsi="GHEA Grapalat" w:cs="GHEA Grapalat"/>
          <w:sz w:val="20"/>
          <w:szCs w:val="20"/>
          <w:lang w:val="hy-AM"/>
        </w:rPr>
        <w:tab/>
        <w:t xml:space="preserve">            </w:t>
      </w:r>
      <w:r w:rsidRPr="00260569">
        <w:rPr>
          <w:rFonts w:ascii="GHEA Grapalat" w:hAnsi="GHEA Grapalat"/>
          <w:sz w:val="20"/>
          <w:szCs w:val="20"/>
          <w:lang w:val="hy-AM"/>
        </w:rPr>
        <w:t>«</w:t>
      </w:r>
      <w:r w:rsidRPr="00260569">
        <w:rPr>
          <w:rFonts w:ascii="GHEA Grapalat" w:hAnsi="GHEA Grapalat" w:cs="GHEA Grapalat"/>
          <w:sz w:val="20"/>
          <w:szCs w:val="20"/>
          <w:u w:val="single"/>
          <w:lang w:val="hy-AM"/>
        </w:rPr>
        <w:t xml:space="preserve">         </w:t>
      </w:r>
      <w:r w:rsidRPr="00260569">
        <w:rPr>
          <w:rFonts w:ascii="GHEA Grapalat" w:hAnsi="GHEA Grapalat"/>
          <w:sz w:val="20"/>
          <w:szCs w:val="20"/>
          <w:lang w:val="hy-AM"/>
        </w:rPr>
        <w:t>»</w:t>
      </w:r>
      <w:r w:rsidRPr="00260569">
        <w:rPr>
          <w:rFonts w:ascii="GHEA Grapalat" w:hAnsi="GHEA Grapalat" w:cs="GHEA Grapalat"/>
          <w:sz w:val="20"/>
          <w:szCs w:val="20"/>
          <w:u w:val="single"/>
          <w:lang w:val="hy-AM"/>
        </w:rPr>
        <w:t xml:space="preserve"> </w:t>
      </w:r>
      <w:r w:rsidRPr="00260569">
        <w:rPr>
          <w:rFonts w:ascii="GHEA Grapalat" w:hAnsi="GHEA Grapalat" w:cs="GHEA Grapalat"/>
          <w:sz w:val="20"/>
          <w:szCs w:val="20"/>
          <w:u w:val="single"/>
          <w:lang w:val="hy-AM"/>
        </w:rPr>
        <w:tab/>
      </w:r>
      <w:r w:rsidRPr="00260569">
        <w:rPr>
          <w:rFonts w:ascii="GHEA Grapalat" w:hAnsi="GHEA Grapalat" w:cs="GHEA Grapalat"/>
          <w:sz w:val="20"/>
          <w:szCs w:val="20"/>
          <w:u w:val="single"/>
          <w:lang w:val="hy-AM"/>
        </w:rPr>
        <w:tab/>
      </w:r>
      <w:r w:rsidRPr="00260569">
        <w:rPr>
          <w:rFonts w:ascii="GHEA Grapalat" w:hAnsi="GHEA Grapalat" w:cs="GHEA Grapalat"/>
          <w:sz w:val="20"/>
          <w:szCs w:val="20"/>
          <w:u w:val="single"/>
          <w:lang w:val="hy-AM"/>
        </w:rPr>
        <w:tab/>
      </w:r>
      <w:r w:rsidRPr="00260569">
        <w:rPr>
          <w:rFonts w:ascii="GHEA Grapalat" w:hAnsi="GHEA Grapalat" w:cs="GHEA Grapalat"/>
          <w:sz w:val="20"/>
          <w:szCs w:val="20"/>
          <w:lang w:val="hy-AM"/>
        </w:rPr>
        <w:t xml:space="preserve"> 20   թ.**</w:t>
      </w:r>
    </w:p>
    <w:p w14:paraId="563A3D4C" w14:textId="77777777" w:rsidR="007862B1" w:rsidRPr="007862B1" w:rsidRDefault="007862B1" w:rsidP="007862B1">
      <w:pPr>
        <w:rPr>
          <w:rFonts w:ascii="GHEA Grapalat" w:hAnsi="GHEA Grapalat" w:cs="GHEA Grapalat"/>
          <w:sz w:val="20"/>
          <w:szCs w:val="20"/>
          <w:lang w:val="hy-AM"/>
        </w:rPr>
      </w:pPr>
    </w:p>
    <w:p w14:paraId="134E78BC" w14:textId="77777777" w:rsidR="007862B1" w:rsidRPr="00466B13" w:rsidRDefault="007862B1" w:rsidP="007862B1">
      <w:pPr>
        <w:jc w:val="both"/>
        <w:rPr>
          <w:rFonts w:ascii="GHEA Grapalat" w:hAnsi="GHEA Grapalat" w:cs="GHEA Grapalat"/>
          <w:sz w:val="20"/>
          <w:szCs w:val="20"/>
          <w:u w:val="single"/>
          <w:vertAlign w:val="subscript"/>
          <w:lang w:val="hy-AM"/>
        </w:rPr>
      </w:pPr>
      <w:r w:rsidRPr="00466B13">
        <w:rPr>
          <w:rFonts w:ascii="GHEA Grapalat" w:hAnsi="GHEA Grapalat" w:cs="GHEA Grapalat"/>
          <w:sz w:val="20"/>
          <w:szCs w:val="20"/>
          <w:u w:val="single"/>
          <w:vertAlign w:val="subscript"/>
          <w:lang w:val="hy-AM"/>
        </w:rPr>
        <w:tab/>
      </w:r>
      <w:r w:rsidRPr="00466B13">
        <w:rPr>
          <w:rFonts w:ascii="GHEA Grapalat" w:hAnsi="GHEA Grapalat" w:cs="GHEA Grapalat"/>
          <w:sz w:val="20"/>
          <w:szCs w:val="20"/>
          <w:u w:val="single"/>
          <w:vertAlign w:val="subscript"/>
          <w:lang w:val="hy-AM"/>
        </w:rPr>
        <w:tab/>
      </w:r>
      <w:r w:rsidRPr="00466B13">
        <w:rPr>
          <w:rFonts w:ascii="GHEA Grapalat" w:hAnsi="GHEA Grapalat" w:cs="GHEA Grapalat"/>
          <w:sz w:val="20"/>
          <w:szCs w:val="20"/>
          <w:u w:val="single"/>
          <w:vertAlign w:val="subscript"/>
          <w:lang w:val="hy-AM"/>
        </w:rPr>
        <w:tab/>
      </w:r>
      <w:r w:rsidRPr="00466B13">
        <w:rPr>
          <w:rFonts w:ascii="GHEA Grapalat" w:hAnsi="GHEA Grapalat" w:cs="GHEA Grapalat"/>
          <w:sz w:val="20"/>
          <w:szCs w:val="20"/>
          <w:vertAlign w:val="subscript"/>
          <w:lang w:val="hy-AM"/>
        </w:rPr>
        <w:t xml:space="preserve">, </w:t>
      </w:r>
      <w:r w:rsidRPr="00466B13">
        <w:rPr>
          <w:rFonts w:ascii="GHEA Grapalat" w:hAnsi="GHEA Grapalat" w:cs="GHEA Grapalat"/>
          <w:sz w:val="20"/>
          <w:szCs w:val="20"/>
          <w:lang w:val="hy-AM"/>
        </w:rPr>
        <w:t xml:space="preserve">ի դեմս Ընկերության տնօրեն </w:t>
      </w:r>
      <w:r w:rsidRPr="00466B13">
        <w:rPr>
          <w:rFonts w:ascii="GHEA Grapalat" w:hAnsi="GHEA Grapalat" w:cs="GHEA Grapalat"/>
          <w:sz w:val="20"/>
          <w:szCs w:val="20"/>
          <w:u w:val="single"/>
          <w:lang w:val="hy-AM"/>
        </w:rPr>
        <w:tab/>
      </w:r>
      <w:r w:rsidRPr="00466B13">
        <w:rPr>
          <w:rFonts w:ascii="GHEA Grapalat" w:hAnsi="GHEA Grapalat" w:cs="GHEA Grapalat"/>
          <w:sz w:val="20"/>
          <w:szCs w:val="20"/>
          <w:u w:val="single"/>
          <w:lang w:val="hy-AM"/>
        </w:rPr>
        <w:tab/>
      </w:r>
      <w:r w:rsidRPr="00466B13">
        <w:rPr>
          <w:rFonts w:ascii="GHEA Grapalat" w:hAnsi="GHEA Grapalat" w:cs="GHEA Grapalat"/>
          <w:sz w:val="20"/>
          <w:szCs w:val="20"/>
          <w:u w:val="single"/>
          <w:lang w:val="hy-AM"/>
        </w:rPr>
        <w:tab/>
      </w:r>
      <w:r w:rsidRPr="00466B13">
        <w:rPr>
          <w:rFonts w:ascii="GHEA Grapalat" w:hAnsi="GHEA Grapalat" w:cs="GHEA Grapalat"/>
          <w:sz w:val="20"/>
          <w:szCs w:val="20"/>
          <w:u w:val="single"/>
          <w:lang w:val="hy-AM"/>
        </w:rPr>
        <w:tab/>
      </w:r>
      <w:r w:rsidRPr="00466B13">
        <w:rPr>
          <w:rFonts w:ascii="GHEA Grapalat" w:hAnsi="GHEA Grapalat" w:cs="GHEA Grapalat"/>
          <w:sz w:val="20"/>
          <w:szCs w:val="20"/>
          <w:u w:val="single"/>
          <w:lang w:val="hy-AM"/>
        </w:rPr>
        <w:tab/>
      </w:r>
      <w:r w:rsidRPr="00466B13">
        <w:rPr>
          <w:rFonts w:ascii="GHEA Grapalat" w:hAnsi="GHEA Grapalat" w:cs="GHEA Grapalat"/>
          <w:sz w:val="20"/>
          <w:szCs w:val="20"/>
          <w:u w:val="single"/>
          <w:lang w:val="hy-AM"/>
        </w:rPr>
        <w:tab/>
      </w:r>
      <w:r w:rsidRPr="00466B13">
        <w:rPr>
          <w:rFonts w:ascii="GHEA Grapalat" w:hAnsi="GHEA Grapalat" w:cs="GHEA Grapalat"/>
          <w:sz w:val="20"/>
          <w:szCs w:val="20"/>
          <w:u w:val="single"/>
          <w:lang w:val="hy-AM"/>
        </w:rPr>
        <w:tab/>
      </w:r>
    </w:p>
    <w:p w14:paraId="447A7BE5" w14:textId="77777777" w:rsidR="007862B1" w:rsidRPr="00466B13" w:rsidRDefault="007862B1" w:rsidP="007862B1">
      <w:pPr>
        <w:jc w:val="both"/>
        <w:rPr>
          <w:rFonts w:ascii="GHEA Grapalat" w:hAnsi="GHEA Grapalat" w:cs="GHEA Grapalat"/>
          <w:sz w:val="20"/>
          <w:szCs w:val="20"/>
          <w:lang w:val="hy-AM"/>
        </w:rPr>
      </w:pPr>
      <w:r w:rsidRPr="00466B13">
        <w:rPr>
          <w:rFonts w:ascii="GHEA Grapalat" w:hAnsi="GHEA Grapalat"/>
          <w:sz w:val="20"/>
          <w:szCs w:val="20"/>
          <w:vertAlign w:val="superscript"/>
          <w:lang w:val="hy-AM"/>
        </w:rPr>
        <w:t xml:space="preserve">       Ընկերության անվանումը</w:t>
      </w:r>
      <w:r w:rsidRPr="00466B13">
        <w:rPr>
          <w:rFonts w:ascii="GHEA Grapalat" w:hAnsi="GHEA Grapalat" w:cs="GHEA Grapalat"/>
          <w:sz w:val="20"/>
          <w:szCs w:val="20"/>
          <w:vertAlign w:val="subscript"/>
          <w:lang w:val="hy-AM"/>
        </w:rPr>
        <w:tab/>
      </w:r>
      <w:r w:rsidRPr="00466B13">
        <w:rPr>
          <w:rFonts w:ascii="GHEA Grapalat" w:hAnsi="GHEA Grapalat" w:cs="GHEA Grapalat"/>
          <w:sz w:val="20"/>
          <w:szCs w:val="20"/>
          <w:vertAlign w:val="subscript"/>
          <w:lang w:val="hy-AM"/>
        </w:rPr>
        <w:tab/>
      </w:r>
      <w:r w:rsidRPr="00466B13">
        <w:rPr>
          <w:rFonts w:ascii="GHEA Grapalat" w:hAnsi="GHEA Grapalat" w:cs="GHEA Grapalat"/>
          <w:sz w:val="20"/>
          <w:szCs w:val="20"/>
          <w:vertAlign w:val="subscript"/>
          <w:lang w:val="hy-AM"/>
        </w:rPr>
        <w:tab/>
      </w:r>
      <w:r w:rsidRPr="00466B13">
        <w:rPr>
          <w:rFonts w:ascii="GHEA Grapalat" w:hAnsi="GHEA Grapalat" w:cs="GHEA Grapalat"/>
          <w:sz w:val="20"/>
          <w:szCs w:val="20"/>
          <w:vertAlign w:val="subscript"/>
          <w:lang w:val="hy-AM"/>
        </w:rPr>
        <w:tab/>
      </w:r>
      <w:r w:rsidRPr="00466B13">
        <w:rPr>
          <w:rFonts w:ascii="GHEA Grapalat" w:hAnsi="GHEA Grapalat" w:cs="GHEA Grapalat"/>
          <w:sz w:val="20"/>
          <w:szCs w:val="20"/>
          <w:vertAlign w:val="subscript"/>
          <w:lang w:val="hy-AM"/>
        </w:rPr>
        <w:tab/>
        <w:t xml:space="preserve">    </w:t>
      </w:r>
      <w:r w:rsidRPr="00466B13">
        <w:rPr>
          <w:rFonts w:ascii="GHEA Grapalat" w:hAnsi="GHEA Grapalat"/>
          <w:sz w:val="20"/>
          <w:szCs w:val="20"/>
          <w:vertAlign w:val="superscript"/>
          <w:lang w:val="hy-AM"/>
        </w:rPr>
        <w:t>Ընկերության տնօրենի անուն ազգանունը, անձնագրային տվյալները</w:t>
      </w:r>
      <w:r w:rsidRPr="00466B13">
        <w:rPr>
          <w:rFonts w:ascii="GHEA Grapalat" w:hAnsi="GHEA Grapalat" w:cs="GHEA Grapalat"/>
          <w:sz w:val="20"/>
          <w:szCs w:val="20"/>
          <w:vertAlign w:val="subscript"/>
          <w:lang w:val="hy-AM"/>
        </w:rPr>
        <w:t xml:space="preserve">, </w:t>
      </w:r>
      <w:r w:rsidRPr="00466B1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EFD17E" w14:textId="77777777" w:rsidR="007862B1" w:rsidRPr="007862B1" w:rsidRDefault="007862B1" w:rsidP="007862B1">
      <w:pPr>
        <w:ind w:firstLine="708"/>
        <w:jc w:val="both"/>
        <w:rPr>
          <w:rFonts w:ascii="GHEA Grapalat" w:hAnsi="GHEA Grapalat" w:cs="GHEA Grapalat"/>
          <w:sz w:val="20"/>
          <w:szCs w:val="20"/>
          <w:lang w:val="hy-AM"/>
        </w:rPr>
      </w:pPr>
    </w:p>
    <w:p w14:paraId="70448552" w14:textId="77777777" w:rsidR="007862B1" w:rsidRPr="00260569" w:rsidRDefault="007862B1" w:rsidP="007862B1">
      <w:pPr>
        <w:numPr>
          <w:ilvl w:val="0"/>
          <w:numId w:val="6"/>
        </w:numPr>
        <w:jc w:val="center"/>
        <w:rPr>
          <w:rFonts w:ascii="GHEA Grapalat" w:hAnsi="GHEA Grapalat" w:cs="GHEA Grapalat"/>
          <w:b/>
          <w:bCs/>
          <w:sz w:val="20"/>
          <w:szCs w:val="20"/>
          <w:lang w:val="pt-BR"/>
        </w:rPr>
      </w:pPr>
      <w:r w:rsidRPr="00260569">
        <w:rPr>
          <w:rFonts w:ascii="GHEA Grapalat" w:hAnsi="GHEA Grapalat" w:cs="GHEA Grapalat"/>
          <w:b/>
          <w:sz w:val="20"/>
          <w:szCs w:val="20"/>
          <w:lang w:val="hy-AM"/>
        </w:rPr>
        <w:t xml:space="preserve"> Հ</w:t>
      </w:r>
      <w:r w:rsidRPr="00260569">
        <w:rPr>
          <w:rFonts w:ascii="GHEA Grapalat" w:hAnsi="GHEA Grapalat" w:cs="GHEA Grapalat"/>
          <w:b/>
          <w:sz w:val="20"/>
          <w:szCs w:val="20"/>
        </w:rPr>
        <w:t>ամաձայնության առարկան</w:t>
      </w:r>
    </w:p>
    <w:p w14:paraId="0FBB7D9F" w14:textId="77777777" w:rsidR="007862B1" w:rsidRPr="00260569" w:rsidRDefault="007862B1" w:rsidP="007862B1">
      <w:pPr>
        <w:jc w:val="both"/>
        <w:rPr>
          <w:rFonts w:ascii="GHEA Grapalat" w:hAnsi="GHEA Grapalat" w:cs="GHEA Grapalat"/>
          <w:b/>
          <w:bCs/>
          <w:sz w:val="20"/>
          <w:szCs w:val="20"/>
          <w:lang w:val="pt-BR"/>
        </w:rPr>
      </w:pPr>
      <w:r w:rsidRPr="00260569">
        <w:rPr>
          <w:rFonts w:ascii="GHEA Grapalat" w:hAnsi="GHEA Grapalat" w:cs="GHEA Grapalat"/>
          <w:sz w:val="20"/>
          <w:szCs w:val="20"/>
          <w:lang w:val="pt-BR"/>
        </w:rPr>
        <w:tab/>
      </w:r>
      <w:r w:rsidRPr="00260569">
        <w:rPr>
          <w:rFonts w:ascii="GHEA Grapalat" w:hAnsi="GHEA Grapalat" w:cs="GHEA Grapalat"/>
          <w:sz w:val="20"/>
          <w:szCs w:val="20"/>
          <w:lang w:val="pt-BR"/>
        </w:rPr>
        <w:tab/>
        <w:t xml:space="preserve">                               </w:t>
      </w:r>
    </w:p>
    <w:p w14:paraId="26CF06B8" w14:textId="74E8CEA8" w:rsidR="007862B1" w:rsidRPr="00260569" w:rsidRDefault="007862B1" w:rsidP="007862B1">
      <w:pPr>
        <w:numPr>
          <w:ilvl w:val="1"/>
          <w:numId w:val="7"/>
        </w:numPr>
        <w:ind w:left="0"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Ընկերությունը մասնակցում է </w:t>
      </w:r>
      <w:r w:rsidR="0013008B">
        <w:rPr>
          <w:rFonts w:ascii="GHEA Grapalat" w:hAnsi="GHEA Grapalat" w:cs="GHEA Grapalat"/>
          <w:sz w:val="20"/>
          <w:szCs w:val="20"/>
          <w:lang w:val="hy-AM"/>
        </w:rPr>
        <w:t>«</w:t>
      </w:r>
      <w:r w:rsidR="00D10B05">
        <w:rPr>
          <w:rFonts w:ascii="GHEA Grapalat" w:hAnsi="GHEA Grapalat" w:cs="GHEA Grapalat"/>
          <w:b/>
          <w:sz w:val="20"/>
          <w:szCs w:val="20"/>
          <w:lang w:val="hy-AM"/>
        </w:rPr>
        <w:t>Մաքուր Հրազդան</w:t>
      </w:r>
      <w:r w:rsidR="0013008B">
        <w:rPr>
          <w:rFonts w:ascii="GHEA Grapalat" w:hAnsi="GHEA Grapalat" w:cs="GHEA Grapalat"/>
          <w:b/>
          <w:sz w:val="20"/>
          <w:szCs w:val="20"/>
          <w:lang w:val="hy-AM"/>
        </w:rPr>
        <w:t>» ՀՈԱԿ-ի</w:t>
      </w:r>
      <w:r w:rsidRPr="00260569">
        <w:rPr>
          <w:rFonts w:ascii="GHEA Grapalat" w:hAnsi="GHEA Grapalat" w:cs="GHEA Grapalat"/>
          <w:sz w:val="20"/>
          <w:szCs w:val="20"/>
          <w:lang w:val="pt-BR"/>
        </w:rPr>
        <w:t xml:space="preserve">  (այսուհետ` Պատվիրատու) կողմից </w:t>
      </w:r>
    </w:p>
    <w:p w14:paraId="3EB34CF8" w14:textId="682C7E3F" w:rsidR="007862B1" w:rsidRPr="00BF1ECB" w:rsidRDefault="007862B1" w:rsidP="00BF1ECB">
      <w:pPr>
        <w:pStyle w:val="BodyTextIndent3"/>
        <w:spacing w:line="240" w:lineRule="auto"/>
        <w:rPr>
          <w:rFonts w:ascii="GHEA Grapalat" w:hAnsi="GHEA Grapalat" w:cs="Arial"/>
          <w:b/>
          <w:lang w:val="hy-AM"/>
        </w:rPr>
      </w:pPr>
      <w:r w:rsidRPr="00260569">
        <w:rPr>
          <w:rFonts w:ascii="GHEA Grapalat" w:hAnsi="GHEA Grapalat" w:cs="GHEA Grapalat"/>
          <w:lang w:val="pt-BR"/>
        </w:rPr>
        <w:t>կազմակերպված</w:t>
      </w:r>
      <w:r w:rsidR="00274D53">
        <w:rPr>
          <w:rFonts w:ascii="GHEA Grapalat" w:hAnsi="GHEA Grapalat" w:cs="GHEA Grapalat"/>
          <w:lang w:val="hy-AM"/>
        </w:rPr>
        <w:t xml:space="preserve"> </w:t>
      </w:r>
      <w:r w:rsidR="00BF1ECB" w:rsidRPr="00F70248">
        <w:rPr>
          <w:rFonts w:ascii="GHEA Grapalat" w:hAnsi="GHEA Grapalat"/>
          <w:b/>
          <w:lang w:val="af-ZA"/>
        </w:rPr>
        <w:t>«</w:t>
      </w:r>
      <w:r w:rsidR="00BF1ECB" w:rsidRPr="00F70248">
        <w:rPr>
          <w:rFonts w:ascii="GHEA Grapalat" w:hAnsi="GHEA Grapalat"/>
          <w:b/>
          <w:lang w:val="hy-AM"/>
        </w:rPr>
        <w:t>ԿՄՀՔ-</w:t>
      </w:r>
      <w:r w:rsidR="00BF1ECB" w:rsidRPr="000F2753">
        <w:rPr>
          <w:rFonts w:ascii="GHEA Grapalat" w:hAnsi="GHEA Grapalat"/>
          <w:b/>
          <w:lang w:val="hy-AM"/>
        </w:rPr>
        <w:t xml:space="preserve"> </w:t>
      </w:r>
      <w:r w:rsidR="00BF1ECB" w:rsidRPr="0005505C">
        <w:rPr>
          <w:rFonts w:ascii="GHEA Grapalat" w:hAnsi="GHEA Grapalat"/>
          <w:b/>
          <w:lang w:val="hy-AM"/>
        </w:rPr>
        <w:t>ԳՀԱՇՁԲ–22/</w:t>
      </w:r>
      <w:r w:rsidR="00931CDB" w:rsidRPr="00931CDB">
        <w:rPr>
          <w:rFonts w:ascii="GHEA Grapalat" w:hAnsi="GHEA Grapalat"/>
          <w:b/>
          <w:sz w:val="18"/>
          <w:szCs w:val="18"/>
          <w:lang w:val="hy-AM"/>
        </w:rPr>
        <w:t>48</w:t>
      </w:r>
      <w:r w:rsidR="00931CDB" w:rsidRPr="00F70248">
        <w:rPr>
          <w:rFonts w:ascii="GHEA Grapalat" w:hAnsi="GHEA Grapalat"/>
          <w:b/>
          <w:lang w:val="af-ZA"/>
        </w:rPr>
        <w:t>»</w:t>
      </w:r>
      <w:r w:rsidR="00807ED8">
        <w:rPr>
          <w:rFonts w:ascii="GHEA Grapalat" w:hAnsi="GHEA Grapalat"/>
          <w:b/>
          <w:lang w:val="hy-AM"/>
        </w:rPr>
        <w:t xml:space="preserve"> </w:t>
      </w:r>
      <w:r w:rsidRPr="00260569">
        <w:rPr>
          <w:rFonts w:ascii="GHEA Grapalat" w:hAnsi="GHEA Grapalat" w:cs="GHEA Grapalat"/>
          <w:lang w:val="pt-BR"/>
        </w:rPr>
        <w:t>ծածկագրով գնման ընթացակարգին:</w:t>
      </w:r>
    </w:p>
    <w:p w14:paraId="348E3E12" w14:textId="77777777" w:rsidR="007862B1" w:rsidRPr="00260569" w:rsidRDefault="006E35C3" w:rsidP="006E35C3">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1.</w:t>
      </w:r>
      <w:r w:rsidR="000149F3">
        <w:rPr>
          <w:rFonts w:ascii="GHEA Grapalat" w:hAnsi="GHEA Grapalat" w:cs="GHEA Grapalat"/>
          <w:sz w:val="20"/>
          <w:szCs w:val="20"/>
          <w:lang w:val="pt-BR"/>
        </w:rPr>
        <w:t>2</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Որպես գնման ընթացակարգի արդյունքում </w:t>
      </w:r>
      <w:r>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260569">
        <w:rPr>
          <w:rFonts w:ascii="GHEA Grapalat" w:hAnsi="GHEA Grapalat" w:cs="GHEA Grapalat"/>
          <w:sz w:val="20"/>
          <w:szCs w:val="20"/>
          <w:lang w:val="pt-BR"/>
        </w:rPr>
        <w:t xml:space="preserve">կատարման </w:t>
      </w:r>
      <w:r>
        <w:rPr>
          <w:rFonts w:ascii="GHEA Grapalat" w:hAnsi="GHEA Grapalat" w:cs="GHEA Grapalat"/>
          <w:sz w:val="20"/>
          <w:szCs w:val="20"/>
          <w:lang w:val="pt-BR"/>
        </w:rPr>
        <w:t xml:space="preserve">համար անհրաժեշտ որակավորման </w:t>
      </w:r>
      <w:r w:rsidR="007862B1" w:rsidRPr="00260569">
        <w:rPr>
          <w:rFonts w:ascii="GHEA Grapalat" w:hAnsi="GHEA Grapalat" w:cs="GHEA Grapalat"/>
          <w:sz w:val="20"/>
          <w:szCs w:val="20"/>
          <w:lang w:val="pt-BR"/>
        </w:rPr>
        <w:t>ապահովում, Ընկերությունը</w:t>
      </w:r>
      <w:r>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4FEFFB4D" w14:textId="77777777" w:rsidR="007862B1" w:rsidRPr="00260569" w:rsidRDefault="000149F3" w:rsidP="000149F3">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7862B1" w:rsidRPr="00260569">
        <w:rPr>
          <w:rFonts w:ascii="GHEA Grapalat" w:hAnsi="GHEA Grapalat" w:cs="GHEA Grapalat"/>
          <w:color w:val="000000"/>
          <w:sz w:val="20"/>
          <w:szCs w:val="20"/>
          <w:lang w:val="pt-BR"/>
        </w:rPr>
        <w:t>Ընկերությունը</w:t>
      </w:r>
      <w:r w:rsidR="007862B1" w:rsidRPr="00260569">
        <w:rPr>
          <w:rFonts w:ascii="GHEA Grapalat" w:hAnsi="GHEA Grapalat" w:cs="GHEA Grapalat"/>
          <w:color w:val="000000"/>
          <w:sz w:val="20"/>
          <w:szCs w:val="20"/>
          <w:lang w:val="hy-AM"/>
        </w:rPr>
        <w:t xml:space="preserve"> սույն </w:t>
      </w:r>
      <w:r w:rsidR="007862B1" w:rsidRPr="00260569">
        <w:rPr>
          <w:rFonts w:ascii="GHEA Grapalat" w:hAnsi="GHEA Grapalat" w:cs="GHEA Grapalat"/>
          <w:color w:val="000000"/>
          <w:sz w:val="20"/>
          <w:szCs w:val="20"/>
          <w:lang w:val="pt-BR"/>
        </w:rPr>
        <w:t>տուժանքի համաձայնագ</w:t>
      </w:r>
      <w:r w:rsidR="007862B1" w:rsidRPr="00260569">
        <w:rPr>
          <w:rFonts w:ascii="GHEA Grapalat" w:hAnsi="GHEA Grapalat" w:cs="GHEA Grapalat"/>
          <w:color w:val="000000"/>
          <w:sz w:val="20"/>
          <w:szCs w:val="20"/>
          <w:lang w:val="hy-AM"/>
        </w:rPr>
        <w:t>ր</w:t>
      </w:r>
      <w:r w:rsidR="007862B1" w:rsidRPr="00260569">
        <w:rPr>
          <w:rFonts w:ascii="GHEA Grapalat" w:hAnsi="GHEA Grapalat" w:cs="GHEA Grapalat"/>
          <w:color w:val="000000"/>
          <w:sz w:val="20"/>
          <w:szCs w:val="20"/>
          <w:lang w:val="pt-BR"/>
        </w:rPr>
        <w:t>ի</w:t>
      </w:r>
      <w:r w:rsidR="007862B1" w:rsidRPr="00260569">
        <w:rPr>
          <w:rFonts w:ascii="GHEA Grapalat" w:hAnsi="GHEA Grapalat" w:cs="GHEA Grapalat"/>
          <w:color w:val="000000"/>
          <w:sz w:val="20"/>
          <w:szCs w:val="20"/>
          <w:lang w:val="hy-AM"/>
        </w:rPr>
        <w:t xml:space="preserve">ն կից ներկայացվող վճարման պահանջագրի </w:t>
      </w:r>
      <w:r w:rsidR="006E35C3" w:rsidRPr="004B2068">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այսուհետ` Պահանջագիր</w:t>
      </w:r>
      <w:r w:rsidR="006E35C3" w:rsidRPr="004B2068">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ստորագրմամբ անհետկանչելիորեն  համաձայնվում է, որ</w:t>
      </w:r>
      <w:r w:rsidR="006E35C3" w:rsidRPr="004B2068">
        <w:rPr>
          <w:rFonts w:ascii="GHEA Grapalat" w:hAnsi="GHEA Grapalat" w:cs="GHEA Grapalat"/>
          <w:color w:val="000000"/>
          <w:sz w:val="20"/>
          <w:szCs w:val="20"/>
          <w:lang w:val="hy-AM"/>
        </w:rPr>
        <w:t>՝</w:t>
      </w:r>
      <w:r w:rsidR="007862B1" w:rsidRPr="00260569">
        <w:rPr>
          <w:rFonts w:ascii="GHEA Grapalat" w:hAnsi="GHEA Grapalat" w:cs="GHEA Grapalat"/>
          <w:color w:val="000000"/>
          <w:sz w:val="20"/>
          <w:szCs w:val="20"/>
          <w:lang w:val="hy-AM"/>
        </w:rPr>
        <w:t xml:space="preserve"> </w:t>
      </w:r>
    </w:p>
    <w:p w14:paraId="44888CBE"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8C31B6"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60569">
        <w:rPr>
          <w:rFonts w:ascii="GHEA Grapalat" w:hAnsi="GHEA Grapalat" w:cs="GHEA Grapalat"/>
          <w:color w:val="000000"/>
          <w:sz w:val="20"/>
          <w:szCs w:val="20"/>
          <w:lang w:val="pt-BR"/>
        </w:rPr>
        <w:t>Ընկերության</w:t>
      </w:r>
      <w:r w:rsidRPr="00260569">
        <w:rPr>
          <w:rFonts w:ascii="GHEA Grapalat" w:hAnsi="GHEA Grapalat" w:cs="GHEA Grapalat"/>
          <w:color w:val="000000"/>
          <w:sz w:val="20"/>
          <w:szCs w:val="20"/>
          <w:lang w:val="hy-AM"/>
        </w:rPr>
        <w:t xml:space="preserve"> հաշվից  գանձելու համար՝ առանց լրացուցիչ ակցեպտավորման: </w:t>
      </w:r>
    </w:p>
    <w:p w14:paraId="2E5BE10B" w14:textId="77777777" w:rsidR="007862B1" w:rsidRPr="00260569" w:rsidRDefault="007862B1" w:rsidP="007862B1">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գ)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5D5393E" w14:textId="77777777" w:rsidR="007862B1" w:rsidRPr="00260569" w:rsidRDefault="007862B1" w:rsidP="007862B1">
      <w:pPr>
        <w:ind w:left="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դ)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3001B59F" w14:textId="77777777" w:rsidR="007862B1" w:rsidRPr="00260569" w:rsidRDefault="007862B1" w:rsidP="007862B1">
      <w:pPr>
        <w:ind w:firstLine="426"/>
        <w:jc w:val="both"/>
        <w:rPr>
          <w:rFonts w:ascii="GHEA Grapalat" w:hAnsi="GHEA Grapalat" w:cs="GHEA Grapalat"/>
          <w:sz w:val="20"/>
          <w:szCs w:val="20"/>
          <w:lang w:val="hy-AM"/>
        </w:rPr>
      </w:pPr>
      <w:r w:rsidRPr="0026056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A17425" w14:textId="77777777" w:rsidR="007862B1" w:rsidRPr="00260569" w:rsidRDefault="000149F3" w:rsidP="000149F3">
      <w:pPr>
        <w:ind w:firstLine="426"/>
        <w:jc w:val="both"/>
        <w:rPr>
          <w:rFonts w:ascii="GHEA Grapalat" w:hAnsi="GHEA Grapalat" w:cs="GHEA Grapalat"/>
          <w:sz w:val="20"/>
          <w:szCs w:val="20"/>
          <w:lang w:val="pt-BR"/>
        </w:rPr>
      </w:pPr>
      <w:r>
        <w:rPr>
          <w:rFonts w:ascii="GHEA Grapalat" w:hAnsi="GHEA Grapalat" w:cs="GHEA Grapalat"/>
          <w:sz w:val="20"/>
          <w:szCs w:val="20"/>
          <w:lang w:val="pt-BR"/>
        </w:rPr>
        <w:t>1.4</w:t>
      </w:r>
      <w:r w:rsidR="007862B1" w:rsidRPr="0026056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260569">
        <w:rPr>
          <w:rFonts w:ascii="GHEA Grapalat" w:hAnsi="GHEA Grapalat" w:cs="GHEA Grapalat"/>
          <w:sz w:val="20"/>
          <w:szCs w:val="20"/>
          <w:lang w:val="pt-BR"/>
        </w:rPr>
        <w:t xml:space="preserve"> Պատվիրատուն սույն տուժանքի համաձայնագիրը և կից </w:t>
      </w:r>
      <w:r w:rsidR="007862B1" w:rsidRPr="00260569">
        <w:rPr>
          <w:rFonts w:ascii="GHEA Grapalat" w:hAnsi="GHEA Grapalat" w:cs="GHEA Grapalat"/>
          <w:sz w:val="20"/>
          <w:szCs w:val="20"/>
          <w:lang w:val="hy-AM"/>
        </w:rPr>
        <w:t xml:space="preserve">Պահանջագիրը բնօրինակներով </w:t>
      </w:r>
      <w:r w:rsidR="007862B1" w:rsidRPr="00260569">
        <w:rPr>
          <w:rFonts w:ascii="GHEA Grapalat" w:hAnsi="GHEA Grapalat" w:cs="GHEA Grapalat"/>
          <w:sz w:val="20"/>
          <w:szCs w:val="20"/>
          <w:lang w:val="pt-BR"/>
        </w:rPr>
        <w:t xml:space="preserve">ներկայացնում է </w:t>
      </w:r>
      <w:r w:rsidR="007862B1" w:rsidRPr="00260569">
        <w:rPr>
          <w:rFonts w:ascii="GHEA Grapalat" w:hAnsi="GHEA Grapalat" w:cs="GHEA Grapalat"/>
          <w:sz w:val="20"/>
          <w:szCs w:val="20"/>
          <w:lang w:val="hy-AM"/>
        </w:rPr>
        <w:t>Վճարող Բանկին</w:t>
      </w:r>
      <w:r w:rsidR="007862B1" w:rsidRPr="00260569">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260569">
        <w:rPr>
          <w:rFonts w:ascii="GHEA Grapalat" w:hAnsi="GHEA Grapalat" w:cs="GHEA Grapalat"/>
          <w:sz w:val="20"/>
          <w:szCs w:val="20"/>
          <w:lang w:val="hy-AM"/>
        </w:rPr>
        <w:t>Պահանջագիրը</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էլեկտրոնային</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թվային</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ստորագրությամբ</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հաստատված</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լինելու</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դեպքում</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դրանք</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Վճարող</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Բանկին</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են</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ներկայացվում</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էլեկտրոնային</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կրիչներով</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ինչպես</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նաև</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դրանցից</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արտատպված</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թղթային</w:t>
      </w:r>
      <w:r w:rsidR="007862B1" w:rsidRPr="00260569">
        <w:rPr>
          <w:rFonts w:ascii="GHEA Grapalat" w:hAnsi="GHEA Grapalat" w:cs="GHEA Grapalat"/>
          <w:sz w:val="20"/>
          <w:szCs w:val="20"/>
          <w:lang w:val="pt-BR"/>
        </w:rPr>
        <w:t xml:space="preserve"> </w:t>
      </w:r>
      <w:r w:rsidR="007862B1" w:rsidRPr="004B2068">
        <w:rPr>
          <w:rFonts w:ascii="GHEA Grapalat" w:hAnsi="GHEA Grapalat" w:cs="GHEA Grapalat"/>
          <w:sz w:val="20"/>
          <w:szCs w:val="20"/>
          <w:lang w:val="hy-AM"/>
        </w:rPr>
        <w:t>տարբերակներով</w:t>
      </w:r>
      <w:r w:rsidR="007862B1" w:rsidRPr="00260569">
        <w:rPr>
          <w:rFonts w:ascii="GHEA Grapalat" w:hAnsi="GHEA Grapalat" w:cs="GHEA Grapalat"/>
          <w:sz w:val="20"/>
          <w:szCs w:val="20"/>
          <w:lang w:val="pt-BR"/>
        </w:rPr>
        <w:t>:</w:t>
      </w:r>
    </w:p>
    <w:p w14:paraId="68F1920B" w14:textId="77777777" w:rsidR="007862B1" w:rsidRPr="00260569" w:rsidRDefault="007862B1" w:rsidP="000149F3">
      <w:pPr>
        <w:numPr>
          <w:ilvl w:val="1"/>
          <w:numId w:val="25"/>
        </w:numPr>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167CB1B3" w14:textId="77777777" w:rsidR="007862B1" w:rsidRPr="00260569" w:rsidRDefault="000149F3" w:rsidP="000149F3">
      <w:pPr>
        <w:ind w:firstLine="426"/>
        <w:jc w:val="both"/>
        <w:rPr>
          <w:rFonts w:ascii="GHEA Grapalat" w:hAnsi="GHEA Grapalat" w:cs="GHEA Grapalat"/>
          <w:sz w:val="20"/>
          <w:szCs w:val="20"/>
          <w:lang w:val="pt-BR"/>
        </w:rPr>
      </w:pPr>
      <w:r w:rsidRPr="004B2068">
        <w:rPr>
          <w:rFonts w:ascii="GHEA Grapalat" w:hAnsi="GHEA Grapalat" w:cs="GHEA Grapalat"/>
          <w:sz w:val="20"/>
          <w:szCs w:val="20"/>
          <w:lang w:val="hy-AM"/>
        </w:rPr>
        <w:t xml:space="preserve">1.6 </w:t>
      </w:r>
      <w:r w:rsidR="007862B1" w:rsidRPr="00260569">
        <w:rPr>
          <w:rFonts w:ascii="GHEA Grapalat" w:hAnsi="GHEA Grapalat" w:cs="GHEA Grapalat"/>
          <w:sz w:val="20"/>
          <w:szCs w:val="20"/>
          <w:lang w:val="hy-AM"/>
        </w:rPr>
        <w:t>Վճարող Բանկի կողմից Պ</w:t>
      </w:r>
      <w:r w:rsidR="007862B1" w:rsidRPr="00260569">
        <w:rPr>
          <w:rFonts w:ascii="GHEA Grapalat" w:hAnsi="GHEA Grapalat" w:cs="GHEA Grapalat"/>
          <w:sz w:val="20"/>
          <w:szCs w:val="20"/>
          <w:lang w:val="pt-BR"/>
        </w:rPr>
        <w:t xml:space="preserve">ահանջագրում նշված գումարի վճարման հետևանքով </w:t>
      </w:r>
      <w:r w:rsidR="007862B1" w:rsidRPr="00260569">
        <w:rPr>
          <w:rFonts w:ascii="GHEA Grapalat" w:hAnsi="GHEA Grapalat" w:cs="GHEA Grapalat"/>
          <w:sz w:val="20"/>
          <w:szCs w:val="20"/>
          <w:lang w:val="hy-AM"/>
        </w:rPr>
        <w:t xml:space="preserve">Ընկերության </w:t>
      </w:r>
      <w:r w:rsidR="007862B1" w:rsidRPr="00260569">
        <w:rPr>
          <w:rFonts w:ascii="GHEA Grapalat" w:hAnsi="GHEA Grapalat" w:cs="GHEA Grapalat"/>
          <w:sz w:val="20"/>
          <w:szCs w:val="20"/>
          <w:lang w:val="pt-BR"/>
        </w:rPr>
        <w:t xml:space="preserve">առաջացած ռիսկերի (Ընկերության կրած վնասների) </w:t>
      </w:r>
      <w:r w:rsidR="007862B1" w:rsidRPr="00260569">
        <w:rPr>
          <w:rFonts w:ascii="GHEA Grapalat" w:hAnsi="GHEA Grapalat" w:cs="GHEA Grapalat"/>
          <w:sz w:val="20"/>
          <w:szCs w:val="20"/>
          <w:lang w:val="hy-AM"/>
        </w:rPr>
        <w:t xml:space="preserve">և բացասական հետևանքների </w:t>
      </w:r>
      <w:r w:rsidR="007862B1" w:rsidRPr="00260569">
        <w:rPr>
          <w:rFonts w:ascii="GHEA Grapalat" w:hAnsi="GHEA Grapalat" w:cs="GHEA Grapalat"/>
          <w:sz w:val="20"/>
          <w:szCs w:val="20"/>
          <w:lang w:val="pt-BR"/>
        </w:rPr>
        <w:t>համար Բանկը</w:t>
      </w:r>
      <w:r w:rsidR="007862B1" w:rsidRPr="00260569">
        <w:rPr>
          <w:rFonts w:ascii="GHEA Grapalat" w:hAnsi="GHEA Grapalat" w:cs="GHEA Grapalat"/>
          <w:sz w:val="20"/>
          <w:szCs w:val="20"/>
          <w:lang w:val="hy-AM"/>
        </w:rPr>
        <w:t xml:space="preserve"> որևէ</w:t>
      </w:r>
      <w:r w:rsidR="007862B1" w:rsidRPr="00260569">
        <w:rPr>
          <w:rFonts w:ascii="GHEA Grapalat" w:hAnsi="GHEA Grapalat" w:cs="GHEA Grapalat"/>
          <w:sz w:val="20"/>
          <w:szCs w:val="20"/>
          <w:lang w:val="pt-BR"/>
        </w:rPr>
        <w:t xml:space="preserve"> պատասխանատվություն չի կրում</w:t>
      </w:r>
      <w:r w:rsidR="007862B1" w:rsidRPr="00260569">
        <w:rPr>
          <w:rFonts w:ascii="GHEA Grapalat" w:hAnsi="GHEA Grapalat" w:cs="GHEA Grapalat"/>
          <w:sz w:val="20"/>
          <w:szCs w:val="20"/>
          <w:lang w:val="hy-AM"/>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B9E39D" w14:textId="77777777" w:rsidR="007862B1" w:rsidRPr="00260569" w:rsidRDefault="000149F3" w:rsidP="000149F3">
      <w:pPr>
        <w:ind w:firstLine="426"/>
        <w:jc w:val="both"/>
        <w:rPr>
          <w:rFonts w:ascii="GHEA Grapalat" w:hAnsi="GHEA Grapalat" w:cs="GHEA Grapalat"/>
          <w:sz w:val="20"/>
          <w:szCs w:val="20"/>
          <w:lang w:val="pt-BR"/>
        </w:rPr>
      </w:pPr>
      <w:r w:rsidRPr="004B2068">
        <w:rPr>
          <w:rFonts w:ascii="GHEA Grapalat" w:hAnsi="GHEA Grapalat" w:cs="GHEA Grapalat"/>
          <w:sz w:val="20"/>
          <w:szCs w:val="20"/>
          <w:lang w:val="pt-BR"/>
        </w:rPr>
        <w:t xml:space="preserve">1.7 </w:t>
      </w:r>
      <w:r w:rsidR="007862B1" w:rsidRPr="00260569">
        <w:rPr>
          <w:rFonts w:ascii="GHEA Grapalat" w:hAnsi="GHEA Grapalat" w:cs="GHEA Grapalat"/>
          <w:sz w:val="20"/>
          <w:szCs w:val="20"/>
          <w:lang w:val="hy-AM"/>
        </w:rPr>
        <w:t>Այն դեպքում</w:t>
      </w:r>
      <w:r w:rsidR="007862B1" w:rsidRPr="00260569">
        <w:rPr>
          <w:rFonts w:ascii="GHEA Grapalat" w:hAnsi="GHEA Grapalat" w:cs="GHEA Grapalat"/>
          <w:sz w:val="20"/>
          <w:szCs w:val="20"/>
          <w:lang w:val="pt-BR"/>
        </w:rPr>
        <w:t>,</w:t>
      </w:r>
      <w:r w:rsidR="007862B1" w:rsidRPr="00260569">
        <w:rPr>
          <w:rFonts w:ascii="GHEA Grapalat" w:hAnsi="GHEA Grapalat" w:cs="GHEA Grapalat"/>
          <w:sz w:val="20"/>
          <w:szCs w:val="20"/>
          <w:lang w:val="hy-AM"/>
        </w:rPr>
        <w:t xml:space="preserve"> երբ Ընկերության հաշվի միջոցները չեն բավարարում</w:t>
      </w:r>
      <w:r w:rsidR="007862B1" w:rsidRPr="00260569">
        <w:rPr>
          <w:rFonts w:ascii="GHEA Grapalat" w:hAnsi="GHEA Grapalat" w:cs="GHEA Grapalat"/>
          <w:sz w:val="20"/>
          <w:szCs w:val="20"/>
        </w:rPr>
        <w:t>՝</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Վճարող</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բանկը</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վճարման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պահանջագիրը</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ստանալուց</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հետո՝</w:t>
      </w:r>
      <w:r w:rsidR="007862B1" w:rsidRPr="00260569">
        <w:rPr>
          <w:rFonts w:ascii="GHEA Grapalat" w:hAnsi="GHEA Grapalat" w:cs="GHEA Grapalat"/>
          <w:sz w:val="20"/>
          <w:szCs w:val="20"/>
          <w:lang w:val="pt-BR"/>
        </w:rPr>
        <w:t xml:space="preserve"> 2 (</w:t>
      </w:r>
      <w:r w:rsidR="007862B1" w:rsidRPr="00260569">
        <w:rPr>
          <w:rFonts w:ascii="GHEA Grapalat" w:hAnsi="GHEA Grapalat" w:cs="GHEA Grapalat"/>
          <w:sz w:val="20"/>
          <w:szCs w:val="20"/>
        </w:rPr>
        <w:t>երկու</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աշխատանքային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օրվա</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ընթացքում</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պետք</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է</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տեղեկացնի</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Պատվիրատուին՝</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գրավոր</w:t>
      </w:r>
      <w:r w:rsidR="007862B1" w:rsidRPr="00260569">
        <w:rPr>
          <w:rFonts w:ascii="GHEA Grapalat" w:hAnsi="GHEA Grapalat" w:cs="GHEA Grapalat"/>
          <w:sz w:val="20"/>
          <w:szCs w:val="20"/>
          <w:lang w:val="pt-BR"/>
        </w:rPr>
        <w:t xml:space="preserve"> </w:t>
      </w:r>
      <w:r w:rsidR="007862B1" w:rsidRPr="00260569">
        <w:rPr>
          <w:rFonts w:ascii="GHEA Grapalat" w:hAnsi="GHEA Grapalat" w:cs="GHEA Grapalat"/>
          <w:sz w:val="20"/>
          <w:szCs w:val="20"/>
        </w:rPr>
        <w:t>ձևով</w:t>
      </w:r>
      <w:r w:rsidR="007862B1" w:rsidRPr="00260569">
        <w:rPr>
          <w:rFonts w:ascii="GHEA Grapalat" w:hAnsi="GHEA Grapalat" w:cs="GHEA Grapalat"/>
          <w:sz w:val="20"/>
          <w:szCs w:val="20"/>
          <w:lang w:val="pt-BR"/>
        </w:rPr>
        <w:t>:</w:t>
      </w:r>
    </w:p>
    <w:p w14:paraId="1E5DD1BC" w14:textId="77777777" w:rsidR="007862B1" w:rsidRPr="00260569" w:rsidRDefault="000149F3" w:rsidP="000149F3">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w:t>
      </w:r>
      <w:r w:rsidR="007862B1" w:rsidRPr="00260569">
        <w:rPr>
          <w:rFonts w:ascii="GHEA Grapalat" w:hAnsi="GHEA Grapalat" w:cs="GHEA Grapalat"/>
          <w:sz w:val="20"/>
          <w:szCs w:val="20"/>
          <w:lang w:val="pt-BR"/>
        </w:rPr>
        <w:t xml:space="preserve">Սույն համաձայնագիրը և կից </w:t>
      </w:r>
      <w:r w:rsidR="007862B1" w:rsidRPr="00260569">
        <w:rPr>
          <w:rFonts w:ascii="GHEA Grapalat" w:hAnsi="GHEA Grapalat" w:cs="GHEA Grapalat"/>
          <w:sz w:val="20"/>
          <w:szCs w:val="20"/>
          <w:lang w:val="hy-AM"/>
        </w:rPr>
        <w:t>Պ</w:t>
      </w:r>
      <w:r w:rsidR="007862B1" w:rsidRPr="0026056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043C8A8" w14:textId="77777777" w:rsidR="007862B1" w:rsidRPr="007862B1" w:rsidRDefault="007862B1" w:rsidP="007862B1">
      <w:pPr>
        <w:jc w:val="both"/>
        <w:rPr>
          <w:rFonts w:ascii="GHEA Grapalat" w:hAnsi="GHEA Grapalat" w:cs="GHEA Grapalat"/>
          <w:sz w:val="20"/>
          <w:szCs w:val="20"/>
          <w:lang w:val="hy-AM"/>
        </w:rPr>
      </w:pPr>
    </w:p>
    <w:p w14:paraId="137580B8" w14:textId="77777777" w:rsidR="007862B1" w:rsidRPr="007862B1" w:rsidRDefault="007862B1" w:rsidP="007862B1">
      <w:pPr>
        <w:numPr>
          <w:ilvl w:val="0"/>
          <w:numId w:val="6"/>
        </w:numPr>
        <w:jc w:val="center"/>
        <w:rPr>
          <w:rFonts w:ascii="GHEA Grapalat" w:hAnsi="GHEA Grapalat" w:cs="GHEA Grapalat"/>
          <w:b/>
          <w:bCs/>
          <w:sz w:val="20"/>
          <w:szCs w:val="20"/>
        </w:rPr>
      </w:pPr>
      <w:r w:rsidRPr="007862B1">
        <w:rPr>
          <w:rFonts w:ascii="GHEA Grapalat" w:hAnsi="GHEA Grapalat" w:cs="GHEA Grapalat"/>
          <w:b/>
          <w:bCs/>
          <w:sz w:val="20"/>
          <w:szCs w:val="20"/>
        </w:rPr>
        <w:t>Այլ պայմաններ</w:t>
      </w:r>
    </w:p>
    <w:p w14:paraId="1DD7C25A"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rPr>
        <w:lastRenderedPageBreak/>
        <w:t>2.1 Սույն համաձայնագիրը</w:t>
      </w:r>
      <w:r w:rsidRPr="007862B1">
        <w:rPr>
          <w:rFonts w:ascii="GHEA Grapalat" w:hAnsi="GHEA Grapalat" w:cs="GHEA Grapalat"/>
          <w:sz w:val="20"/>
          <w:szCs w:val="20"/>
          <w:lang w:val="hy-AM"/>
        </w:rPr>
        <w:t xml:space="preserve"> և Պահանջագիրը անհետկանչելի են,</w:t>
      </w:r>
      <w:r w:rsidRPr="007862B1">
        <w:rPr>
          <w:rFonts w:ascii="GHEA Grapalat" w:hAnsi="GHEA Grapalat" w:cs="GHEA Grapalat"/>
          <w:sz w:val="20"/>
          <w:szCs w:val="20"/>
        </w:rPr>
        <w:t xml:space="preserve"> ուժի մեջ </w:t>
      </w:r>
      <w:r w:rsidRPr="007862B1">
        <w:rPr>
          <w:rFonts w:ascii="GHEA Grapalat" w:hAnsi="GHEA Grapalat" w:cs="GHEA Grapalat"/>
          <w:sz w:val="20"/>
          <w:szCs w:val="20"/>
          <w:lang w:val="hy-AM"/>
        </w:rPr>
        <w:t>են</w:t>
      </w:r>
      <w:r w:rsidRPr="007862B1">
        <w:rPr>
          <w:rFonts w:ascii="GHEA Grapalat" w:hAnsi="GHEA Grapalat" w:cs="GHEA Grapalat"/>
          <w:sz w:val="20"/>
          <w:szCs w:val="20"/>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00595213">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862B1">
        <w:rPr>
          <w:rFonts w:ascii="GHEA Grapalat" w:hAnsi="GHEA Grapalat" w:cs="GHEA Grapalat"/>
          <w:sz w:val="20"/>
          <w:szCs w:val="20"/>
        </w:rPr>
        <w:t xml:space="preserve">։ </w:t>
      </w:r>
    </w:p>
    <w:p w14:paraId="7947B050"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E43E10D"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D1D9075" w14:textId="77777777" w:rsidR="007862B1" w:rsidRPr="007862B1" w:rsidDel="00A13215"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23B9F17" w14:textId="77777777" w:rsidR="007862B1" w:rsidRPr="007862B1" w:rsidRDefault="007862B1" w:rsidP="007862B1">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452ECE1" w14:textId="77777777" w:rsidR="007862B1" w:rsidRPr="007862B1" w:rsidRDefault="007862B1" w:rsidP="007862B1">
      <w:pPr>
        <w:ind w:firstLine="567"/>
        <w:jc w:val="both"/>
        <w:rPr>
          <w:rFonts w:ascii="GHEA Grapalat" w:hAnsi="GHEA Grapalat" w:cs="GHEA Grapalat"/>
          <w:sz w:val="20"/>
          <w:szCs w:val="20"/>
          <w:lang w:val="hy-AM"/>
        </w:rPr>
      </w:pPr>
    </w:p>
    <w:p w14:paraId="4C563E11" w14:textId="77777777" w:rsidR="007862B1" w:rsidRPr="005E1F72" w:rsidRDefault="007862B1" w:rsidP="007862B1">
      <w:pPr>
        <w:ind w:firstLine="567"/>
        <w:jc w:val="center"/>
        <w:rPr>
          <w:rFonts w:ascii="GHEA Grapalat" w:hAnsi="GHEA Grapalat" w:cs="GHEA Grapalat"/>
          <w:sz w:val="20"/>
          <w:szCs w:val="20"/>
          <w:lang w:val="hy-AM"/>
        </w:rPr>
      </w:pPr>
      <w:r w:rsidRPr="007862B1">
        <w:rPr>
          <w:rFonts w:ascii="GHEA Grapalat" w:hAnsi="GHEA Grapalat" w:cs="GHEA Grapalat"/>
          <w:b/>
          <w:sz w:val="20"/>
          <w:szCs w:val="20"/>
          <w:lang w:val="hy-AM"/>
        </w:rPr>
        <w:t>3. Ընկերության հասցեն, բանկային վավերապայմանները`</w:t>
      </w:r>
    </w:p>
    <w:p w14:paraId="2397F336" w14:textId="77777777" w:rsidR="007862B1" w:rsidRPr="005E1F72" w:rsidRDefault="007862B1" w:rsidP="007862B1">
      <w:pPr>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14:paraId="175A1AB6" w14:textId="77777777"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14:paraId="76BF8584" w14:textId="77777777"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2C720B25" w14:textId="77777777" w:rsidR="007862B1" w:rsidRPr="005E1F72"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14:paraId="2E225D63" w14:textId="77777777" w:rsidR="007862B1" w:rsidRPr="005E1F72" w:rsidRDefault="007862B1" w:rsidP="007862B1">
      <w:pPr>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77657BB9" w14:textId="77777777" w:rsidR="007862B1" w:rsidRPr="001F0879" w:rsidRDefault="007862B1" w:rsidP="007862B1">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14:paraId="0B486378" w14:textId="77777777" w:rsidR="00544B52" w:rsidRPr="00631658" w:rsidRDefault="00544B52" w:rsidP="00544B52">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731C9E6D" w14:textId="77777777" w:rsidR="00544B52" w:rsidRPr="00631658" w:rsidRDefault="00544B52" w:rsidP="00544B5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2BF69F67" w14:textId="77777777" w:rsidR="00544B52" w:rsidRPr="00631658" w:rsidRDefault="00544B52" w:rsidP="00544B52">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2F4E0A29" w14:textId="77777777" w:rsidR="00544B52" w:rsidRPr="00631658" w:rsidRDefault="00544B52" w:rsidP="00544B5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5FE89545" w14:textId="77777777" w:rsidR="00544B52" w:rsidRPr="00631658" w:rsidRDefault="00544B52" w:rsidP="00544B52">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78B351C1" w14:textId="77777777" w:rsidR="00544B52" w:rsidRPr="00631658" w:rsidRDefault="00544B52" w:rsidP="00544B5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12544337" w14:textId="77777777" w:rsidR="006E35C3" w:rsidRDefault="006E35C3" w:rsidP="007862B1">
      <w:pPr>
        <w:jc w:val="both"/>
        <w:rPr>
          <w:rFonts w:ascii="GHEA Grapalat" w:hAnsi="GHEA Grapalat"/>
          <w:sz w:val="18"/>
          <w:szCs w:val="18"/>
          <w:u w:val="single"/>
          <w:vertAlign w:val="superscript"/>
          <w:lang w:val="hy-AM"/>
        </w:rPr>
      </w:pPr>
    </w:p>
    <w:p w14:paraId="45A35040" w14:textId="77777777"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Կ.Տ</w:t>
      </w:r>
    </w:p>
    <w:p w14:paraId="254A74BA" w14:textId="77777777" w:rsidR="00334B2F" w:rsidRPr="00631658" w:rsidRDefault="00334B2F" w:rsidP="00334B2F">
      <w:pPr>
        <w:jc w:val="both"/>
        <w:rPr>
          <w:rFonts w:ascii="GHEA Grapalat" w:hAnsi="GHEA Grapalat"/>
          <w:sz w:val="20"/>
          <w:szCs w:val="20"/>
          <w:lang w:val="hy-AM"/>
        </w:rPr>
      </w:pPr>
    </w:p>
    <w:p w14:paraId="346CD65E" w14:textId="77777777" w:rsidR="00334B2F" w:rsidRPr="00631658" w:rsidRDefault="00334B2F" w:rsidP="00334B2F">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4E68A2F9" w14:textId="77777777" w:rsidR="006E35C3" w:rsidRPr="0068528C" w:rsidRDefault="006E35C3" w:rsidP="007862B1">
      <w:pPr>
        <w:jc w:val="both"/>
        <w:rPr>
          <w:rFonts w:ascii="GHEA Grapalat" w:hAnsi="GHEA Grapalat"/>
          <w:sz w:val="18"/>
          <w:szCs w:val="18"/>
          <w:vertAlign w:val="superscript"/>
          <w:lang w:val="hy-AM"/>
        </w:rPr>
      </w:pPr>
    </w:p>
    <w:p w14:paraId="04DB3BBD" w14:textId="77777777" w:rsidR="00595213" w:rsidRDefault="007862B1" w:rsidP="00091EBC">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E1F72" w14:paraId="34F03F4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8F7A01" w14:textId="77777777" w:rsidR="00595213" w:rsidRPr="005E1F72" w:rsidRDefault="00595213" w:rsidP="00CB0ADE">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404868FB" w14:textId="77777777" w:rsidR="00595213" w:rsidRPr="005E1F72" w:rsidRDefault="00595213" w:rsidP="00CB0ADE">
            <w:pPr>
              <w:jc w:val="center"/>
              <w:rPr>
                <w:rFonts w:ascii="GHEA Grapalat" w:hAnsi="GHEA Grapalat" w:cs="Arial"/>
                <w:bCs/>
                <w:i/>
                <w:sz w:val="20"/>
                <w:szCs w:val="20"/>
              </w:rPr>
            </w:pPr>
          </w:p>
        </w:tc>
      </w:tr>
      <w:tr w:rsidR="00595213" w:rsidRPr="005E1F72" w14:paraId="334AB4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73A76" w14:textId="77777777" w:rsidR="00595213" w:rsidRPr="005E1F72" w:rsidRDefault="00595213" w:rsidP="00CB0ADE">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595213" w:rsidRPr="005E1F72" w14:paraId="0975B2B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F21753" w14:textId="77777777" w:rsidR="00595213" w:rsidRPr="005E1F72" w:rsidRDefault="00595213" w:rsidP="00CB0ADE">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595213" w:rsidRPr="005E1F72" w14:paraId="01DA504D" w14:textId="77777777" w:rsidTr="00630529">
        <w:trPr>
          <w:trHeight w:val="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557E48"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595213" w:rsidRPr="005E1F72" w14:paraId="5A7C2898" w14:textId="77777777" w:rsidTr="00630529">
        <w:trPr>
          <w:trHeight w:val="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4739AB"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595213" w:rsidRPr="005E1F72" w14:paraId="4D9C599D" w14:textId="77777777" w:rsidTr="00630529">
        <w:trPr>
          <w:trHeight w:val="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2E2708"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595213" w:rsidRPr="005E1F72" w14:paraId="21784B6C" w14:textId="77777777" w:rsidTr="00630529">
        <w:trPr>
          <w:trHeight w:val="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26B19B"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595213" w:rsidRPr="005E1F72" w14:paraId="4AA8046C" w14:textId="77777777" w:rsidTr="00630529">
        <w:trPr>
          <w:trHeight w:val="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225FC" w14:textId="77777777" w:rsidR="00595213" w:rsidRPr="005E1F72" w:rsidRDefault="00595213" w:rsidP="00CB0ADE">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595213" w:rsidRPr="005E1F72" w14:paraId="66AEEC2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BE6ED7" w14:textId="1BEF12F3" w:rsidR="00595213" w:rsidRPr="00274D53" w:rsidRDefault="00595213" w:rsidP="00654027">
            <w:pPr>
              <w:rPr>
                <w:rFonts w:ascii="GHEA Grapalat" w:hAnsi="GHEA Grapalat" w:cs="Arial"/>
                <w:sz w:val="20"/>
                <w:szCs w:val="20"/>
                <w:lang w:val="hy-AM"/>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sidR="00274D53">
              <w:rPr>
                <w:rFonts w:ascii="GHEA Grapalat" w:hAnsi="GHEA Grapalat" w:cs="Arial"/>
                <w:sz w:val="20"/>
                <w:szCs w:val="20"/>
                <w:lang w:val="hy-AM"/>
              </w:rPr>
              <w:t xml:space="preserve"> </w:t>
            </w:r>
            <w:r w:rsidR="00B0117B">
              <w:rPr>
                <w:rFonts w:ascii="GHEA Grapalat" w:hAnsi="GHEA Grapalat" w:cs="GHEA Grapalat"/>
                <w:sz w:val="20"/>
                <w:szCs w:val="20"/>
                <w:lang w:val="hy-AM"/>
              </w:rPr>
              <w:t>«</w:t>
            </w:r>
            <w:r w:rsidR="00B0117B">
              <w:rPr>
                <w:rFonts w:ascii="GHEA Grapalat" w:hAnsi="GHEA Grapalat" w:cs="GHEA Grapalat"/>
                <w:b/>
                <w:sz w:val="20"/>
                <w:szCs w:val="20"/>
                <w:lang w:val="hy-AM"/>
              </w:rPr>
              <w:t>Մաքուր Հրազդան» ՀՈԱԿ</w:t>
            </w:r>
          </w:p>
        </w:tc>
      </w:tr>
      <w:tr w:rsidR="00595213" w:rsidRPr="005E1F72" w14:paraId="05A1FE7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63090" w14:textId="77777777" w:rsidR="00595213" w:rsidRPr="005E1F72" w:rsidRDefault="00595213" w:rsidP="00CB0ADE">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EC0ACB" w:rsidRPr="005E1F72" w14:paraId="6D940B5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14DD42" w14:textId="77777777" w:rsidR="00EC0ACB" w:rsidRPr="007A0CB8" w:rsidRDefault="00EC0ACB" w:rsidP="00EC0ACB">
            <w:pPr>
              <w:tabs>
                <w:tab w:val="left" w:pos="1890"/>
              </w:tabs>
              <w:rPr>
                <w:rFonts w:ascii="Sylfaen" w:hAnsi="Sylfaen"/>
                <w:b/>
                <w:sz w:val="20"/>
                <w:szCs w:val="20"/>
                <w:lang w:val="hy-AM"/>
              </w:rPr>
            </w:pPr>
            <w:r w:rsidRPr="00FA211F">
              <w:rPr>
                <w:rFonts w:ascii="GHEA Grapalat" w:hAnsi="GHEA Grapalat" w:cs="Sylfaen"/>
                <w:sz w:val="20"/>
                <w:szCs w:val="20"/>
                <w:lang w:val="hy-AM"/>
              </w:rPr>
              <w:t>11</w:t>
            </w:r>
            <w:r w:rsidRPr="00FA211F">
              <w:rPr>
                <w:rFonts w:ascii="GHEA Grapalat" w:hAnsi="GHEA Grapalat" w:cs="Sylfaen"/>
                <w:sz w:val="20"/>
                <w:szCs w:val="20"/>
              </w:rPr>
              <w:t>. Շահառուի</w:t>
            </w:r>
            <w:r w:rsidRPr="00FA211F">
              <w:rPr>
                <w:rFonts w:ascii="GHEA Grapalat" w:hAnsi="GHEA Grapalat" w:cs="Arial"/>
                <w:sz w:val="20"/>
                <w:szCs w:val="20"/>
              </w:rPr>
              <w:t xml:space="preserve"> </w:t>
            </w:r>
            <w:r w:rsidRPr="00FA211F">
              <w:rPr>
                <w:rFonts w:ascii="GHEA Grapalat" w:hAnsi="GHEA Grapalat" w:cs="Sylfaen"/>
                <w:sz w:val="20"/>
                <w:szCs w:val="20"/>
              </w:rPr>
              <w:t>ՀՎՀՀ</w:t>
            </w:r>
            <w:r w:rsidRPr="00FA211F">
              <w:rPr>
                <w:rFonts w:ascii="GHEA Grapalat" w:hAnsi="GHEA Grapalat" w:cs="Arial"/>
                <w:sz w:val="20"/>
                <w:szCs w:val="20"/>
              </w:rPr>
              <w:t>`</w:t>
            </w:r>
            <w:r>
              <w:rPr>
                <w:rFonts w:ascii="GHEA Grapalat" w:hAnsi="GHEA Grapalat" w:cs="Arial"/>
                <w:sz w:val="20"/>
                <w:szCs w:val="20"/>
                <w:lang w:val="hy-AM"/>
              </w:rPr>
              <w:t xml:space="preserve"> </w:t>
            </w:r>
            <w:r w:rsidRPr="007A0CB8">
              <w:rPr>
                <w:rFonts w:ascii="Sylfaen" w:hAnsi="Sylfaen"/>
                <w:b/>
                <w:sz w:val="20"/>
                <w:szCs w:val="20"/>
                <w:lang w:val="hy-AM"/>
              </w:rPr>
              <w:t>03018844</w:t>
            </w:r>
          </w:p>
          <w:p w14:paraId="32AB381A" w14:textId="242E3E33" w:rsidR="00EC0ACB" w:rsidRPr="00CC74C3" w:rsidRDefault="00EC0ACB" w:rsidP="00EC0ACB">
            <w:pPr>
              <w:rPr>
                <w:rFonts w:ascii="GHEA Grapalat" w:hAnsi="GHEA Grapalat" w:cs="Arial"/>
                <w:sz w:val="20"/>
                <w:szCs w:val="20"/>
                <w:lang w:val="hy-AM"/>
              </w:rPr>
            </w:pPr>
          </w:p>
        </w:tc>
      </w:tr>
      <w:tr w:rsidR="00EC0ACB" w:rsidRPr="005E1F72" w14:paraId="0306F5A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8511C1" w14:textId="6C1C75C0" w:rsidR="00EC0ACB" w:rsidRPr="00CC74C3" w:rsidRDefault="00EC0ACB" w:rsidP="00EC0ACB">
            <w:pPr>
              <w:rPr>
                <w:rFonts w:ascii="GHEA Grapalat" w:hAnsi="GHEA Grapalat" w:cs="Arial"/>
                <w:sz w:val="20"/>
                <w:szCs w:val="20"/>
                <w:lang w:val="hy-AM"/>
              </w:rPr>
            </w:pPr>
            <w:r w:rsidRPr="00FA211F">
              <w:rPr>
                <w:rFonts w:ascii="GHEA Grapalat" w:hAnsi="GHEA Grapalat" w:cs="Sylfaen"/>
                <w:sz w:val="20"/>
                <w:szCs w:val="20"/>
              </w:rPr>
              <w:t>1</w:t>
            </w:r>
            <w:r w:rsidRPr="00FA211F">
              <w:rPr>
                <w:rFonts w:ascii="GHEA Grapalat" w:hAnsi="GHEA Grapalat" w:cs="Sylfaen"/>
                <w:sz w:val="20"/>
                <w:szCs w:val="20"/>
                <w:lang w:val="hy-AM"/>
              </w:rPr>
              <w:t>2</w:t>
            </w:r>
            <w:r w:rsidRPr="00FA211F">
              <w:rPr>
                <w:rFonts w:ascii="GHEA Grapalat" w:hAnsi="GHEA Grapalat" w:cs="Sylfaen"/>
                <w:sz w:val="20"/>
                <w:szCs w:val="20"/>
              </w:rPr>
              <w:t>.Շահառուի</w:t>
            </w:r>
            <w:r w:rsidRPr="00FA211F">
              <w:rPr>
                <w:rFonts w:ascii="GHEA Grapalat" w:hAnsi="GHEA Grapalat" w:cs="Sylfaen"/>
                <w:sz w:val="20"/>
                <w:szCs w:val="20"/>
                <w:lang w:val="hy-AM"/>
              </w:rPr>
              <w:t>ն</w:t>
            </w:r>
            <w:r w:rsidRPr="00FA211F">
              <w:rPr>
                <w:rFonts w:ascii="GHEA Grapalat" w:hAnsi="GHEA Grapalat" w:cs="Arial"/>
                <w:sz w:val="20"/>
                <w:szCs w:val="20"/>
              </w:rPr>
              <w:t xml:space="preserve"> </w:t>
            </w:r>
            <w:r w:rsidRPr="00FA211F">
              <w:rPr>
                <w:rFonts w:ascii="GHEA Grapalat" w:hAnsi="GHEA Grapalat" w:cs="Sylfaen"/>
                <w:sz w:val="20"/>
                <w:szCs w:val="20"/>
                <w:lang w:val="hy-AM"/>
              </w:rPr>
              <w:t xml:space="preserve"> սպասարկող Ֆինանսական կազմակերպություն</w:t>
            </w:r>
            <w:r w:rsidRPr="00FA211F">
              <w:rPr>
                <w:rFonts w:ascii="GHEA Grapalat" w:hAnsi="GHEA Grapalat" w:cs="Sylfaen"/>
                <w:sz w:val="20"/>
                <w:szCs w:val="20"/>
              </w:rPr>
              <w:t xml:space="preserve"> (բանկ)</w:t>
            </w:r>
            <w:r w:rsidRPr="00FA211F">
              <w:rPr>
                <w:rFonts w:ascii="GHEA Grapalat" w:hAnsi="GHEA Grapalat" w:cs="Arial"/>
                <w:sz w:val="20"/>
                <w:szCs w:val="20"/>
              </w:rPr>
              <w:t>`</w:t>
            </w:r>
            <w:r>
              <w:rPr>
                <w:rFonts w:ascii="GHEA Grapalat" w:hAnsi="GHEA Grapalat" w:cs="Arial"/>
                <w:sz w:val="20"/>
                <w:szCs w:val="20"/>
                <w:lang w:val="hy-AM"/>
              </w:rPr>
              <w:t xml:space="preserve"> </w:t>
            </w:r>
            <w:r w:rsidRPr="00813A22">
              <w:rPr>
                <w:rFonts w:ascii="GHEA Grapalat" w:hAnsi="GHEA Grapalat" w:cs="Arial"/>
                <w:b/>
                <w:color w:val="000000"/>
                <w:sz w:val="20"/>
                <w:szCs w:val="20"/>
                <w:lang w:val="hy-AM"/>
              </w:rPr>
              <w:t xml:space="preserve"> </w:t>
            </w:r>
            <w:r w:rsidRPr="00B52D26">
              <w:rPr>
                <w:rFonts w:ascii="Sylfaen" w:hAnsi="Sylfaen"/>
                <w:b/>
                <w:i/>
                <w:lang w:val="hy-AM"/>
              </w:rPr>
              <w:t xml:space="preserve"> </w:t>
            </w:r>
            <w:r w:rsidRPr="00D0130C">
              <w:rPr>
                <w:rFonts w:ascii="Sylfaen" w:hAnsi="Sylfaen" w:cs="Tahoma"/>
                <w:b/>
                <w:sz w:val="16"/>
                <w:szCs w:val="16"/>
                <w:lang w:val="hy-AM"/>
              </w:rPr>
              <w:t>&lt;&lt;</w:t>
            </w:r>
            <w:r w:rsidRPr="00D0130C">
              <w:rPr>
                <w:rFonts w:ascii="Sylfaen" w:hAnsi="Sylfaen" w:cs="Tahoma"/>
                <w:b/>
                <w:sz w:val="20"/>
                <w:szCs w:val="20"/>
                <w:lang w:val="hy-AM"/>
              </w:rPr>
              <w:t>ՎՏԲ</w:t>
            </w:r>
            <w:r w:rsidRPr="00D0130C">
              <w:rPr>
                <w:rFonts w:ascii="Sylfaen" w:hAnsi="Sylfaen" w:cs="Tahoma"/>
                <w:b/>
                <w:sz w:val="16"/>
                <w:szCs w:val="16"/>
                <w:lang w:val="hy-AM"/>
              </w:rPr>
              <w:t>&gt;&gt;</w:t>
            </w:r>
            <w:r w:rsidRPr="00D0130C">
              <w:rPr>
                <w:rFonts w:ascii="Sylfaen" w:hAnsi="Sylfaen" w:cs="Tahoma"/>
                <w:b/>
                <w:sz w:val="20"/>
                <w:szCs w:val="20"/>
                <w:lang w:val="hy-AM"/>
              </w:rPr>
              <w:t xml:space="preserve"> Հրազդանի Մ/Ճ                                                                      </w:t>
            </w:r>
          </w:p>
        </w:tc>
      </w:tr>
      <w:tr w:rsidR="00EC0ACB" w:rsidRPr="005E1F72" w14:paraId="619A568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AC7A8" w14:textId="5A078AD3" w:rsidR="00EC0ACB" w:rsidRPr="002B4473" w:rsidRDefault="00EC0ACB" w:rsidP="00EC0ACB">
            <w:pPr>
              <w:rPr>
                <w:rFonts w:ascii="GHEA Grapalat" w:hAnsi="GHEA Grapalat" w:cs="Arial"/>
                <w:sz w:val="20"/>
                <w:szCs w:val="20"/>
                <w:lang w:val="hy-AM"/>
              </w:rPr>
            </w:pPr>
            <w:r w:rsidRPr="00FA211F">
              <w:rPr>
                <w:rFonts w:ascii="GHEA Grapalat" w:hAnsi="GHEA Grapalat" w:cs="Sylfaen"/>
                <w:sz w:val="20"/>
                <w:szCs w:val="20"/>
              </w:rPr>
              <w:t>1</w:t>
            </w:r>
            <w:r w:rsidRPr="00FA211F">
              <w:rPr>
                <w:rFonts w:ascii="GHEA Grapalat" w:hAnsi="GHEA Grapalat" w:cs="Sylfaen"/>
                <w:sz w:val="20"/>
                <w:szCs w:val="20"/>
                <w:lang w:val="hy-AM"/>
              </w:rPr>
              <w:t>3</w:t>
            </w:r>
            <w:r w:rsidRPr="00FA211F">
              <w:rPr>
                <w:rFonts w:ascii="GHEA Grapalat" w:hAnsi="GHEA Grapalat" w:cs="Sylfaen"/>
                <w:sz w:val="20"/>
                <w:szCs w:val="20"/>
              </w:rPr>
              <w:t>.Շահառուի</w:t>
            </w:r>
            <w:r w:rsidRPr="00FA211F">
              <w:rPr>
                <w:rFonts w:ascii="GHEA Grapalat" w:hAnsi="GHEA Grapalat" w:cs="Arial"/>
                <w:sz w:val="20"/>
                <w:szCs w:val="20"/>
              </w:rPr>
              <w:t xml:space="preserve"> </w:t>
            </w:r>
            <w:r w:rsidRPr="00FA211F">
              <w:rPr>
                <w:rFonts w:ascii="GHEA Grapalat" w:hAnsi="GHEA Grapalat" w:cs="Sylfaen"/>
                <w:sz w:val="20"/>
                <w:szCs w:val="20"/>
              </w:rPr>
              <w:t>հաշվի</w:t>
            </w:r>
            <w:r w:rsidRPr="00FA211F">
              <w:rPr>
                <w:rFonts w:ascii="GHEA Grapalat" w:hAnsi="GHEA Grapalat" w:cs="Arial"/>
                <w:sz w:val="20"/>
                <w:szCs w:val="20"/>
              </w:rPr>
              <w:t xml:space="preserve"> </w:t>
            </w:r>
            <w:r w:rsidRPr="00FA211F">
              <w:rPr>
                <w:rFonts w:ascii="GHEA Grapalat" w:hAnsi="GHEA Grapalat" w:cs="Sylfaen"/>
                <w:sz w:val="20"/>
                <w:szCs w:val="20"/>
              </w:rPr>
              <w:t>համարը</w:t>
            </w:r>
            <w:r w:rsidRPr="00FA211F">
              <w:rPr>
                <w:rFonts w:ascii="GHEA Grapalat" w:hAnsi="GHEA Grapalat" w:cs="Arial"/>
                <w:sz w:val="20"/>
                <w:szCs w:val="20"/>
              </w:rPr>
              <w:t xml:space="preserve"> (</w:t>
            </w:r>
            <w:r w:rsidRPr="00FA211F">
              <w:rPr>
                <w:rFonts w:ascii="GHEA Grapalat" w:hAnsi="GHEA Grapalat" w:cs="Sylfaen"/>
                <w:sz w:val="20"/>
                <w:szCs w:val="20"/>
              </w:rPr>
              <w:t>հշ</w:t>
            </w:r>
            <w:r w:rsidRPr="00FA211F">
              <w:rPr>
                <w:rFonts w:ascii="GHEA Grapalat" w:hAnsi="GHEA Grapalat" w:cs="Arial"/>
                <w:sz w:val="20"/>
                <w:szCs w:val="20"/>
              </w:rPr>
              <w:t>.N)</w:t>
            </w:r>
            <w:r>
              <w:rPr>
                <w:rFonts w:ascii="GHEA Grapalat" w:hAnsi="GHEA Grapalat" w:cs="Arial"/>
                <w:sz w:val="20"/>
                <w:szCs w:val="20"/>
                <w:lang w:val="hy-AM"/>
              </w:rPr>
              <w:t xml:space="preserve"> </w:t>
            </w:r>
            <w:r w:rsidRPr="007A0CB8">
              <w:rPr>
                <w:rFonts w:ascii="Sylfaen" w:hAnsi="Sylfaen"/>
                <w:b/>
                <w:sz w:val="20"/>
                <w:szCs w:val="20"/>
                <w:lang w:val="hy-AM"/>
              </w:rPr>
              <w:t>16025083858000</w:t>
            </w:r>
            <w:r w:rsidRPr="007A0CB8">
              <w:rPr>
                <w:rFonts w:ascii="Sylfaen" w:hAnsi="Sylfaen" w:cs="Sylfaen"/>
                <w:b/>
                <w:sz w:val="20"/>
                <w:szCs w:val="20"/>
                <w:lang w:val="hy-AM"/>
              </w:rPr>
              <w:t xml:space="preserve">      </w:t>
            </w:r>
          </w:p>
        </w:tc>
      </w:tr>
      <w:tr w:rsidR="00EC0ACB" w:rsidRPr="005E1F72" w14:paraId="0F51957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F5F8AA" w14:textId="77777777" w:rsidR="00EC0ACB" w:rsidRPr="005E1F72" w:rsidRDefault="00EC0ACB" w:rsidP="00EC0AC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EC0ACB" w:rsidRPr="005E1F72" w14:paraId="091FF5A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0761C"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C0ACB" w:rsidRPr="005E1F72" w14:paraId="7B869D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1ED2B8" w14:textId="77777777" w:rsidR="00EC0ACB" w:rsidRPr="005E1F72" w:rsidRDefault="00EC0ACB" w:rsidP="00EC0AC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EC0ACB" w:rsidRPr="005E1F72" w14:paraId="77CBF66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CB516" w14:textId="77777777" w:rsidR="00EC0ACB" w:rsidRPr="005E1F72" w:rsidRDefault="00EC0ACB" w:rsidP="00EC0ACB">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rPr>
              <w:t>որակավորման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C0ACB" w:rsidRPr="005E1F72" w14:paraId="535899B2"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6B93039" w14:textId="77777777" w:rsidR="00EC0ACB" w:rsidRPr="005E1F72" w:rsidRDefault="00EC0ACB" w:rsidP="00EC0AC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697BF450" w14:textId="77777777" w:rsidR="00EC0ACB" w:rsidRPr="005E1F72" w:rsidRDefault="00EC0ACB" w:rsidP="00EC0ACB">
            <w:pPr>
              <w:rPr>
                <w:rFonts w:ascii="GHEA Grapalat" w:hAnsi="GHEA Grapalat" w:cs="Arial"/>
                <w:sz w:val="20"/>
                <w:szCs w:val="20"/>
              </w:rPr>
            </w:pPr>
          </w:p>
        </w:tc>
      </w:tr>
      <w:tr w:rsidR="00EC0ACB" w:rsidRPr="005E1F72" w14:paraId="596E984E"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90D2C71" w14:textId="77777777" w:rsidR="00EC0ACB" w:rsidRPr="005E1F72" w:rsidRDefault="00EC0ACB" w:rsidP="00EC0ACB">
            <w:pPr>
              <w:rPr>
                <w:rFonts w:ascii="GHEA Grapalat" w:hAnsi="GHEA Grapalat" w:cs="Arial"/>
                <w:sz w:val="20"/>
                <w:szCs w:val="20"/>
                <w:lang w:val="hy-AM"/>
              </w:rPr>
            </w:pPr>
          </w:p>
        </w:tc>
      </w:tr>
      <w:tr w:rsidR="00EC0ACB" w:rsidRPr="005E1F72" w14:paraId="6CB6CB6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D5DD74" w14:textId="77777777" w:rsidR="00EC0ACB" w:rsidRPr="005E1F72" w:rsidRDefault="00EC0ACB" w:rsidP="00EC0ACB">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619D5AF1" w14:textId="77777777" w:rsidR="00EC0ACB" w:rsidRPr="005E1F72" w:rsidRDefault="00EC0ACB" w:rsidP="00EC0ACB">
            <w:pPr>
              <w:rPr>
                <w:rFonts w:ascii="GHEA Grapalat" w:hAnsi="GHEA Grapalat" w:cs="Sylfaen"/>
                <w:sz w:val="20"/>
                <w:szCs w:val="20"/>
                <w:lang w:val="ru-RU"/>
              </w:rPr>
            </w:pPr>
          </w:p>
        </w:tc>
      </w:tr>
      <w:tr w:rsidR="00EC0ACB" w:rsidRPr="005E1F72" w14:paraId="0F4AC2E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64F4A"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14:paraId="763CA31F" w14:textId="77777777" w:rsidR="00EC0ACB" w:rsidRPr="005E1F72" w:rsidRDefault="00EC0ACB" w:rsidP="00EC0ACB">
            <w:pPr>
              <w:rPr>
                <w:rFonts w:ascii="GHEA Grapalat" w:hAnsi="GHEA Grapalat" w:cs="Sylfaen"/>
                <w:sz w:val="20"/>
                <w:szCs w:val="20"/>
                <w:lang w:val="hy-AM"/>
              </w:rPr>
            </w:pPr>
          </w:p>
        </w:tc>
      </w:tr>
      <w:tr w:rsidR="00EC0ACB" w:rsidRPr="005E1F72" w14:paraId="21F00D1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245F27" w14:textId="77777777" w:rsidR="00EC0ACB" w:rsidRPr="005E1F72" w:rsidRDefault="00EC0ACB" w:rsidP="00EC0ACB">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14:paraId="08633456" w14:textId="77777777" w:rsidR="00EC0ACB" w:rsidRPr="005E1F72" w:rsidRDefault="00EC0ACB" w:rsidP="00EC0ACB">
            <w:pPr>
              <w:rPr>
                <w:rFonts w:ascii="GHEA Grapalat" w:hAnsi="GHEA Grapalat" w:cs="Sylfaen"/>
                <w:sz w:val="20"/>
                <w:szCs w:val="20"/>
              </w:rPr>
            </w:pPr>
          </w:p>
          <w:p w14:paraId="60DB8090" w14:textId="77777777" w:rsidR="00EC0ACB" w:rsidRPr="005E1F72" w:rsidRDefault="00EC0ACB" w:rsidP="00EC0AC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5FDFEC6D" w14:textId="77777777" w:rsidR="00EC0ACB" w:rsidRPr="005E1F72" w:rsidRDefault="00EC0ACB" w:rsidP="00EC0ACB">
            <w:pPr>
              <w:rPr>
                <w:rFonts w:ascii="GHEA Grapalat" w:hAnsi="GHEA Grapalat" w:cs="Tahoma"/>
                <w:color w:val="000000"/>
                <w:sz w:val="20"/>
                <w:szCs w:val="20"/>
              </w:rPr>
            </w:pPr>
          </w:p>
          <w:p w14:paraId="2C7E02D1" w14:textId="77777777" w:rsidR="00EC0ACB" w:rsidRPr="005E1F72" w:rsidRDefault="00EC0ACB" w:rsidP="00EC0ACB">
            <w:pPr>
              <w:rPr>
                <w:rFonts w:ascii="GHEA Grapalat" w:hAnsi="GHEA Grapalat" w:cs="Sylfaen"/>
                <w:sz w:val="20"/>
                <w:szCs w:val="20"/>
              </w:rPr>
            </w:pPr>
          </w:p>
          <w:p w14:paraId="793ED102" w14:textId="77777777" w:rsidR="00EC0ACB" w:rsidRPr="005E1F72" w:rsidRDefault="00EC0ACB" w:rsidP="00EC0AC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79E525B2" w14:textId="77777777" w:rsidR="00EC0ACB" w:rsidRPr="005E1F72" w:rsidRDefault="00EC0ACB" w:rsidP="00EC0ACB">
            <w:pPr>
              <w:rPr>
                <w:rFonts w:ascii="GHEA Grapalat" w:hAnsi="GHEA Grapalat" w:cs="Sylfaen"/>
                <w:sz w:val="20"/>
                <w:szCs w:val="20"/>
              </w:rPr>
            </w:pPr>
          </w:p>
          <w:p w14:paraId="66E41420"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56E4F035"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Կ.Տ.</w:t>
            </w:r>
          </w:p>
          <w:p w14:paraId="27E00044" w14:textId="77777777" w:rsidR="00EC0ACB" w:rsidRPr="005E1F72" w:rsidRDefault="00EC0ACB" w:rsidP="00EC0AC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776F077" w14:textId="77777777" w:rsidR="00EC0ACB" w:rsidRPr="005E1F72" w:rsidRDefault="00EC0ACB" w:rsidP="00EC0ACB">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14:paraId="08F3F52D" w14:textId="77777777" w:rsidR="00EC0ACB" w:rsidRPr="005E1F72" w:rsidRDefault="00EC0ACB" w:rsidP="00EC0ACB">
            <w:pPr>
              <w:jc w:val="right"/>
              <w:rPr>
                <w:rFonts w:ascii="GHEA Grapalat" w:hAnsi="GHEA Grapalat" w:cs="Sylfaen"/>
                <w:sz w:val="20"/>
                <w:szCs w:val="20"/>
              </w:rPr>
            </w:pPr>
          </w:p>
          <w:p w14:paraId="12118110" w14:textId="77777777" w:rsidR="00EC0ACB" w:rsidRPr="005E1F72" w:rsidRDefault="00EC0ACB" w:rsidP="00EC0ACB">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449101C1" w14:textId="77777777" w:rsidR="00EC0ACB" w:rsidRPr="005E1F72" w:rsidRDefault="00EC0ACB" w:rsidP="00EC0ACB">
            <w:pPr>
              <w:jc w:val="right"/>
              <w:rPr>
                <w:rFonts w:ascii="GHEA Grapalat" w:hAnsi="GHEA Grapalat" w:cs="Tahoma"/>
                <w:color w:val="000000"/>
                <w:sz w:val="20"/>
                <w:szCs w:val="20"/>
              </w:rPr>
            </w:pPr>
          </w:p>
          <w:p w14:paraId="09FD12C5" w14:textId="77777777" w:rsidR="00EC0ACB" w:rsidRPr="005E1F72" w:rsidRDefault="00EC0ACB" w:rsidP="00EC0ACB">
            <w:pPr>
              <w:jc w:val="right"/>
              <w:rPr>
                <w:rFonts w:ascii="GHEA Grapalat" w:hAnsi="GHEA Grapalat" w:cs="Tahoma"/>
                <w:color w:val="000000"/>
                <w:sz w:val="20"/>
                <w:szCs w:val="20"/>
              </w:rPr>
            </w:pPr>
          </w:p>
          <w:p w14:paraId="4CC5D83F" w14:textId="77777777" w:rsidR="00EC0ACB" w:rsidRPr="005E1F72" w:rsidRDefault="00EC0ACB" w:rsidP="00EC0AC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5D05CA11" w14:textId="77777777" w:rsidR="00EC0ACB" w:rsidRPr="005E1F72" w:rsidRDefault="00EC0ACB" w:rsidP="00EC0ACB">
            <w:pPr>
              <w:jc w:val="right"/>
              <w:rPr>
                <w:rFonts w:ascii="GHEA Grapalat" w:hAnsi="GHEA Grapalat" w:cs="Sylfaen"/>
                <w:sz w:val="20"/>
                <w:szCs w:val="20"/>
              </w:rPr>
            </w:pPr>
          </w:p>
          <w:p w14:paraId="4225DE92" w14:textId="77777777" w:rsidR="00EC0ACB" w:rsidRPr="005E1F72" w:rsidRDefault="00EC0ACB" w:rsidP="00EC0ACB">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41D84C33" w14:textId="77777777" w:rsidR="00EC0ACB" w:rsidRPr="005E1F72" w:rsidRDefault="00EC0ACB" w:rsidP="00EC0ACB">
            <w:pPr>
              <w:jc w:val="right"/>
              <w:rPr>
                <w:rFonts w:ascii="GHEA Grapalat" w:hAnsi="GHEA Grapalat" w:cs="Sylfaen"/>
                <w:sz w:val="20"/>
                <w:szCs w:val="20"/>
              </w:rPr>
            </w:pPr>
          </w:p>
        </w:tc>
      </w:tr>
      <w:tr w:rsidR="00EC0ACB" w:rsidRPr="005E1F72" w14:paraId="6CB445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13390B7" w14:textId="77777777" w:rsidR="00EC0ACB" w:rsidRPr="005E1F72" w:rsidRDefault="00EC0ACB" w:rsidP="00EC0AC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02437009" w14:textId="77777777" w:rsidR="00EC0ACB" w:rsidRPr="005E1F72" w:rsidRDefault="00EC0ACB" w:rsidP="00EC0ACB">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702DBB8B" w14:textId="77777777" w:rsidR="00EC0ACB" w:rsidRPr="005E1F72" w:rsidRDefault="00EC0ACB" w:rsidP="00EC0ACB">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2580BF22"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w:t>
            </w:r>
          </w:p>
          <w:p w14:paraId="57313AAA"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/ստորագրություն/</w:t>
            </w:r>
          </w:p>
          <w:p w14:paraId="16A47842" w14:textId="77777777" w:rsidR="00EC0ACB" w:rsidRPr="005E1F72" w:rsidRDefault="00EC0ACB" w:rsidP="00EC0ACB">
            <w:pPr>
              <w:rPr>
                <w:rFonts w:ascii="GHEA Grapalat" w:hAnsi="GHEA Grapalat" w:cs="Tahoma"/>
                <w:color w:val="000000"/>
                <w:sz w:val="20"/>
                <w:szCs w:val="20"/>
              </w:rPr>
            </w:pPr>
          </w:p>
          <w:p w14:paraId="3EA6300D" w14:textId="77777777" w:rsidR="00EC0ACB" w:rsidRPr="005E1F72" w:rsidRDefault="00EC0ACB" w:rsidP="00EC0AC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88E45C8" w14:textId="77777777" w:rsidR="00EC0ACB" w:rsidRPr="005E1F72" w:rsidRDefault="00EC0ACB" w:rsidP="00EC0AC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5517C214" w14:textId="77777777" w:rsidR="00EC0ACB" w:rsidRPr="005E1F72" w:rsidRDefault="00EC0ACB" w:rsidP="00EC0ACB">
            <w:pPr>
              <w:jc w:val="right"/>
              <w:rPr>
                <w:rFonts w:ascii="GHEA Grapalat" w:hAnsi="GHEA Grapalat" w:cs="Tahoma"/>
                <w:color w:val="000000"/>
                <w:sz w:val="20"/>
                <w:szCs w:val="20"/>
              </w:rPr>
            </w:pPr>
          </w:p>
          <w:p w14:paraId="0B7D4A7E" w14:textId="77777777" w:rsidR="00EC0ACB" w:rsidRPr="005E1F72" w:rsidRDefault="00EC0ACB" w:rsidP="00EC0ACB">
            <w:pPr>
              <w:jc w:val="right"/>
              <w:rPr>
                <w:rFonts w:ascii="GHEA Grapalat" w:hAnsi="GHEA Grapalat" w:cs="Tahoma"/>
                <w:color w:val="000000"/>
                <w:sz w:val="20"/>
                <w:szCs w:val="20"/>
              </w:rPr>
            </w:pPr>
          </w:p>
          <w:p w14:paraId="609F735A" w14:textId="77777777" w:rsidR="00EC0ACB" w:rsidRPr="005E1F72" w:rsidRDefault="00EC0ACB" w:rsidP="00EC0AC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60192AA5" w14:textId="77777777" w:rsidR="00EC0ACB" w:rsidRPr="005E1F72" w:rsidRDefault="00EC0ACB" w:rsidP="00EC0ACB">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14:paraId="4085EBCF" w14:textId="77777777" w:rsidR="00EC0ACB" w:rsidRPr="005E1F72" w:rsidRDefault="00EC0ACB" w:rsidP="00EC0ACB">
            <w:pPr>
              <w:jc w:val="right"/>
              <w:rPr>
                <w:rFonts w:ascii="GHEA Grapalat" w:hAnsi="GHEA Grapalat" w:cs="Arial"/>
                <w:sz w:val="20"/>
                <w:szCs w:val="20"/>
                <w:lang w:val="hy-AM"/>
              </w:rPr>
            </w:pPr>
          </w:p>
        </w:tc>
      </w:tr>
      <w:tr w:rsidR="00EC0ACB" w:rsidRPr="005E1F72" w14:paraId="429E9C3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AD3AAC2"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lastRenderedPageBreak/>
              <w:t>24.բ.                                                       Կ.Տ.</w:t>
            </w:r>
          </w:p>
          <w:p w14:paraId="054AC433" w14:textId="77777777" w:rsidR="00EC0ACB" w:rsidRPr="005E1F72" w:rsidRDefault="00EC0ACB" w:rsidP="00EC0ACB">
            <w:pPr>
              <w:rPr>
                <w:rFonts w:ascii="GHEA Grapalat" w:hAnsi="GHEA Grapalat" w:cs="Sylfaen"/>
                <w:sz w:val="20"/>
                <w:szCs w:val="20"/>
              </w:rPr>
            </w:pPr>
          </w:p>
          <w:p w14:paraId="20558556" w14:textId="77777777" w:rsidR="00EC0ACB" w:rsidRPr="005E1F72" w:rsidRDefault="00EC0ACB" w:rsidP="00EC0ACB">
            <w:pPr>
              <w:rPr>
                <w:rFonts w:ascii="GHEA Grapalat" w:hAnsi="GHEA Grapalat" w:cs="Sylfaen"/>
                <w:sz w:val="20"/>
                <w:szCs w:val="20"/>
              </w:rPr>
            </w:pPr>
          </w:p>
          <w:p w14:paraId="0BE8FF8C" w14:textId="77777777" w:rsidR="00EC0ACB" w:rsidRPr="005E1F72" w:rsidRDefault="00EC0ACB" w:rsidP="00EC0ACB">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04A06665" w14:textId="77777777" w:rsidR="00EC0ACB" w:rsidRPr="005E1F72" w:rsidRDefault="00EC0ACB" w:rsidP="00EC0ACB">
            <w:pPr>
              <w:rPr>
                <w:rFonts w:ascii="GHEA Grapalat" w:hAnsi="GHEA Grapalat" w:cs="Sylfaen"/>
                <w:sz w:val="20"/>
                <w:szCs w:val="20"/>
              </w:rPr>
            </w:pPr>
          </w:p>
          <w:p w14:paraId="1884DD94"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w:t>
            </w:r>
          </w:p>
          <w:p w14:paraId="3C3522AD" w14:textId="77777777" w:rsidR="00EC0ACB" w:rsidRPr="005E1F72" w:rsidRDefault="00EC0ACB" w:rsidP="00EC0AC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D800B41"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23.բ.                                                                 Կ.Տ.    </w:t>
            </w:r>
          </w:p>
          <w:p w14:paraId="143CB699" w14:textId="77777777" w:rsidR="00EC0ACB" w:rsidRPr="005E1F72" w:rsidRDefault="00EC0ACB" w:rsidP="00EC0ACB">
            <w:pPr>
              <w:rPr>
                <w:rFonts w:ascii="GHEA Grapalat" w:hAnsi="GHEA Grapalat" w:cs="Sylfaen"/>
                <w:sz w:val="20"/>
                <w:szCs w:val="20"/>
              </w:rPr>
            </w:pPr>
          </w:p>
          <w:p w14:paraId="7835DA54"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w:t>
            </w:r>
          </w:p>
          <w:p w14:paraId="4505C50C" w14:textId="77777777" w:rsidR="00EC0ACB" w:rsidRPr="005E1F72" w:rsidRDefault="00EC0ACB" w:rsidP="00EC0ACB">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09653302" w14:textId="77777777" w:rsidR="00EC0ACB" w:rsidRPr="005E1F72" w:rsidRDefault="00EC0ACB" w:rsidP="00EC0ACB">
            <w:pPr>
              <w:rPr>
                <w:rFonts w:ascii="GHEA Grapalat" w:hAnsi="GHEA Grapalat" w:cs="Sylfaen"/>
                <w:color w:val="000000"/>
                <w:sz w:val="20"/>
                <w:szCs w:val="20"/>
              </w:rPr>
            </w:pPr>
          </w:p>
          <w:p w14:paraId="0A627872" w14:textId="77777777" w:rsidR="00EC0ACB" w:rsidRPr="005E1F72" w:rsidRDefault="00EC0ACB" w:rsidP="00EC0ACB">
            <w:pPr>
              <w:rPr>
                <w:rFonts w:ascii="GHEA Grapalat" w:hAnsi="GHEA Grapalat" w:cs="Sylfaen"/>
                <w:sz w:val="20"/>
                <w:szCs w:val="20"/>
              </w:rPr>
            </w:pPr>
          </w:p>
          <w:p w14:paraId="7EB36109" w14:textId="77777777" w:rsidR="00EC0ACB" w:rsidRPr="005E1F72" w:rsidRDefault="00EC0ACB" w:rsidP="00EC0ACB">
            <w:pPr>
              <w:jc w:val="right"/>
              <w:rPr>
                <w:rFonts w:ascii="GHEA Grapalat" w:hAnsi="GHEA Grapalat" w:cs="Arial"/>
                <w:sz w:val="20"/>
                <w:szCs w:val="20"/>
              </w:rPr>
            </w:pPr>
          </w:p>
        </w:tc>
      </w:tr>
    </w:tbl>
    <w:p w14:paraId="59DCC7AB"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5E4E076"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83D394"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4589DE6"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AE3ED2" w14:textId="77777777" w:rsidR="00595213"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5ACD5F5" w14:textId="77777777" w:rsidR="00595213" w:rsidRPr="004B20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B2068">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298DF68" w14:textId="77777777" w:rsidR="00631658" w:rsidRPr="005E1F72" w:rsidRDefault="00595213" w:rsidP="00631658">
      <w:pPr>
        <w:jc w:val="center"/>
        <w:rPr>
          <w:rFonts w:ascii="GHEA Grapalat" w:hAnsi="GHEA Grapalat"/>
          <w:b/>
          <w:sz w:val="22"/>
          <w:szCs w:val="22"/>
          <w:lang w:val="nl-NL"/>
        </w:rPr>
      </w:pPr>
      <w:r>
        <w:rPr>
          <w:rFonts w:ascii="GHEA Grapalat" w:hAnsi="GHEA Grapalat"/>
          <w:b/>
          <w:lang w:val="hy-AM"/>
        </w:rPr>
        <w:br w:type="page"/>
      </w:r>
      <w:r w:rsidR="00631658" w:rsidRPr="004B2068">
        <w:rPr>
          <w:rFonts w:ascii="GHEA Grapalat" w:hAnsi="GHEA Grapalat"/>
          <w:b/>
          <w:sz w:val="22"/>
          <w:szCs w:val="22"/>
          <w:lang w:val="hy-AM"/>
        </w:rPr>
        <w:lastRenderedPageBreak/>
        <w:t>Վճարման</w:t>
      </w:r>
      <w:r w:rsidR="00631658" w:rsidRPr="005E1F72">
        <w:rPr>
          <w:rFonts w:ascii="GHEA Grapalat" w:hAnsi="GHEA Grapalat"/>
          <w:b/>
          <w:sz w:val="22"/>
          <w:szCs w:val="22"/>
          <w:lang w:val="nl-NL"/>
        </w:rPr>
        <w:t xml:space="preserve"> </w:t>
      </w:r>
      <w:r w:rsidR="00631658" w:rsidRPr="004B2068">
        <w:rPr>
          <w:rFonts w:ascii="GHEA Grapalat" w:hAnsi="GHEA Grapalat"/>
          <w:b/>
          <w:sz w:val="22"/>
          <w:szCs w:val="22"/>
          <w:lang w:val="hy-AM"/>
        </w:rPr>
        <w:t>պահանջագրի</w:t>
      </w:r>
      <w:r w:rsidR="00631658" w:rsidRPr="005E1F72">
        <w:rPr>
          <w:rFonts w:ascii="GHEA Grapalat" w:hAnsi="GHEA Grapalat"/>
          <w:b/>
          <w:sz w:val="22"/>
          <w:szCs w:val="22"/>
          <w:lang w:val="nl-NL"/>
        </w:rPr>
        <w:t xml:space="preserve"> </w:t>
      </w:r>
      <w:r w:rsidR="00631658" w:rsidRPr="004B2068">
        <w:rPr>
          <w:rFonts w:ascii="GHEA Grapalat" w:hAnsi="GHEA Grapalat"/>
          <w:b/>
          <w:sz w:val="22"/>
          <w:szCs w:val="22"/>
          <w:lang w:val="hy-AM"/>
        </w:rPr>
        <w:t>պարտադիր</w:t>
      </w:r>
      <w:r w:rsidR="00631658" w:rsidRPr="005E1F72">
        <w:rPr>
          <w:rFonts w:ascii="GHEA Grapalat" w:hAnsi="GHEA Grapalat"/>
          <w:b/>
          <w:sz w:val="22"/>
          <w:szCs w:val="22"/>
          <w:lang w:val="nl-NL"/>
        </w:rPr>
        <w:t xml:space="preserve"> </w:t>
      </w:r>
      <w:r w:rsidR="00631658" w:rsidRPr="004B2068">
        <w:rPr>
          <w:rFonts w:ascii="GHEA Grapalat" w:hAnsi="GHEA Grapalat"/>
          <w:b/>
          <w:sz w:val="22"/>
          <w:szCs w:val="22"/>
          <w:lang w:val="hy-AM"/>
        </w:rPr>
        <w:t>վավերապայմանները</w:t>
      </w:r>
      <w:r w:rsidR="00631658" w:rsidRPr="005E1F72">
        <w:rPr>
          <w:rFonts w:ascii="GHEA Grapalat" w:hAnsi="GHEA Grapalat"/>
          <w:b/>
          <w:sz w:val="22"/>
          <w:szCs w:val="22"/>
          <w:lang w:val="nl-NL"/>
        </w:rPr>
        <w:t xml:space="preserve"> </w:t>
      </w:r>
      <w:r w:rsidR="00631658" w:rsidRPr="004B2068">
        <w:rPr>
          <w:rFonts w:ascii="GHEA Grapalat" w:hAnsi="GHEA Grapalat"/>
          <w:b/>
          <w:sz w:val="22"/>
          <w:szCs w:val="22"/>
          <w:lang w:val="hy-AM"/>
        </w:rPr>
        <w:t>և</w:t>
      </w:r>
      <w:r w:rsidR="00631658" w:rsidRPr="005E1F72">
        <w:rPr>
          <w:rFonts w:ascii="GHEA Grapalat" w:hAnsi="GHEA Grapalat"/>
          <w:b/>
          <w:sz w:val="22"/>
          <w:szCs w:val="22"/>
          <w:lang w:val="nl-NL"/>
        </w:rPr>
        <w:t xml:space="preserve"> </w:t>
      </w:r>
      <w:r w:rsidR="00631658" w:rsidRPr="004B2068">
        <w:rPr>
          <w:rFonts w:ascii="GHEA Grapalat" w:hAnsi="GHEA Grapalat"/>
          <w:b/>
          <w:sz w:val="22"/>
          <w:szCs w:val="22"/>
          <w:lang w:val="hy-AM"/>
        </w:rPr>
        <w:t>լրացման</w:t>
      </w:r>
      <w:r w:rsidR="00631658" w:rsidRPr="005E1F72">
        <w:rPr>
          <w:rFonts w:ascii="GHEA Grapalat" w:hAnsi="GHEA Grapalat"/>
          <w:b/>
          <w:sz w:val="22"/>
          <w:szCs w:val="22"/>
          <w:lang w:val="nl-NL"/>
        </w:rPr>
        <w:t xml:space="preserve"> </w:t>
      </w:r>
      <w:r w:rsidR="00631658" w:rsidRPr="005E1F72">
        <w:rPr>
          <w:rFonts w:ascii="GHEA Grapalat" w:hAnsi="GHEA Grapalat"/>
          <w:b/>
          <w:sz w:val="22"/>
          <w:szCs w:val="22"/>
          <w:lang w:val="hy-AM"/>
        </w:rPr>
        <w:t>ուղեցույց</w:t>
      </w:r>
      <w:r w:rsidR="00631658" w:rsidRPr="004B2068">
        <w:rPr>
          <w:rFonts w:ascii="GHEA Grapalat" w:hAnsi="GHEA Grapalat"/>
          <w:b/>
          <w:sz w:val="22"/>
          <w:szCs w:val="22"/>
          <w:lang w:val="hy-AM"/>
        </w:rPr>
        <w:t>ը</w:t>
      </w:r>
    </w:p>
    <w:p w14:paraId="6DBF9CF4" w14:textId="77777777" w:rsidR="00631658" w:rsidRPr="005E1F72"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E1F72" w14:paraId="5846ABDC" w14:textId="77777777" w:rsidTr="00CB0ADE">
        <w:tc>
          <w:tcPr>
            <w:tcW w:w="720" w:type="dxa"/>
            <w:tcBorders>
              <w:top w:val="single" w:sz="4" w:space="0" w:color="auto"/>
              <w:left w:val="single" w:sz="4" w:space="0" w:color="auto"/>
              <w:bottom w:val="single" w:sz="4" w:space="0" w:color="auto"/>
              <w:right w:val="single" w:sz="4" w:space="0" w:color="auto"/>
            </w:tcBorders>
          </w:tcPr>
          <w:p w14:paraId="6AF5265D" w14:textId="77777777"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9CDA303"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0F39337"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Նշված դաշտի/</w:t>
            </w:r>
          </w:p>
          <w:p w14:paraId="5B6378C0"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21C3A70" w14:textId="77777777" w:rsidR="00631658" w:rsidRPr="005E1F72" w:rsidRDefault="00631658" w:rsidP="00CB0ADE">
            <w:pPr>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14:paraId="5FFAA89C"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236547"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14:paraId="1EF13142"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14:paraId="25FB6A00"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14:paraId="391E3E3E" w14:textId="77777777" w:rsidR="00631658" w:rsidRPr="005E1F72" w:rsidRDefault="00631658"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631658" w:rsidRPr="005E1F72" w14:paraId="71153E6A" w14:textId="77777777" w:rsidTr="00CB0ADE">
        <w:tc>
          <w:tcPr>
            <w:tcW w:w="720" w:type="dxa"/>
            <w:tcBorders>
              <w:top w:val="single" w:sz="4" w:space="0" w:color="auto"/>
              <w:left w:val="single" w:sz="4" w:space="0" w:color="auto"/>
              <w:bottom w:val="single" w:sz="4" w:space="0" w:color="auto"/>
              <w:right w:val="single" w:sz="4" w:space="0" w:color="auto"/>
            </w:tcBorders>
          </w:tcPr>
          <w:p w14:paraId="2A3C00DF"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AFA3EB5"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D447B79"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741A301"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C17333C" w14:textId="77777777" w:rsidR="00631658" w:rsidRPr="005E1F72" w:rsidRDefault="00631658" w:rsidP="00CB0ADE">
            <w:pPr>
              <w:jc w:val="center"/>
              <w:rPr>
                <w:rFonts w:ascii="GHEA Grapalat" w:hAnsi="GHEA Grapalat"/>
                <w:b/>
                <w:sz w:val="20"/>
                <w:szCs w:val="20"/>
              </w:rPr>
            </w:pPr>
            <w:r w:rsidRPr="005E1F72">
              <w:rPr>
                <w:rFonts w:ascii="GHEA Grapalat" w:hAnsi="GHEA Grapalat"/>
                <w:b/>
                <w:sz w:val="20"/>
                <w:szCs w:val="20"/>
              </w:rPr>
              <w:t>5</w:t>
            </w:r>
          </w:p>
        </w:tc>
      </w:tr>
      <w:tr w:rsidR="00631658" w:rsidRPr="005E1F72" w14:paraId="422EC787" w14:textId="77777777" w:rsidTr="00CB0ADE">
        <w:tc>
          <w:tcPr>
            <w:tcW w:w="720" w:type="dxa"/>
            <w:tcBorders>
              <w:top w:val="single" w:sz="4" w:space="0" w:color="auto"/>
              <w:left w:val="single" w:sz="4" w:space="0" w:color="auto"/>
              <w:bottom w:val="single" w:sz="4" w:space="0" w:color="auto"/>
              <w:right w:val="single" w:sz="4" w:space="0" w:color="auto"/>
            </w:tcBorders>
          </w:tcPr>
          <w:p w14:paraId="57085C7F"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D154DE"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7B1B598"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90664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FA3E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631658" w:rsidRPr="005E1F72" w14:paraId="0F1E5C8A" w14:textId="77777777" w:rsidTr="00CB0ADE">
        <w:tc>
          <w:tcPr>
            <w:tcW w:w="720" w:type="dxa"/>
            <w:tcBorders>
              <w:top w:val="single" w:sz="4" w:space="0" w:color="auto"/>
              <w:left w:val="single" w:sz="4" w:space="0" w:color="auto"/>
              <w:bottom w:val="single" w:sz="4" w:space="0" w:color="auto"/>
              <w:right w:val="single" w:sz="4" w:space="0" w:color="auto"/>
            </w:tcBorders>
          </w:tcPr>
          <w:p w14:paraId="17A96940" w14:textId="77777777" w:rsidR="00631658" w:rsidRPr="005E1F72"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37829B" w14:textId="77777777"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419A63A7"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EDD45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0F8AD5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631658" w:rsidRPr="005E1F72" w14:paraId="3B50F37D" w14:textId="77777777" w:rsidTr="00CB0ADE">
        <w:tc>
          <w:tcPr>
            <w:tcW w:w="720" w:type="dxa"/>
            <w:tcBorders>
              <w:top w:val="single" w:sz="4" w:space="0" w:color="auto"/>
              <w:left w:val="single" w:sz="4" w:space="0" w:color="auto"/>
              <w:bottom w:val="single" w:sz="4" w:space="0" w:color="auto"/>
              <w:right w:val="single" w:sz="4" w:space="0" w:color="auto"/>
            </w:tcBorders>
          </w:tcPr>
          <w:p w14:paraId="1AD0D8B3" w14:textId="77777777" w:rsidR="00631658" w:rsidRPr="005E1F7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161834" w14:textId="77777777" w:rsidR="00631658" w:rsidRPr="005E1F72" w:rsidRDefault="00631658" w:rsidP="00CB0ADE">
            <w:pPr>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FAB602D"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957DA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7E0271AA" w14:textId="77777777" w:rsidR="00631658" w:rsidRPr="005E1F72"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ECF8C95" w14:textId="77777777" w:rsidR="00631658" w:rsidRPr="005E1F72" w:rsidRDefault="00631658" w:rsidP="00CB0ADE">
            <w:pPr>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631658" w:rsidRPr="005E1F72" w14:paraId="774AE1D1" w14:textId="77777777" w:rsidTr="00CB0ADE">
        <w:tc>
          <w:tcPr>
            <w:tcW w:w="720" w:type="dxa"/>
            <w:tcBorders>
              <w:top w:val="single" w:sz="4" w:space="0" w:color="auto"/>
              <w:left w:val="single" w:sz="4" w:space="0" w:color="auto"/>
              <w:bottom w:val="single" w:sz="4" w:space="0" w:color="auto"/>
              <w:right w:val="single" w:sz="4" w:space="0" w:color="auto"/>
            </w:tcBorders>
          </w:tcPr>
          <w:p w14:paraId="2B99E791" w14:textId="77777777" w:rsidR="00631658" w:rsidRPr="005E1F72"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A556165" w14:textId="77777777" w:rsidR="00631658" w:rsidRPr="005E1F72" w:rsidRDefault="00631658"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86309D"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03D77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316DE7A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05D5320" w14:textId="77777777" w:rsidR="00631658" w:rsidRPr="005E1F72" w:rsidRDefault="00631658" w:rsidP="00CB0ADE">
            <w:pPr>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32CF7342" w14:textId="77777777" w:rsidTr="00CB0ADE">
        <w:tc>
          <w:tcPr>
            <w:tcW w:w="720" w:type="dxa"/>
            <w:tcBorders>
              <w:top w:val="single" w:sz="4" w:space="0" w:color="auto"/>
              <w:left w:val="single" w:sz="4" w:space="0" w:color="auto"/>
              <w:bottom w:val="single" w:sz="4" w:space="0" w:color="auto"/>
              <w:right w:val="single" w:sz="4" w:space="0" w:color="auto"/>
            </w:tcBorders>
          </w:tcPr>
          <w:p w14:paraId="0EC5FE0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CAFD43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06D5B95"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E5F4AE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C96FB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6D32A9EF" w14:textId="77777777" w:rsidTr="00CB0ADE">
        <w:tc>
          <w:tcPr>
            <w:tcW w:w="720" w:type="dxa"/>
            <w:tcBorders>
              <w:top w:val="single" w:sz="4" w:space="0" w:color="auto"/>
              <w:left w:val="single" w:sz="4" w:space="0" w:color="auto"/>
              <w:bottom w:val="single" w:sz="4" w:space="0" w:color="auto"/>
              <w:right w:val="single" w:sz="4" w:space="0" w:color="auto"/>
            </w:tcBorders>
          </w:tcPr>
          <w:p w14:paraId="5B85722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97957C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F2A2333"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E95193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38F4597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11852F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3103BC96" w14:textId="77777777" w:rsidTr="00CB0ADE">
        <w:tc>
          <w:tcPr>
            <w:tcW w:w="720" w:type="dxa"/>
            <w:tcBorders>
              <w:top w:val="single" w:sz="4" w:space="0" w:color="auto"/>
              <w:left w:val="single" w:sz="4" w:space="0" w:color="auto"/>
              <w:bottom w:val="single" w:sz="4" w:space="0" w:color="auto"/>
              <w:right w:val="single" w:sz="4" w:space="0" w:color="auto"/>
            </w:tcBorders>
          </w:tcPr>
          <w:p w14:paraId="4BAE337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4F9C0A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C61F2F6"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B284B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0F9AF11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61F120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5E1F72" w14:paraId="106E48FB" w14:textId="77777777" w:rsidTr="00CB0ADE">
        <w:tc>
          <w:tcPr>
            <w:tcW w:w="720" w:type="dxa"/>
            <w:tcBorders>
              <w:top w:val="single" w:sz="4" w:space="0" w:color="auto"/>
              <w:left w:val="single" w:sz="4" w:space="0" w:color="auto"/>
              <w:bottom w:val="single" w:sz="4" w:space="0" w:color="auto"/>
              <w:right w:val="single" w:sz="4" w:space="0" w:color="auto"/>
            </w:tcBorders>
          </w:tcPr>
          <w:p w14:paraId="77668DB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458CEA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DFB9BE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7D2B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037B975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Հայաստանի </w:t>
            </w:r>
            <w:r w:rsidRPr="005E1F72">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76A9F4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lastRenderedPageBreak/>
              <w:t>լրացվում է վճարողի կողմից</w:t>
            </w:r>
          </w:p>
        </w:tc>
      </w:tr>
      <w:tr w:rsidR="00631658" w:rsidRPr="005E1F72" w14:paraId="0B95B20C" w14:textId="77777777" w:rsidTr="00CB0ADE">
        <w:tc>
          <w:tcPr>
            <w:tcW w:w="720" w:type="dxa"/>
            <w:tcBorders>
              <w:top w:val="single" w:sz="4" w:space="0" w:color="auto"/>
              <w:left w:val="single" w:sz="4" w:space="0" w:color="auto"/>
              <w:bottom w:val="single" w:sz="4" w:space="0" w:color="auto"/>
              <w:right w:val="single" w:sz="4" w:space="0" w:color="auto"/>
            </w:tcBorders>
          </w:tcPr>
          <w:p w14:paraId="71F2904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195345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4055A33"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622EA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0DA4464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228356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0BFD0DBC" w14:textId="77777777" w:rsidTr="00CB0ADE">
        <w:tc>
          <w:tcPr>
            <w:tcW w:w="720" w:type="dxa"/>
            <w:tcBorders>
              <w:top w:val="single" w:sz="4" w:space="0" w:color="auto"/>
              <w:left w:val="single" w:sz="4" w:space="0" w:color="auto"/>
              <w:bottom w:val="single" w:sz="4" w:space="0" w:color="auto"/>
              <w:right w:val="single" w:sz="4" w:space="0" w:color="auto"/>
            </w:tcBorders>
          </w:tcPr>
          <w:p w14:paraId="08DC332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2A2386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459AE57"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F8215E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5C8FF92A"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56B8D2"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631658" w:rsidRPr="005E1F72" w14:paraId="324C1F76" w14:textId="77777777" w:rsidTr="00CB0ADE">
        <w:tc>
          <w:tcPr>
            <w:tcW w:w="720" w:type="dxa"/>
            <w:tcBorders>
              <w:top w:val="single" w:sz="4" w:space="0" w:color="auto"/>
              <w:left w:val="single" w:sz="4" w:space="0" w:color="auto"/>
              <w:bottom w:val="single" w:sz="4" w:space="0" w:color="auto"/>
              <w:right w:val="single" w:sz="4" w:space="0" w:color="auto"/>
            </w:tcBorders>
          </w:tcPr>
          <w:p w14:paraId="060496A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915393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E411966"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27821D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35B803E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F79E4D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55F8499C" w14:textId="77777777" w:rsidTr="00CB0ADE">
        <w:tc>
          <w:tcPr>
            <w:tcW w:w="720" w:type="dxa"/>
            <w:tcBorders>
              <w:top w:val="single" w:sz="4" w:space="0" w:color="auto"/>
              <w:left w:val="single" w:sz="4" w:space="0" w:color="auto"/>
              <w:bottom w:val="single" w:sz="4" w:space="0" w:color="auto"/>
              <w:right w:val="single" w:sz="4" w:space="0" w:color="auto"/>
            </w:tcBorders>
          </w:tcPr>
          <w:p w14:paraId="2D5FBD5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CEEC94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FABB3FA"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4773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FDE9A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50736B44" w14:textId="77777777" w:rsidTr="00CB0ADE">
        <w:tc>
          <w:tcPr>
            <w:tcW w:w="720" w:type="dxa"/>
            <w:tcBorders>
              <w:top w:val="single" w:sz="4" w:space="0" w:color="auto"/>
              <w:left w:val="single" w:sz="4" w:space="0" w:color="auto"/>
              <w:bottom w:val="single" w:sz="4" w:space="0" w:color="auto"/>
              <w:right w:val="single" w:sz="4" w:space="0" w:color="auto"/>
            </w:tcBorders>
          </w:tcPr>
          <w:p w14:paraId="312CBF2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AD76E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5B79047"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26C02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1FA628C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47826C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631658" w:rsidRPr="005E1F72" w14:paraId="031581EB" w14:textId="77777777" w:rsidTr="00CB0ADE">
        <w:tc>
          <w:tcPr>
            <w:tcW w:w="720" w:type="dxa"/>
            <w:tcBorders>
              <w:top w:val="single" w:sz="4" w:space="0" w:color="auto"/>
              <w:left w:val="single" w:sz="4" w:space="0" w:color="auto"/>
              <w:bottom w:val="single" w:sz="4" w:space="0" w:color="auto"/>
              <w:right w:val="single" w:sz="4" w:space="0" w:color="auto"/>
            </w:tcBorders>
          </w:tcPr>
          <w:p w14:paraId="76E6EF8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48040D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43A16B"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94334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0880077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2ABC79C"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631658" w:rsidRPr="001F168E" w14:paraId="5B596820" w14:textId="77777777" w:rsidTr="00CB0ADE">
        <w:tc>
          <w:tcPr>
            <w:tcW w:w="720" w:type="dxa"/>
            <w:tcBorders>
              <w:top w:val="single" w:sz="4" w:space="0" w:color="auto"/>
              <w:left w:val="single" w:sz="4" w:space="0" w:color="auto"/>
              <w:bottom w:val="single" w:sz="4" w:space="0" w:color="auto"/>
              <w:right w:val="single" w:sz="4" w:space="0" w:color="auto"/>
            </w:tcBorders>
          </w:tcPr>
          <w:p w14:paraId="6B25CA78"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3D53CFB"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6913C6E" w14:textId="77777777" w:rsidR="00631658" w:rsidRPr="005E1F72" w:rsidRDefault="004823CC" w:rsidP="00CB0ADE">
            <w:pPr>
              <w:jc w:val="center"/>
              <w:rPr>
                <w:rFonts w:ascii="GHEA Grapalat" w:hAnsi="GHEA Grapalat"/>
                <w:sz w:val="20"/>
                <w:szCs w:val="20"/>
                <w:lang w:val="hy-AM"/>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C81A3B"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33A33435"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716A8E0"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631658" w:rsidRPr="005E1F72" w14:paraId="4CBFE1C2" w14:textId="77777777" w:rsidTr="00CB0ADE">
        <w:tc>
          <w:tcPr>
            <w:tcW w:w="720" w:type="dxa"/>
            <w:tcBorders>
              <w:top w:val="single" w:sz="4" w:space="0" w:color="auto"/>
              <w:left w:val="single" w:sz="4" w:space="0" w:color="auto"/>
              <w:bottom w:val="single" w:sz="4" w:space="0" w:color="auto"/>
              <w:right w:val="single" w:sz="4" w:space="0" w:color="auto"/>
            </w:tcBorders>
          </w:tcPr>
          <w:p w14:paraId="0FFC69CC"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173663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32615AB"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19FCF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B0B54C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631658" w:rsidRPr="001F168E" w14:paraId="7626F418" w14:textId="77777777" w:rsidTr="00CB0ADE">
        <w:tc>
          <w:tcPr>
            <w:tcW w:w="720" w:type="dxa"/>
            <w:tcBorders>
              <w:top w:val="single" w:sz="4" w:space="0" w:color="auto"/>
              <w:left w:val="single" w:sz="4" w:space="0" w:color="auto"/>
              <w:bottom w:val="single" w:sz="4" w:space="0" w:color="auto"/>
              <w:right w:val="single" w:sz="4" w:space="0" w:color="auto"/>
            </w:tcBorders>
          </w:tcPr>
          <w:p w14:paraId="7844A14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BECC7E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5BF083F"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AC2C6E"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00101A56">
              <w:rPr>
                <w:rFonts w:ascii="GHEA Grapalat" w:hAnsi="GHEA Grapalat"/>
                <w:sz w:val="20"/>
                <w:szCs w:val="20"/>
                <w:lang w:val="hy-AM"/>
              </w:rPr>
              <w:t xml:space="preserve">որակավորման </w:t>
            </w:r>
            <w:r w:rsidRPr="005E1F72">
              <w:rPr>
                <w:rFonts w:ascii="GHEA Grapalat" w:hAnsi="GHEA Grapalat"/>
                <w:sz w:val="20"/>
                <w:szCs w:val="20"/>
                <w:lang w:val="hy-AM"/>
              </w:rPr>
              <w:t xml:space="preserve">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1661C" w14:textId="77777777" w:rsidR="00631658" w:rsidRPr="002A4619" w:rsidRDefault="00631658"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631658" w:rsidRPr="005E1F72" w14:paraId="424911F8" w14:textId="77777777" w:rsidTr="00CB0ADE">
        <w:tc>
          <w:tcPr>
            <w:tcW w:w="720" w:type="dxa"/>
            <w:tcBorders>
              <w:top w:val="single" w:sz="4" w:space="0" w:color="auto"/>
              <w:left w:val="single" w:sz="4" w:space="0" w:color="auto"/>
              <w:bottom w:val="single" w:sz="4" w:space="0" w:color="auto"/>
              <w:right w:val="single" w:sz="4" w:space="0" w:color="auto"/>
            </w:tcBorders>
          </w:tcPr>
          <w:p w14:paraId="4F6F383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8CBE38D"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0E58F0F"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AE0F9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4D98BED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5E1F72">
              <w:rPr>
                <w:rFonts w:ascii="GHEA Grapalat" w:hAnsi="GHEA Grapalat"/>
                <w:sz w:val="20"/>
                <w:szCs w:val="20"/>
              </w:rPr>
              <w:lastRenderedPageBreak/>
              <w:t>ներկայացման համար հիմք հանդիսացող պայմանագրի 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7DF0829"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lastRenderedPageBreak/>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631658" w:rsidRPr="001F168E" w14:paraId="43C18584" w14:textId="77777777" w:rsidTr="00CB0ADE">
        <w:tc>
          <w:tcPr>
            <w:tcW w:w="720" w:type="dxa"/>
            <w:tcBorders>
              <w:top w:val="single" w:sz="4" w:space="0" w:color="auto"/>
              <w:left w:val="single" w:sz="4" w:space="0" w:color="auto"/>
              <w:bottom w:val="single" w:sz="4" w:space="0" w:color="auto"/>
              <w:right w:val="single" w:sz="4" w:space="0" w:color="auto"/>
            </w:tcBorders>
          </w:tcPr>
          <w:p w14:paraId="0843215A" w14:textId="77777777" w:rsidR="00631658" w:rsidRPr="005E1F72" w:rsidDel="0010680B" w:rsidRDefault="00631658" w:rsidP="00CB0ADE">
            <w:pPr>
              <w:jc w:val="center"/>
              <w:rPr>
                <w:rFonts w:ascii="GHEA Grapalat" w:hAnsi="GHEA Grapalat"/>
                <w:sz w:val="20"/>
                <w:szCs w:val="20"/>
                <w:lang w:val="hy-AM"/>
              </w:rPr>
            </w:pPr>
            <w:r w:rsidRPr="005E1F7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2632D66" w14:textId="77777777" w:rsidR="00631658" w:rsidRPr="005E1F72" w:rsidRDefault="00631658"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1D16246"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8B3BE17" w14:textId="77777777" w:rsidR="00631658" w:rsidRPr="005E1F72" w:rsidRDefault="00631658" w:rsidP="00CB0ADE">
            <w:pPr>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14:paraId="02906E13" w14:textId="77777777" w:rsidR="00631658" w:rsidRPr="005E1F72" w:rsidRDefault="00631658"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79DB80B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4E657C1"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631658" w:rsidRPr="005E1F72" w14:paraId="423CDDF4" w14:textId="77777777" w:rsidTr="00CB0ADE">
        <w:tc>
          <w:tcPr>
            <w:tcW w:w="720" w:type="dxa"/>
            <w:tcBorders>
              <w:top w:val="single" w:sz="4" w:space="0" w:color="auto"/>
              <w:left w:val="single" w:sz="4" w:space="0" w:color="auto"/>
              <w:bottom w:val="single" w:sz="4" w:space="0" w:color="auto"/>
              <w:right w:val="single" w:sz="4" w:space="0" w:color="auto"/>
            </w:tcBorders>
          </w:tcPr>
          <w:p w14:paraId="722C0346"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D868AF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8E0D5B"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A33DE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5A8B1C6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25CCEEC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1F07EC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631658" w:rsidRPr="001F168E" w14:paraId="41DC1A83" w14:textId="77777777" w:rsidTr="00CB0ADE">
        <w:tc>
          <w:tcPr>
            <w:tcW w:w="720" w:type="dxa"/>
            <w:tcBorders>
              <w:top w:val="single" w:sz="4" w:space="0" w:color="auto"/>
              <w:left w:val="single" w:sz="4" w:space="0" w:color="auto"/>
              <w:bottom w:val="single" w:sz="4" w:space="0" w:color="auto"/>
              <w:right w:val="single" w:sz="4" w:space="0" w:color="auto"/>
            </w:tcBorders>
          </w:tcPr>
          <w:p w14:paraId="341BB9E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6B87C3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2DA0C"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F3C671"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3F10ACD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C3EBD4" w14:textId="77777777" w:rsidR="00631658" w:rsidRPr="005E1F72"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3B0C8A"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545CF2F5"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0CE17F44" w14:textId="77777777" w:rsidR="00631658" w:rsidRPr="005E1F72" w:rsidRDefault="00631658" w:rsidP="00CB0ADE">
            <w:pPr>
              <w:jc w:val="center"/>
              <w:rPr>
                <w:rFonts w:ascii="GHEA Grapalat" w:hAnsi="GHEA Grapalat"/>
                <w:sz w:val="20"/>
                <w:szCs w:val="20"/>
                <w:lang w:val="hy-AM"/>
              </w:rPr>
            </w:pPr>
          </w:p>
        </w:tc>
      </w:tr>
      <w:tr w:rsidR="00631658" w:rsidRPr="001F168E" w14:paraId="2164006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3F1E005" w14:textId="77777777"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12BDDC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AE823CF"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2BA7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պարտադիր` </w:t>
            </w:r>
          </w:p>
          <w:p w14:paraId="71A7D086"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DF7A375"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3046A63B"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631658" w:rsidRPr="005E1F72" w14:paraId="0E62ADC7" w14:textId="77777777" w:rsidTr="00CB0ADE">
        <w:tc>
          <w:tcPr>
            <w:tcW w:w="720" w:type="dxa"/>
            <w:tcBorders>
              <w:top w:val="single" w:sz="4" w:space="0" w:color="auto"/>
              <w:left w:val="single" w:sz="4" w:space="0" w:color="auto"/>
              <w:bottom w:val="single" w:sz="4" w:space="0" w:color="auto"/>
              <w:right w:val="single" w:sz="4" w:space="0" w:color="auto"/>
            </w:tcBorders>
          </w:tcPr>
          <w:p w14:paraId="1470102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28DD3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CBA9B01"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D97F62"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14:paraId="3BF89C8E"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9AD82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631658" w:rsidRPr="005E1F72" w14:paraId="03E2764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AB176D1" w14:textId="77777777" w:rsidR="00631658" w:rsidRPr="005E1F72" w:rsidRDefault="00631658"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52833B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2552D86"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8C06E6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պարտադիր` </w:t>
            </w:r>
          </w:p>
          <w:p w14:paraId="1958680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F9B524B"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14:paraId="34B0F637"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631658" w:rsidRPr="005E1F72" w14:paraId="5B3DB32B" w14:textId="77777777" w:rsidTr="00CB0ADE">
        <w:tc>
          <w:tcPr>
            <w:tcW w:w="720" w:type="dxa"/>
            <w:tcBorders>
              <w:top w:val="single" w:sz="4" w:space="0" w:color="auto"/>
              <w:left w:val="single" w:sz="4" w:space="0" w:color="auto"/>
              <w:bottom w:val="single" w:sz="4" w:space="0" w:color="auto"/>
              <w:right w:val="single" w:sz="4" w:space="0" w:color="auto"/>
            </w:tcBorders>
          </w:tcPr>
          <w:p w14:paraId="21E00A3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F3941A"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8579E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4A3095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5DAAD1DB"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w:t>
            </w:r>
            <w:r w:rsidRPr="005E1F72">
              <w:rPr>
                <w:rFonts w:ascii="GHEA Grapalat" w:hAnsi="GHEA Grapalat"/>
                <w:sz w:val="20"/>
                <w:szCs w:val="20"/>
              </w:rPr>
              <w:lastRenderedPageBreak/>
              <w:t xml:space="preserve">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D41AAAD" w14:textId="77777777" w:rsidR="00631658" w:rsidRPr="005E1F72" w:rsidRDefault="00631658" w:rsidP="00CB0ADE">
            <w:pPr>
              <w:jc w:val="center"/>
              <w:rPr>
                <w:rFonts w:ascii="GHEA Grapalat" w:hAnsi="GHEA Grapalat"/>
                <w:sz w:val="20"/>
                <w:szCs w:val="20"/>
              </w:rPr>
            </w:pPr>
          </w:p>
        </w:tc>
      </w:tr>
      <w:tr w:rsidR="00631658" w:rsidRPr="005E1F72" w14:paraId="110C4A8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0F706E" w14:textId="77777777" w:rsidR="00631658" w:rsidRPr="005E1F72" w:rsidRDefault="00631658" w:rsidP="00CB0ADE">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5916D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4CCDDCA"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65590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05149EA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3167ED4" w14:textId="77777777" w:rsidR="00631658" w:rsidRPr="005E1F72" w:rsidRDefault="00631658" w:rsidP="00CB0ADE">
            <w:pPr>
              <w:jc w:val="center"/>
              <w:rPr>
                <w:rFonts w:ascii="GHEA Grapalat" w:hAnsi="GHEA Grapalat"/>
                <w:sz w:val="20"/>
                <w:szCs w:val="20"/>
              </w:rPr>
            </w:pPr>
          </w:p>
        </w:tc>
      </w:tr>
      <w:tr w:rsidR="00631658" w:rsidRPr="005E1F72" w14:paraId="09380E66" w14:textId="77777777" w:rsidTr="00CB0ADE">
        <w:tc>
          <w:tcPr>
            <w:tcW w:w="720" w:type="dxa"/>
            <w:tcBorders>
              <w:top w:val="single" w:sz="4" w:space="0" w:color="auto"/>
              <w:left w:val="single" w:sz="4" w:space="0" w:color="auto"/>
              <w:bottom w:val="single" w:sz="4" w:space="0" w:color="auto"/>
              <w:right w:val="single" w:sz="4" w:space="0" w:color="auto"/>
            </w:tcBorders>
          </w:tcPr>
          <w:p w14:paraId="1F94A8A5"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51685F6" w14:textId="77777777" w:rsidR="00631658" w:rsidRPr="005E1F72" w:rsidRDefault="00631658"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C1DE703"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2344437"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պարտադիր</w:t>
            </w:r>
          </w:p>
          <w:p w14:paraId="3A29E20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3CFE2AD" w14:textId="77777777" w:rsidR="00631658" w:rsidRPr="005E1F72" w:rsidRDefault="00631658" w:rsidP="00CB0ADE">
            <w:pPr>
              <w:jc w:val="center"/>
              <w:rPr>
                <w:rFonts w:ascii="GHEA Grapalat" w:hAnsi="GHEA Grapalat"/>
                <w:sz w:val="20"/>
                <w:szCs w:val="20"/>
              </w:rPr>
            </w:pPr>
          </w:p>
        </w:tc>
      </w:tr>
      <w:tr w:rsidR="00631658" w:rsidRPr="005E1F72" w14:paraId="384AB717" w14:textId="77777777" w:rsidTr="00CB0ADE">
        <w:tc>
          <w:tcPr>
            <w:tcW w:w="720" w:type="dxa"/>
            <w:tcBorders>
              <w:top w:val="single" w:sz="4" w:space="0" w:color="auto"/>
              <w:left w:val="single" w:sz="4" w:space="0" w:color="auto"/>
              <w:bottom w:val="single" w:sz="4" w:space="0" w:color="auto"/>
              <w:right w:val="single" w:sz="4" w:space="0" w:color="auto"/>
            </w:tcBorders>
          </w:tcPr>
          <w:p w14:paraId="468D02CC"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B1183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FBA49D"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EE70DA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ոչ պարտադիր</w:t>
            </w:r>
          </w:p>
          <w:p w14:paraId="61047C3D"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41F1A90" w14:textId="77777777" w:rsidR="00631658" w:rsidRPr="005E1F72" w:rsidRDefault="00631658" w:rsidP="00CB0ADE">
            <w:pPr>
              <w:jc w:val="center"/>
              <w:rPr>
                <w:rFonts w:ascii="GHEA Grapalat" w:hAnsi="GHEA Grapalat"/>
                <w:sz w:val="20"/>
                <w:szCs w:val="20"/>
              </w:rPr>
            </w:pPr>
          </w:p>
        </w:tc>
      </w:tr>
      <w:tr w:rsidR="00631658" w:rsidRPr="005E1F72" w14:paraId="2678D9A3" w14:textId="77777777" w:rsidTr="00CB0ADE">
        <w:tc>
          <w:tcPr>
            <w:tcW w:w="720" w:type="dxa"/>
            <w:tcBorders>
              <w:top w:val="single" w:sz="4" w:space="0" w:color="auto"/>
              <w:left w:val="single" w:sz="4" w:space="0" w:color="auto"/>
              <w:bottom w:val="single" w:sz="4" w:space="0" w:color="auto"/>
              <w:right w:val="single" w:sz="4" w:space="0" w:color="auto"/>
            </w:tcBorders>
          </w:tcPr>
          <w:p w14:paraId="255ED0B6"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79AA69"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 xml:space="preserve">շահառռւին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38B653E"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5B7F954"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3DE4E475"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D2749" w14:textId="77777777" w:rsidR="00631658" w:rsidRPr="005E1F72" w:rsidRDefault="00631658" w:rsidP="00CB0ADE">
            <w:pPr>
              <w:jc w:val="center"/>
              <w:rPr>
                <w:rFonts w:ascii="GHEA Grapalat" w:hAnsi="GHEA Grapalat"/>
                <w:sz w:val="20"/>
                <w:szCs w:val="20"/>
              </w:rPr>
            </w:pPr>
          </w:p>
        </w:tc>
      </w:tr>
      <w:tr w:rsidR="00631658" w:rsidRPr="000E3911" w14:paraId="42EBC468" w14:textId="77777777" w:rsidTr="00CB0ADE">
        <w:tc>
          <w:tcPr>
            <w:tcW w:w="720" w:type="dxa"/>
            <w:tcBorders>
              <w:top w:val="single" w:sz="4" w:space="0" w:color="auto"/>
              <w:left w:val="single" w:sz="4" w:space="0" w:color="auto"/>
              <w:bottom w:val="single" w:sz="4" w:space="0" w:color="auto"/>
              <w:right w:val="single" w:sz="4" w:space="0" w:color="auto"/>
            </w:tcBorders>
          </w:tcPr>
          <w:p w14:paraId="05420BF3"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1D11290"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CC1FB5F" w14:textId="77777777" w:rsidR="00631658" w:rsidRPr="005E1F72" w:rsidRDefault="004823CC" w:rsidP="00CB0ADE">
            <w:pPr>
              <w:jc w:val="center"/>
              <w:rPr>
                <w:rFonts w:ascii="GHEA Grapalat" w:hAnsi="GHEA Grapalat"/>
                <w:sz w:val="20"/>
                <w:szCs w:val="20"/>
              </w:rPr>
            </w:pPr>
            <w:r w:rsidRPr="005E1F72">
              <w:rPr>
                <w:rFonts w:ascii="GHEA Grapalat" w:hAnsi="GHEA Grapalat"/>
                <w:sz w:val="20"/>
                <w:szCs w:val="20"/>
              </w:rPr>
              <w:t>Պ</w:t>
            </w:r>
            <w:r w:rsidR="00631658" w:rsidRPr="005E1F72">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D55C48" w14:textId="77777777" w:rsidR="00631658" w:rsidRPr="005E1F72"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4C41F7CB" w14:textId="77777777" w:rsidR="00631658" w:rsidRPr="000E3911" w:rsidRDefault="00631658"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9CC0515" w14:textId="77777777" w:rsidR="00631658" w:rsidRPr="000E3911" w:rsidRDefault="00631658" w:rsidP="00CB0ADE">
            <w:pPr>
              <w:jc w:val="center"/>
              <w:rPr>
                <w:rFonts w:ascii="GHEA Grapalat" w:hAnsi="GHEA Grapalat"/>
                <w:sz w:val="20"/>
                <w:szCs w:val="20"/>
              </w:rPr>
            </w:pPr>
          </w:p>
        </w:tc>
      </w:tr>
    </w:tbl>
    <w:p w14:paraId="69DA9216" w14:textId="77777777" w:rsidR="00631658" w:rsidRPr="000F4414" w:rsidRDefault="00631658" w:rsidP="00631658">
      <w:pPr>
        <w:pStyle w:val="BodyTextIndent"/>
        <w:jc w:val="right"/>
        <w:rPr>
          <w:rFonts w:ascii="GHEA Grapalat" w:hAnsi="GHEA Grapalat" w:cs="Sylfaen"/>
          <w:i w:val="0"/>
          <w:lang w:val="en-US"/>
        </w:rPr>
      </w:pPr>
    </w:p>
    <w:p w14:paraId="01233AB3" w14:textId="77777777" w:rsidR="00631658" w:rsidRPr="000E3911" w:rsidRDefault="00631658" w:rsidP="00631658">
      <w:pPr>
        <w:pStyle w:val="BodyTextIndent"/>
        <w:jc w:val="right"/>
        <w:rPr>
          <w:rFonts w:ascii="GHEA Grapalat" w:hAnsi="GHEA Grapalat" w:cs="Sylfaen"/>
          <w:i w:val="0"/>
          <w:lang w:val="en-US"/>
        </w:rPr>
      </w:pPr>
    </w:p>
    <w:p w14:paraId="3F8F9D4D" w14:textId="77777777" w:rsidR="00631658" w:rsidRPr="000E3911" w:rsidRDefault="00631658" w:rsidP="00631658">
      <w:pPr>
        <w:pStyle w:val="BodyTextIndent"/>
        <w:jc w:val="right"/>
        <w:rPr>
          <w:rFonts w:ascii="GHEA Grapalat" w:hAnsi="GHEA Grapalat" w:cs="Sylfaen"/>
          <w:i w:val="0"/>
          <w:lang w:val="en-US"/>
        </w:rPr>
      </w:pPr>
    </w:p>
    <w:p w14:paraId="03925643" w14:textId="77777777" w:rsidR="00631658" w:rsidRPr="000E3911" w:rsidRDefault="00631658" w:rsidP="00631658">
      <w:pPr>
        <w:pStyle w:val="BodyTextIndent"/>
        <w:jc w:val="right"/>
        <w:rPr>
          <w:rFonts w:ascii="GHEA Grapalat" w:hAnsi="GHEA Grapalat" w:cs="Sylfaen"/>
          <w:i w:val="0"/>
          <w:lang w:val="en-US"/>
        </w:rPr>
      </w:pPr>
    </w:p>
    <w:p w14:paraId="20040BA1" w14:textId="77777777" w:rsidR="00631658" w:rsidRPr="000E3911" w:rsidRDefault="00631658" w:rsidP="00631658">
      <w:pPr>
        <w:pStyle w:val="BodyTextIndent"/>
        <w:jc w:val="right"/>
        <w:rPr>
          <w:rFonts w:ascii="GHEA Grapalat" w:hAnsi="GHEA Grapalat" w:cs="Sylfaen"/>
          <w:i w:val="0"/>
          <w:lang w:val="en-US"/>
        </w:rPr>
      </w:pPr>
    </w:p>
    <w:p w14:paraId="563ED74F" w14:textId="77777777" w:rsidR="00631658" w:rsidRPr="000F4414" w:rsidRDefault="00631658" w:rsidP="00631658">
      <w:pPr>
        <w:rPr>
          <w:rFonts w:ascii="GHEA Grapalat" w:hAnsi="GHEA Grapalat"/>
        </w:rPr>
      </w:pPr>
    </w:p>
    <w:p w14:paraId="43D6D7E7" w14:textId="77777777" w:rsidR="00631658" w:rsidRPr="00131E9C" w:rsidRDefault="00631658" w:rsidP="00631658">
      <w:pPr>
        <w:jc w:val="center"/>
        <w:rPr>
          <w:rFonts w:ascii="GHEA Grapalat" w:hAnsi="GHEA Grapalat" w:cs="GHEA Grapalat"/>
          <w:sz w:val="22"/>
          <w:szCs w:val="22"/>
          <w:lang w:val="hy-AM"/>
        </w:rPr>
      </w:pPr>
    </w:p>
    <w:p w14:paraId="3DD7824F" w14:textId="603B51C8" w:rsidR="00091EBC" w:rsidRPr="009C370D" w:rsidRDefault="00631658" w:rsidP="00B0117B">
      <w:pPr>
        <w:pStyle w:val="BodyTextIndent3"/>
        <w:spacing w:line="240" w:lineRule="auto"/>
        <w:jc w:val="right"/>
        <w:rPr>
          <w:rFonts w:ascii="GHEA Grapalat" w:hAnsi="GHEA Grapalat" w:cs="Sylfaen"/>
          <w:vertAlign w:val="superscript"/>
          <w:lang w:val="hy-AM"/>
        </w:rPr>
      </w:pPr>
      <w:r>
        <w:rPr>
          <w:rFonts w:ascii="GHEA Grapalat" w:hAnsi="GHEA Grapalat"/>
          <w:b/>
          <w:lang w:val="hy-AM"/>
        </w:rPr>
        <w:br w:type="page"/>
      </w:r>
    </w:p>
    <w:p w14:paraId="0FAEEFF0" w14:textId="77777777" w:rsidR="00091EBC" w:rsidRPr="001557AE" w:rsidRDefault="00091EBC" w:rsidP="00091EBC">
      <w:pPr>
        <w:pStyle w:val="BodyTextIndent3"/>
        <w:spacing w:line="240" w:lineRule="auto"/>
        <w:jc w:val="center"/>
        <w:rPr>
          <w:rFonts w:ascii="GHEA Grapalat" w:hAnsi="GHEA Grapalat" w:cs="Arial"/>
          <w:b/>
          <w:lang w:val="hy-AM"/>
        </w:rPr>
      </w:pPr>
    </w:p>
    <w:p w14:paraId="4537787E" w14:textId="77777777" w:rsidR="00091EBC" w:rsidRPr="005E1F72" w:rsidRDefault="00091EBC" w:rsidP="00091EBC">
      <w:pPr>
        <w:pStyle w:val="BodyTextIndent3"/>
        <w:spacing w:line="240" w:lineRule="auto"/>
        <w:jc w:val="right"/>
        <w:rPr>
          <w:rFonts w:ascii="GHEA Grapalat" w:hAnsi="GHEA Grapalat"/>
          <w:szCs w:val="24"/>
          <w:lang w:val="hy-AM"/>
        </w:rPr>
      </w:pPr>
    </w:p>
    <w:p w14:paraId="7C165D5A" w14:textId="77777777" w:rsidR="00631658" w:rsidRPr="00631658" w:rsidRDefault="00631658" w:rsidP="00631658">
      <w:pPr>
        <w:jc w:val="right"/>
        <w:rPr>
          <w:rFonts w:ascii="GHEA Grapalat" w:hAnsi="GHEA Grapalat" w:cs="GHEA Grapalat"/>
          <w:i/>
          <w:sz w:val="18"/>
          <w:szCs w:val="18"/>
          <w:lang w:val="hy-AM"/>
        </w:rPr>
      </w:pPr>
    </w:p>
    <w:p w14:paraId="01082EE6" w14:textId="77777777" w:rsidR="00631658" w:rsidRPr="00631658" w:rsidRDefault="00631658" w:rsidP="00631658">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t>Հավելված 5.1</w:t>
      </w:r>
    </w:p>
    <w:p w14:paraId="35ACCF7F" w14:textId="66A68C56" w:rsidR="007C1CCB" w:rsidRPr="007320DA" w:rsidRDefault="007C1CCB" w:rsidP="007C1CCB">
      <w:pPr>
        <w:pStyle w:val="BodyTextIndent3"/>
        <w:spacing w:line="240" w:lineRule="auto"/>
        <w:jc w:val="right"/>
        <w:rPr>
          <w:rFonts w:ascii="GHEA Grapalat" w:hAnsi="GHEA Grapalat" w:cs="Arial"/>
          <w:b/>
          <w:lang w:val="hy-AM"/>
        </w:rPr>
      </w:pPr>
      <w:r w:rsidRPr="00F70248">
        <w:rPr>
          <w:rFonts w:ascii="GHEA Grapalat" w:hAnsi="GHEA Grapalat"/>
          <w:b/>
          <w:lang w:val="af-ZA"/>
        </w:rPr>
        <w:t>«</w:t>
      </w:r>
      <w:r w:rsidRPr="00F70248">
        <w:rPr>
          <w:rFonts w:ascii="GHEA Grapalat" w:hAnsi="GHEA Grapalat"/>
          <w:b/>
          <w:lang w:val="hy-AM"/>
        </w:rPr>
        <w:t>ԿՄՀՔ-</w:t>
      </w:r>
      <w:r w:rsidRPr="000F2753">
        <w:rPr>
          <w:rFonts w:ascii="GHEA Grapalat" w:hAnsi="GHEA Grapalat"/>
          <w:b/>
          <w:lang w:val="hy-AM"/>
        </w:rPr>
        <w:t xml:space="preserve"> </w:t>
      </w:r>
      <w:r w:rsidRPr="0005505C">
        <w:rPr>
          <w:rFonts w:ascii="GHEA Grapalat" w:hAnsi="GHEA Grapalat"/>
          <w:b/>
          <w:lang w:val="hy-AM"/>
        </w:rPr>
        <w:t>ԳՀԱՇՁԲ–22/</w:t>
      </w:r>
      <w:r w:rsidR="00B0117B">
        <w:rPr>
          <w:rFonts w:ascii="GHEA Grapalat" w:hAnsi="GHEA Grapalat"/>
          <w:b/>
          <w:lang w:val="hy-AM"/>
        </w:rPr>
        <w:t>48</w:t>
      </w:r>
      <w:r w:rsidRPr="00F70248">
        <w:rPr>
          <w:rFonts w:ascii="GHEA Grapalat" w:hAnsi="GHEA Grapalat"/>
          <w:b/>
          <w:lang w:val="af-ZA"/>
        </w:rPr>
        <w:t>»</w:t>
      </w:r>
      <w:r>
        <w:rPr>
          <w:rFonts w:ascii="GHEA Grapalat" w:hAnsi="GHEA Grapalat"/>
          <w:lang w:val="hy-AM"/>
        </w:rPr>
        <w:t xml:space="preserve"> </w:t>
      </w:r>
      <w:r w:rsidRPr="007320DA">
        <w:rPr>
          <w:rFonts w:ascii="GHEA Grapalat" w:hAnsi="GHEA Grapalat" w:cs="Sylfaen"/>
          <w:b/>
          <w:lang w:val="hy-AM"/>
        </w:rPr>
        <w:t>ծածկագրով</w:t>
      </w:r>
    </w:p>
    <w:p w14:paraId="27174007" w14:textId="41A10B3C" w:rsidR="00631658" w:rsidRPr="00631658" w:rsidRDefault="007C1CCB" w:rsidP="007C1CCB">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631658">
        <w:rPr>
          <w:rFonts w:ascii="GHEA Grapalat" w:hAnsi="GHEA Grapalat" w:cs="Sylfaen"/>
          <w:b/>
          <w:lang w:val="hy-AM"/>
        </w:rPr>
        <w:t>հրավերի</w:t>
      </w:r>
    </w:p>
    <w:p w14:paraId="42002658" w14:textId="77777777" w:rsidR="00631658" w:rsidRPr="00631658" w:rsidRDefault="00631658" w:rsidP="00631658">
      <w:pPr>
        <w:jc w:val="center"/>
        <w:rPr>
          <w:rFonts w:ascii="GHEA Grapalat" w:hAnsi="GHEA Grapalat" w:cs="GHEA Grapalat"/>
          <w:b/>
          <w:sz w:val="20"/>
          <w:szCs w:val="20"/>
          <w:lang w:val="hy-AM"/>
        </w:rPr>
      </w:pPr>
      <w:r w:rsidRPr="00631658">
        <w:rPr>
          <w:rFonts w:ascii="GHEA Grapalat" w:hAnsi="GHEA Grapalat" w:cs="GHEA Grapalat"/>
          <w:b/>
          <w:sz w:val="18"/>
          <w:szCs w:val="18"/>
          <w:lang w:val="hy-AM"/>
        </w:rPr>
        <w:t xml:space="preserve">       </w:t>
      </w:r>
      <w:r w:rsidRPr="00631658">
        <w:rPr>
          <w:rFonts w:ascii="GHEA Grapalat" w:hAnsi="GHEA Grapalat" w:cs="GHEA Grapalat"/>
          <w:b/>
          <w:sz w:val="20"/>
          <w:szCs w:val="20"/>
          <w:lang w:val="hy-AM"/>
        </w:rPr>
        <w:t xml:space="preserve">ՏՈւԺԱՆՔԻ ՄԱՍԻՆ ՀԱՄԱՁԱՅՆԱԳԻՐ </w:t>
      </w:r>
    </w:p>
    <w:p w14:paraId="1ACBDF57" w14:textId="77777777" w:rsidR="001C7C1A" w:rsidRPr="00260569" w:rsidRDefault="00631658" w:rsidP="001C7C1A">
      <w:pPr>
        <w:jc w:val="center"/>
        <w:rPr>
          <w:rFonts w:ascii="GHEA Grapalat" w:hAnsi="GHEA Grapalat" w:cs="GHEA Grapalat"/>
          <w:b/>
          <w:sz w:val="20"/>
          <w:szCs w:val="20"/>
          <w:lang w:val="hy-AM"/>
        </w:rPr>
      </w:pPr>
      <w:r w:rsidRPr="00631658">
        <w:rPr>
          <w:rFonts w:ascii="GHEA Grapalat" w:hAnsi="GHEA Grapalat" w:cs="GHEA Grapalat"/>
          <w:sz w:val="20"/>
          <w:szCs w:val="20"/>
          <w:lang w:val="hy-AM"/>
        </w:rPr>
        <w:t xml:space="preserve">  </w:t>
      </w:r>
      <w:r w:rsidRPr="00631658">
        <w:rPr>
          <w:rFonts w:ascii="GHEA Grapalat" w:hAnsi="GHEA Grapalat" w:cs="GHEA Grapalat"/>
          <w:b/>
          <w:sz w:val="20"/>
          <w:szCs w:val="20"/>
          <w:lang w:val="hy-AM"/>
        </w:rPr>
        <w:t xml:space="preserve"> </w:t>
      </w:r>
      <w:r w:rsidR="001C7C1A" w:rsidRPr="004B2068">
        <w:rPr>
          <w:rFonts w:ascii="GHEA Grapalat" w:hAnsi="GHEA Grapalat" w:cs="GHEA Grapalat"/>
          <w:b/>
          <w:sz w:val="18"/>
          <w:szCs w:val="18"/>
          <w:lang w:val="hy-AM"/>
        </w:rPr>
        <w:t xml:space="preserve">         </w:t>
      </w:r>
      <w:r w:rsidR="001C7C1A" w:rsidRPr="005E1F72">
        <w:rPr>
          <w:rFonts w:ascii="GHEA Grapalat" w:hAnsi="GHEA Grapalat" w:cs="GHEA Grapalat"/>
          <w:b/>
          <w:sz w:val="18"/>
          <w:szCs w:val="18"/>
          <w:lang w:val="hy-AM"/>
        </w:rPr>
        <w:t>(</w:t>
      </w:r>
      <w:r w:rsidR="001C7C1A" w:rsidRPr="004B2068">
        <w:rPr>
          <w:rFonts w:ascii="GHEA Grapalat" w:hAnsi="GHEA Grapalat" w:cs="GHEA Grapalat"/>
          <w:b/>
          <w:sz w:val="18"/>
          <w:szCs w:val="18"/>
          <w:lang w:val="hy-AM"/>
        </w:rPr>
        <w:t xml:space="preserve">պայմանագրի </w:t>
      </w:r>
      <w:r w:rsidR="001C7C1A" w:rsidRPr="005E1F72">
        <w:rPr>
          <w:rFonts w:ascii="GHEA Grapalat" w:hAnsi="GHEA Grapalat" w:cs="GHEA Grapalat"/>
          <w:b/>
          <w:sz w:val="18"/>
          <w:szCs w:val="18"/>
          <w:lang w:val="hy-AM"/>
        </w:rPr>
        <w:t>ապահովում)</w:t>
      </w:r>
    </w:p>
    <w:p w14:paraId="1A43D4D7" w14:textId="77777777" w:rsidR="00631658" w:rsidRPr="00631658" w:rsidRDefault="00631658" w:rsidP="00631658">
      <w:pPr>
        <w:rPr>
          <w:rFonts w:ascii="GHEA Grapalat" w:hAnsi="GHEA Grapalat" w:cs="GHEA Grapalat"/>
          <w:b/>
          <w:sz w:val="20"/>
          <w:szCs w:val="20"/>
          <w:lang w:val="hy-AM"/>
        </w:rPr>
      </w:pPr>
    </w:p>
    <w:p w14:paraId="3748F37A" w14:textId="77777777" w:rsidR="00631658" w:rsidRPr="00631658" w:rsidRDefault="00631658" w:rsidP="00631658">
      <w:pPr>
        <w:rPr>
          <w:rFonts w:ascii="GHEA Grapalat" w:hAnsi="GHEA Grapalat" w:cs="GHEA Grapalat"/>
          <w:sz w:val="20"/>
          <w:szCs w:val="20"/>
          <w:lang w:val="hy-AM"/>
        </w:rPr>
      </w:pPr>
      <w:r w:rsidRPr="00631658">
        <w:rPr>
          <w:rFonts w:ascii="GHEA Grapalat" w:hAnsi="GHEA Grapalat" w:cs="GHEA Grapalat"/>
          <w:sz w:val="20"/>
          <w:szCs w:val="20"/>
          <w:lang w:val="hy-AM"/>
        </w:rPr>
        <w:t xml:space="preserve">     ք. Երևան</w:t>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r>
      <w:r w:rsidRPr="00631658">
        <w:rPr>
          <w:rFonts w:ascii="GHEA Grapalat" w:hAnsi="GHEA Grapalat" w:cs="GHEA Grapalat"/>
          <w:sz w:val="20"/>
          <w:szCs w:val="20"/>
          <w:lang w:val="hy-AM"/>
        </w:rPr>
        <w:tab/>
        <w:t xml:space="preserve">            </w:t>
      </w:r>
      <w:r w:rsidRPr="00631658">
        <w:rPr>
          <w:rFonts w:ascii="GHEA Grapalat" w:hAnsi="GHEA Grapalat"/>
          <w:sz w:val="20"/>
          <w:szCs w:val="20"/>
          <w:lang w:val="hy-AM"/>
        </w:rPr>
        <w:t>«</w:t>
      </w:r>
      <w:r w:rsidRPr="00631658">
        <w:rPr>
          <w:rFonts w:ascii="GHEA Grapalat" w:hAnsi="GHEA Grapalat" w:cs="GHEA Grapalat"/>
          <w:sz w:val="20"/>
          <w:szCs w:val="20"/>
          <w:u w:val="single"/>
          <w:lang w:val="hy-AM"/>
        </w:rPr>
        <w:t xml:space="preserve">         </w:t>
      </w:r>
      <w:r w:rsidRPr="00631658">
        <w:rPr>
          <w:rFonts w:ascii="GHEA Grapalat" w:hAnsi="GHEA Grapalat"/>
          <w:sz w:val="20"/>
          <w:szCs w:val="20"/>
          <w:lang w:val="hy-AM"/>
        </w:rPr>
        <w:t>»</w:t>
      </w:r>
      <w:r w:rsidRPr="00631658">
        <w:rPr>
          <w:rFonts w:ascii="GHEA Grapalat" w:hAnsi="GHEA Grapalat" w:cs="GHEA Grapalat"/>
          <w:sz w:val="20"/>
          <w:szCs w:val="20"/>
          <w:u w:val="single"/>
          <w:lang w:val="hy-AM"/>
        </w:rPr>
        <w:t xml:space="preserve">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lang w:val="hy-AM"/>
        </w:rPr>
        <w:t xml:space="preserve"> 20   թ.**</w:t>
      </w:r>
    </w:p>
    <w:p w14:paraId="04B17214" w14:textId="77777777" w:rsidR="00631658" w:rsidRPr="00631658" w:rsidRDefault="00631658" w:rsidP="00631658">
      <w:pPr>
        <w:rPr>
          <w:rFonts w:ascii="GHEA Grapalat" w:hAnsi="GHEA Grapalat" w:cs="GHEA Grapalat"/>
          <w:sz w:val="20"/>
          <w:szCs w:val="20"/>
          <w:lang w:val="hy-AM"/>
        </w:rPr>
      </w:pPr>
    </w:p>
    <w:p w14:paraId="26722C2E" w14:textId="77777777" w:rsidR="00631658" w:rsidRPr="00631658" w:rsidRDefault="00631658" w:rsidP="00631658">
      <w:pPr>
        <w:jc w:val="both"/>
        <w:rPr>
          <w:rFonts w:ascii="GHEA Grapalat" w:hAnsi="GHEA Grapalat" w:cs="GHEA Grapalat"/>
          <w:sz w:val="20"/>
          <w:szCs w:val="20"/>
          <w:u w:val="single"/>
          <w:vertAlign w:val="subscript"/>
          <w:lang w:val="hy-AM"/>
        </w:rPr>
      </w:pPr>
      <w:r w:rsidRPr="00631658">
        <w:rPr>
          <w:rFonts w:ascii="GHEA Grapalat" w:hAnsi="GHEA Grapalat" w:cs="GHEA Grapalat"/>
          <w:sz w:val="20"/>
          <w:szCs w:val="20"/>
          <w:u w:val="single"/>
          <w:vertAlign w:val="subscript"/>
          <w:lang w:val="hy-AM"/>
        </w:rPr>
        <w:tab/>
      </w:r>
      <w:r w:rsidRPr="00631658">
        <w:rPr>
          <w:rFonts w:ascii="GHEA Grapalat" w:hAnsi="GHEA Grapalat" w:cs="GHEA Grapalat"/>
          <w:sz w:val="20"/>
          <w:szCs w:val="20"/>
          <w:u w:val="single"/>
          <w:vertAlign w:val="subscript"/>
          <w:lang w:val="hy-AM"/>
        </w:rPr>
        <w:tab/>
      </w:r>
      <w:r w:rsidRPr="00631658">
        <w:rPr>
          <w:rFonts w:ascii="GHEA Grapalat" w:hAnsi="GHEA Grapalat" w:cs="GHEA Grapalat"/>
          <w:sz w:val="20"/>
          <w:szCs w:val="20"/>
          <w:u w:val="single"/>
          <w:vertAlign w:val="subscript"/>
          <w:lang w:val="hy-AM"/>
        </w:rPr>
        <w:tab/>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 xml:space="preserve">ի դեմս Ընկերության տնօրեն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05159C0F" w14:textId="77777777" w:rsidR="00631658" w:rsidRPr="00631658" w:rsidRDefault="00631658" w:rsidP="00631658">
      <w:pPr>
        <w:jc w:val="both"/>
        <w:rPr>
          <w:rFonts w:ascii="GHEA Grapalat" w:hAnsi="GHEA Grapalat" w:cs="GHEA Grapalat"/>
          <w:sz w:val="20"/>
          <w:szCs w:val="20"/>
          <w:lang w:val="hy-AM"/>
        </w:rPr>
      </w:pPr>
      <w:r w:rsidRPr="00631658">
        <w:rPr>
          <w:rFonts w:ascii="GHEA Grapalat" w:hAnsi="GHEA Grapalat"/>
          <w:sz w:val="20"/>
          <w:szCs w:val="20"/>
          <w:vertAlign w:val="superscript"/>
          <w:lang w:val="hy-AM"/>
        </w:rPr>
        <w:t xml:space="preserve">       Ընկերության անվանումը</w:t>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t xml:space="preserve">    </w:t>
      </w:r>
      <w:r w:rsidRPr="00631658">
        <w:rPr>
          <w:rFonts w:ascii="GHEA Grapalat" w:hAnsi="GHEA Grapalat"/>
          <w:sz w:val="20"/>
          <w:szCs w:val="20"/>
          <w:vertAlign w:val="superscript"/>
          <w:lang w:val="hy-AM"/>
        </w:rPr>
        <w:t>Ընկերության տնօրենի անուն ազգանունը, անձնագրային տվյալները</w:t>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109988" w14:textId="77777777" w:rsidR="00631658" w:rsidRPr="00631658" w:rsidRDefault="00631658" w:rsidP="00631658">
      <w:pPr>
        <w:ind w:firstLine="708"/>
        <w:jc w:val="both"/>
        <w:rPr>
          <w:rFonts w:ascii="GHEA Grapalat" w:hAnsi="GHEA Grapalat" w:cs="GHEA Grapalat"/>
          <w:sz w:val="20"/>
          <w:szCs w:val="20"/>
          <w:lang w:val="hy-AM"/>
        </w:rPr>
      </w:pPr>
    </w:p>
    <w:p w14:paraId="7CDEC514" w14:textId="77777777" w:rsidR="00631658" w:rsidRPr="00631658" w:rsidRDefault="00F5285F" w:rsidP="00F5285F">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Pr="00F5285F">
        <w:rPr>
          <w:rFonts w:ascii="GHEA Grapalat" w:hAnsi="GHEA Grapalat" w:cs="GHEA Grapalat"/>
          <w:b/>
          <w:sz w:val="20"/>
          <w:szCs w:val="20"/>
          <w:lang w:val="hy-AM"/>
        </w:rPr>
        <w:t>.</w:t>
      </w:r>
      <w:r w:rsidR="00631658" w:rsidRPr="00631658">
        <w:rPr>
          <w:rFonts w:ascii="GHEA Grapalat" w:hAnsi="GHEA Grapalat" w:cs="GHEA Grapalat"/>
          <w:b/>
          <w:sz w:val="20"/>
          <w:szCs w:val="20"/>
          <w:lang w:val="hy-AM"/>
        </w:rPr>
        <w:t xml:space="preserve"> Հ</w:t>
      </w:r>
      <w:r w:rsidR="00631658" w:rsidRPr="00F5285F">
        <w:rPr>
          <w:rFonts w:ascii="GHEA Grapalat" w:hAnsi="GHEA Grapalat" w:cs="GHEA Grapalat"/>
          <w:b/>
          <w:sz w:val="20"/>
          <w:szCs w:val="20"/>
          <w:lang w:val="hy-AM"/>
        </w:rPr>
        <w:t>ամաձայնության առարկան</w:t>
      </w:r>
    </w:p>
    <w:p w14:paraId="093B85D5" w14:textId="77777777" w:rsidR="00631658" w:rsidRPr="00631658" w:rsidRDefault="00631658" w:rsidP="00631658">
      <w:pPr>
        <w:jc w:val="both"/>
        <w:rPr>
          <w:rFonts w:ascii="GHEA Grapalat" w:hAnsi="GHEA Grapalat" w:cs="GHEA Grapalat"/>
          <w:b/>
          <w:bCs/>
          <w:sz w:val="20"/>
          <w:szCs w:val="20"/>
          <w:lang w:val="pt-BR"/>
        </w:rPr>
      </w:pPr>
      <w:r w:rsidRPr="00631658">
        <w:rPr>
          <w:rFonts w:ascii="GHEA Grapalat" w:hAnsi="GHEA Grapalat" w:cs="GHEA Grapalat"/>
          <w:sz w:val="20"/>
          <w:szCs w:val="20"/>
          <w:lang w:val="pt-BR"/>
        </w:rPr>
        <w:tab/>
      </w:r>
      <w:r w:rsidRPr="00631658">
        <w:rPr>
          <w:rFonts w:ascii="GHEA Grapalat" w:hAnsi="GHEA Grapalat" w:cs="GHEA Grapalat"/>
          <w:sz w:val="20"/>
          <w:szCs w:val="20"/>
          <w:lang w:val="pt-BR"/>
        </w:rPr>
        <w:tab/>
        <w:t xml:space="preserve">                               </w:t>
      </w:r>
    </w:p>
    <w:p w14:paraId="4B89EFB4" w14:textId="16272256" w:rsidR="00631658" w:rsidRPr="00F4502D" w:rsidRDefault="00631658" w:rsidP="00631658">
      <w:pPr>
        <w:ind w:left="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1.1 Ընկերությունը մասնակցում է </w:t>
      </w:r>
      <w:r w:rsidR="00EC0ACB">
        <w:rPr>
          <w:rFonts w:ascii="GHEA Grapalat" w:hAnsi="GHEA Grapalat" w:cs="GHEA Grapalat"/>
          <w:sz w:val="20"/>
          <w:szCs w:val="20"/>
          <w:lang w:val="hy-AM"/>
        </w:rPr>
        <w:t>«</w:t>
      </w:r>
      <w:r w:rsidR="00EC0ACB">
        <w:rPr>
          <w:rFonts w:ascii="GHEA Grapalat" w:hAnsi="GHEA Grapalat" w:cs="GHEA Grapalat"/>
          <w:b/>
          <w:sz w:val="20"/>
          <w:szCs w:val="20"/>
          <w:lang w:val="hy-AM"/>
        </w:rPr>
        <w:t>Մաքուր Հրազդան»</w:t>
      </w:r>
      <w:r w:rsidRPr="00F4502D">
        <w:rPr>
          <w:rFonts w:ascii="GHEA Grapalat" w:hAnsi="GHEA Grapalat" w:cs="GHEA Grapalat"/>
          <w:sz w:val="20"/>
          <w:szCs w:val="20"/>
          <w:lang w:val="pt-BR"/>
        </w:rPr>
        <w:t xml:space="preserve"> </w:t>
      </w:r>
      <w:r w:rsidR="00EC0ACB" w:rsidRPr="00EC0ACB">
        <w:rPr>
          <w:rFonts w:ascii="GHEA Grapalat" w:hAnsi="GHEA Grapalat" w:cs="GHEA Grapalat"/>
          <w:b/>
          <w:sz w:val="18"/>
          <w:szCs w:val="18"/>
          <w:lang w:val="hy-AM"/>
        </w:rPr>
        <w:t>ՀՈԱԿ-ի</w:t>
      </w:r>
      <w:r w:rsidRPr="00F4502D">
        <w:rPr>
          <w:rFonts w:ascii="GHEA Grapalat" w:hAnsi="GHEA Grapalat" w:cs="GHEA Grapalat"/>
          <w:sz w:val="20"/>
          <w:szCs w:val="20"/>
          <w:lang w:val="pt-BR"/>
        </w:rPr>
        <w:t xml:space="preserve"> (այսուհետ` Պատվիրատու) կողմից </w:t>
      </w:r>
    </w:p>
    <w:p w14:paraId="5A0EBB0A" w14:textId="684CA06C" w:rsidR="00631658" w:rsidRPr="007C1CCB" w:rsidRDefault="00E011CC" w:rsidP="007C1CCB">
      <w:pPr>
        <w:pStyle w:val="BodyTextIndent3"/>
        <w:spacing w:line="240" w:lineRule="auto"/>
        <w:rPr>
          <w:rFonts w:ascii="GHEA Grapalat" w:hAnsi="GHEA Grapalat" w:cs="Arial"/>
          <w:b/>
          <w:lang w:val="hy-AM"/>
        </w:rPr>
      </w:pPr>
      <w:r w:rsidRPr="00F4502D">
        <w:rPr>
          <w:rFonts w:ascii="GHEA Grapalat" w:hAnsi="GHEA Grapalat" w:cs="GHEA Grapalat"/>
          <w:lang w:val="pt-BR"/>
        </w:rPr>
        <w:t>Կ</w:t>
      </w:r>
      <w:r w:rsidR="00631658" w:rsidRPr="00F4502D">
        <w:rPr>
          <w:rFonts w:ascii="GHEA Grapalat" w:hAnsi="GHEA Grapalat" w:cs="GHEA Grapalat"/>
          <w:lang w:val="pt-BR"/>
        </w:rPr>
        <w:t>ազմակերպված</w:t>
      </w:r>
      <w:r>
        <w:rPr>
          <w:rFonts w:ascii="GHEA Grapalat" w:hAnsi="GHEA Grapalat" w:cs="GHEA Grapalat"/>
          <w:lang w:val="hy-AM"/>
        </w:rPr>
        <w:t xml:space="preserve"> </w:t>
      </w:r>
      <w:r w:rsidR="007C1CCB" w:rsidRPr="00F70248">
        <w:rPr>
          <w:rFonts w:ascii="GHEA Grapalat" w:hAnsi="GHEA Grapalat"/>
          <w:b/>
          <w:lang w:val="af-ZA"/>
        </w:rPr>
        <w:t>«</w:t>
      </w:r>
      <w:r w:rsidR="007C1CCB" w:rsidRPr="00F70248">
        <w:rPr>
          <w:rFonts w:ascii="GHEA Grapalat" w:hAnsi="GHEA Grapalat"/>
          <w:b/>
          <w:lang w:val="hy-AM"/>
        </w:rPr>
        <w:t>ԿՄՀՔ-</w:t>
      </w:r>
      <w:r w:rsidR="007C1CCB" w:rsidRPr="000F2753">
        <w:rPr>
          <w:rFonts w:ascii="GHEA Grapalat" w:hAnsi="GHEA Grapalat"/>
          <w:b/>
          <w:lang w:val="hy-AM"/>
        </w:rPr>
        <w:t xml:space="preserve"> </w:t>
      </w:r>
      <w:r w:rsidR="007C1CCB" w:rsidRPr="0005505C">
        <w:rPr>
          <w:rFonts w:ascii="GHEA Grapalat" w:hAnsi="GHEA Grapalat"/>
          <w:b/>
          <w:lang w:val="hy-AM"/>
        </w:rPr>
        <w:t>ԳՀԱՇՁԲ–22/</w:t>
      </w:r>
      <w:r w:rsidR="00EC0ACB">
        <w:rPr>
          <w:rFonts w:ascii="GHEA Grapalat" w:hAnsi="GHEA Grapalat"/>
          <w:b/>
          <w:lang w:val="hy-AM"/>
        </w:rPr>
        <w:t>48</w:t>
      </w:r>
      <w:r w:rsidR="007C1CCB" w:rsidRPr="00F70248">
        <w:rPr>
          <w:rFonts w:ascii="GHEA Grapalat" w:hAnsi="GHEA Grapalat"/>
          <w:b/>
          <w:lang w:val="af-ZA"/>
        </w:rPr>
        <w:t>»</w:t>
      </w:r>
      <w:r w:rsidR="007C1CCB">
        <w:rPr>
          <w:rFonts w:ascii="GHEA Grapalat" w:hAnsi="GHEA Grapalat"/>
          <w:lang w:val="hy-AM"/>
        </w:rPr>
        <w:t xml:space="preserve"> </w:t>
      </w:r>
      <w:r w:rsidR="00631658" w:rsidRPr="00F4502D">
        <w:rPr>
          <w:rFonts w:ascii="GHEA Grapalat" w:hAnsi="GHEA Grapalat" w:cs="GHEA Grapalat"/>
          <w:lang w:val="pt-BR"/>
        </w:rPr>
        <w:t>ծածկագրով</w:t>
      </w:r>
      <w:r w:rsidR="00631658" w:rsidRPr="00631658">
        <w:rPr>
          <w:rFonts w:ascii="GHEA Grapalat" w:hAnsi="GHEA Grapalat" w:cs="GHEA Grapalat"/>
          <w:lang w:val="pt-BR"/>
        </w:rPr>
        <w:t xml:space="preserve"> գնման ընթացակարգին:</w:t>
      </w:r>
    </w:p>
    <w:p w14:paraId="2F108EC1" w14:textId="77777777" w:rsidR="00631658" w:rsidRPr="00631658" w:rsidRDefault="00631658" w:rsidP="00631658">
      <w:pPr>
        <w:ind w:firstLine="426"/>
        <w:jc w:val="both"/>
        <w:rPr>
          <w:rFonts w:ascii="GHEA Grapalat" w:hAnsi="GHEA Grapalat" w:cs="GHEA Grapalat"/>
          <w:color w:val="5B9BD5"/>
          <w:sz w:val="20"/>
          <w:szCs w:val="20"/>
          <w:lang w:val="hy-AM"/>
        </w:rPr>
      </w:pPr>
      <w:r w:rsidRPr="0063165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4150F1" w14:textId="77777777" w:rsidR="00631658" w:rsidRPr="00631658" w:rsidRDefault="007A5E2D" w:rsidP="007A5E2D">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00631658" w:rsidRPr="00631658">
        <w:rPr>
          <w:rFonts w:ascii="GHEA Grapalat" w:hAnsi="GHEA Grapalat" w:cs="GHEA Grapalat"/>
          <w:color w:val="000000"/>
          <w:sz w:val="20"/>
          <w:szCs w:val="20"/>
          <w:lang w:val="pt-BR"/>
        </w:rPr>
        <w:t>Ընկերությունը</w:t>
      </w:r>
      <w:r w:rsidR="00631658" w:rsidRPr="00631658">
        <w:rPr>
          <w:rFonts w:ascii="GHEA Grapalat" w:hAnsi="GHEA Grapalat" w:cs="GHEA Grapalat"/>
          <w:color w:val="000000"/>
          <w:sz w:val="20"/>
          <w:szCs w:val="20"/>
          <w:lang w:val="hy-AM"/>
        </w:rPr>
        <w:t xml:space="preserve"> սույն </w:t>
      </w:r>
      <w:r w:rsidR="00631658" w:rsidRPr="00631658">
        <w:rPr>
          <w:rFonts w:ascii="GHEA Grapalat" w:hAnsi="GHEA Grapalat" w:cs="GHEA Grapalat"/>
          <w:color w:val="000000"/>
          <w:sz w:val="20"/>
          <w:szCs w:val="20"/>
          <w:lang w:val="pt-BR"/>
        </w:rPr>
        <w:t>տուժանքի համաձայնագ</w:t>
      </w:r>
      <w:r w:rsidR="00631658" w:rsidRPr="00631658">
        <w:rPr>
          <w:rFonts w:ascii="GHEA Grapalat" w:hAnsi="GHEA Grapalat" w:cs="GHEA Grapalat"/>
          <w:color w:val="000000"/>
          <w:sz w:val="20"/>
          <w:szCs w:val="20"/>
          <w:lang w:val="hy-AM"/>
        </w:rPr>
        <w:t>ր</w:t>
      </w:r>
      <w:r w:rsidR="00631658" w:rsidRPr="00631658">
        <w:rPr>
          <w:rFonts w:ascii="GHEA Grapalat" w:hAnsi="GHEA Grapalat" w:cs="GHEA Grapalat"/>
          <w:color w:val="000000"/>
          <w:sz w:val="20"/>
          <w:szCs w:val="20"/>
          <w:lang w:val="pt-BR"/>
        </w:rPr>
        <w:t>ի</w:t>
      </w:r>
      <w:r w:rsidR="00631658" w:rsidRPr="00631658">
        <w:rPr>
          <w:rFonts w:ascii="GHEA Grapalat" w:hAnsi="GHEA Grapalat" w:cs="GHEA Grapalat"/>
          <w:color w:val="000000"/>
          <w:sz w:val="20"/>
          <w:szCs w:val="20"/>
          <w:lang w:val="hy-AM"/>
        </w:rPr>
        <w:t xml:space="preserve">ն կից ներկայացվող վճարման պահանջագրի </w:t>
      </w:r>
      <w:r w:rsidRPr="004B2068">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այսուհետ` Պահանջագիր</w:t>
      </w:r>
      <w:r w:rsidRPr="004B2068">
        <w:rPr>
          <w:rFonts w:ascii="GHEA Grapalat" w:hAnsi="GHEA Grapalat" w:cs="GHEA Grapalat"/>
          <w:color w:val="000000"/>
          <w:sz w:val="20"/>
          <w:szCs w:val="20"/>
          <w:lang w:val="hy-AM"/>
        </w:rPr>
        <w:t>)</w:t>
      </w:r>
      <w:r w:rsidR="00631658" w:rsidRPr="00631658">
        <w:rPr>
          <w:rFonts w:ascii="GHEA Grapalat" w:hAnsi="GHEA Grapalat" w:cs="GHEA Grapalat"/>
          <w:color w:val="000000"/>
          <w:sz w:val="20"/>
          <w:szCs w:val="20"/>
          <w:lang w:val="hy-AM"/>
        </w:rPr>
        <w:t xml:space="preserve"> ստորագրմամբ անհետկանչելիորեն  համաձայնվում է, որ </w:t>
      </w:r>
    </w:p>
    <w:p w14:paraId="49CAFB53"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B188DD3"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31658">
        <w:rPr>
          <w:rFonts w:ascii="GHEA Grapalat" w:hAnsi="GHEA Grapalat" w:cs="GHEA Grapalat"/>
          <w:color w:val="000000"/>
          <w:sz w:val="20"/>
          <w:szCs w:val="20"/>
          <w:lang w:val="pt-BR"/>
        </w:rPr>
        <w:t>Ընկերության</w:t>
      </w:r>
      <w:r w:rsidRPr="00631658">
        <w:rPr>
          <w:rFonts w:ascii="GHEA Grapalat" w:hAnsi="GHEA Grapalat" w:cs="GHEA Grapalat"/>
          <w:color w:val="000000"/>
          <w:sz w:val="20"/>
          <w:szCs w:val="20"/>
          <w:lang w:val="hy-AM"/>
        </w:rPr>
        <w:t xml:space="preserve"> հաշվից  գանձելու համար՝ առանց լրացուցիչ ակցեպտավորման: </w:t>
      </w:r>
    </w:p>
    <w:p w14:paraId="480595FE" w14:textId="77777777" w:rsidR="00631658" w:rsidRPr="00631658" w:rsidRDefault="00631658" w:rsidP="00631658">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գ)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9580FE9" w14:textId="77777777" w:rsidR="00631658" w:rsidRPr="00631658" w:rsidRDefault="00631658" w:rsidP="00631658">
      <w:pPr>
        <w:ind w:left="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դ)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26720EE" w14:textId="77777777" w:rsidR="00631658" w:rsidRPr="00631658" w:rsidRDefault="00631658" w:rsidP="00631658">
      <w:pPr>
        <w:ind w:firstLine="426"/>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96728A6" w14:textId="77777777" w:rsidR="00631658" w:rsidRPr="00631658" w:rsidRDefault="00631658" w:rsidP="00631658">
      <w:pPr>
        <w:numPr>
          <w:ilvl w:val="1"/>
          <w:numId w:val="25"/>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31658">
        <w:rPr>
          <w:rFonts w:ascii="GHEA Grapalat" w:hAnsi="GHEA Grapalat" w:cs="GHEA Grapalat"/>
          <w:sz w:val="20"/>
          <w:szCs w:val="20"/>
          <w:lang w:val="hy-AM"/>
        </w:rPr>
        <w:t xml:space="preserve">Պահանջագիրը բնօրինակներով </w:t>
      </w:r>
      <w:r w:rsidRPr="00631658">
        <w:rPr>
          <w:rFonts w:ascii="GHEA Grapalat" w:hAnsi="GHEA Grapalat" w:cs="GHEA Grapalat"/>
          <w:sz w:val="20"/>
          <w:szCs w:val="20"/>
          <w:lang w:val="pt-BR"/>
        </w:rPr>
        <w:t xml:space="preserve">ներկայացնում է </w:t>
      </w:r>
      <w:r w:rsidRPr="00631658">
        <w:rPr>
          <w:rFonts w:ascii="GHEA Grapalat" w:hAnsi="GHEA Grapalat" w:cs="GHEA Grapalat"/>
          <w:sz w:val="20"/>
          <w:szCs w:val="20"/>
          <w:lang w:val="hy-AM"/>
        </w:rPr>
        <w:t>Վճարող Բանկին</w:t>
      </w:r>
      <w:r w:rsidRPr="0063165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31658">
        <w:rPr>
          <w:rFonts w:ascii="GHEA Grapalat" w:hAnsi="GHEA Grapalat" w:cs="GHEA Grapalat"/>
          <w:sz w:val="20"/>
          <w:szCs w:val="20"/>
          <w:lang w:val="hy-AM"/>
        </w:rPr>
        <w:t>Պահանջագիրը</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էլեկտրոնային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թվային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ստորագրությամբ</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հաստատված</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լինելու</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դեպքում</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դրանք</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Վճարող</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Բանկին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են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ներկայացվում</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էլեկտրոնային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կրիչներով</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ինչպես</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նաև</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դրանցից</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արտատպված</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թղթային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տարբերակներով</w:t>
      </w:r>
      <w:r w:rsidRPr="00631658">
        <w:rPr>
          <w:rFonts w:ascii="GHEA Grapalat" w:hAnsi="GHEA Grapalat" w:cs="GHEA Grapalat"/>
          <w:sz w:val="20"/>
          <w:szCs w:val="20"/>
          <w:lang w:val="pt-BR"/>
        </w:rPr>
        <w:t>:</w:t>
      </w:r>
    </w:p>
    <w:p w14:paraId="758F2824" w14:textId="77777777" w:rsidR="00631658" w:rsidRPr="00631658" w:rsidRDefault="00631658" w:rsidP="00631658">
      <w:pPr>
        <w:numPr>
          <w:ilvl w:val="1"/>
          <w:numId w:val="25"/>
        </w:numPr>
        <w:ind w:left="0"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003E3FE" w14:textId="77777777" w:rsidR="00631658" w:rsidRPr="00631658" w:rsidRDefault="00631658" w:rsidP="00631658">
      <w:pPr>
        <w:numPr>
          <w:ilvl w:val="1"/>
          <w:numId w:val="25"/>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hy-AM"/>
        </w:rPr>
        <w:t>Վճարող Բանկի կողմից Պ</w:t>
      </w:r>
      <w:r w:rsidRPr="00631658">
        <w:rPr>
          <w:rFonts w:ascii="GHEA Grapalat" w:hAnsi="GHEA Grapalat" w:cs="GHEA Grapalat"/>
          <w:sz w:val="20"/>
          <w:szCs w:val="20"/>
          <w:lang w:val="pt-BR"/>
        </w:rPr>
        <w:t xml:space="preserve">ահանջագրում նշված գումարի վճարման հետևանքով </w:t>
      </w:r>
      <w:r w:rsidRPr="00631658">
        <w:rPr>
          <w:rFonts w:ascii="GHEA Grapalat" w:hAnsi="GHEA Grapalat" w:cs="GHEA Grapalat"/>
          <w:sz w:val="20"/>
          <w:szCs w:val="20"/>
          <w:lang w:val="hy-AM"/>
        </w:rPr>
        <w:t xml:space="preserve">Ընկերության </w:t>
      </w:r>
      <w:r w:rsidRPr="00631658">
        <w:rPr>
          <w:rFonts w:ascii="GHEA Grapalat" w:hAnsi="GHEA Grapalat" w:cs="GHEA Grapalat"/>
          <w:sz w:val="20"/>
          <w:szCs w:val="20"/>
          <w:lang w:val="pt-BR"/>
        </w:rPr>
        <w:t xml:space="preserve">առաջացած ռիսկերի (Ընկերության կրած վնասների) </w:t>
      </w:r>
      <w:r w:rsidRPr="00631658">
        <w:rPr>
          <w:rFonts w:ascii="GHEA Grapalat" w:hAnsi="GHEA Grapalat" w:cs="GHEA Grapalat"/>
          <w:sz w:val="20"/>
          <w:szCs w:val="20"/>
          <w:lang w:val="hy-AM"/>
        </w:rPr>
        <w:t xml:space="preserve">և բացասական հետևանքների </w:t>
      </w:r>
      <w:r w:rsidRPr="00631658">
        <w:rPr>
          <w:rFonts w:ascii="GHEA Grapalat" w:hAnsi="GHEA Grapalat" w:cs="GHEA Grapalat"/>
          <w:sz w:val="20"/>
          <w:szCs w:val="20"/>
          <w:lang w:val="pt-BR"/>
        </w:rPr>
        <w:t>համար Բանկը</w:t>
      </w:r>
      <w:r w:rsidRPr="00631658">
        <w:rPr>
          <w:rFonts w:ascii="GHEA Grapalat" w:hAnsi="GHEA Grapalat" w:cs="GHEA Grapalat"/>
          <w:sz w:val="20"/>
          <w:szCs w:val="20"/>
          <w:lang w:val="hy-AM"/>
        </w:rPr>
        <w:t xml:space="preserve"> որևէ</w:t>
      </w:r>
      <w:r w:rsidRPr="00631658">
        <w:rPr>
          <w:rFonts w:ascii="GHEA Grapalat" w:hAnsi="GHEA Grapalat" w:cs="GHEA Grapalat"/>
          <w:sz w:val="20"/>
          <w:szCs w:val="20"/>
          <w:lang w:val="pt-BR"/>
        </w:rPr>
        <w:t xml:space="preserve"> պատասխանատվություն չի կրում</w:t>
      </w:r>
      <w:r w:rsidRPr="00631658">
        <w:rPr>
          <w:rFonts w:ascii="GHEA Grapalat" w:hAnsi="GHEA Grapalat" w:cs="GHEA Grapalat"/>
          <w:sz w:val="20"/>
          <w:szCs w:val="20"/>
          <w:lang w:val="hy-AM"/>
        </w:rPr>
        <w:t>:</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04E44F2" w14:textId="77777777" w:rsidR="00631658" w:rsidRPr="00631658" w:rsidRDefault="00631658" w:rsidP="00631658">
      <w:pPr>
        <w:numPr>
          <w:ilvl w:val="1"/>
          <w:numId w:val="25"/>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hy-AM"/>
        </w:rPr>
        <w:t>Այն դեպքում</w:t>
      </w:r>
      <w:r w:rsidRPr="00631658">
        <w:rPr>
          <w:rFonts w:ascii="GHEA Grapalat" w:hAnsi="GHEA Grapalat" w:cs="GHEA Grapalat"/>
          <w:sz w:val="20"/>
          <w:szCs w:val="20"/>
          <w:lang w:val="pt-BR"/>
        </w:rPr>
        <w:t>,</w:t>
      </w:r>
      <w:r w:rsidRPr="00631658">
        <w:rPr>
          <w:rFonts w:ascii="GHEA Grapalat" w:hAnsi="GHEA Grapalat" w:cs="GHEA Grapalat"/>
          <w:sz w:val="20"/>
          <w:szCs w:val="20"/>
          <w:lang w:val="hy-AM"/>
        </w:rPr>
        <w:t xml:space="preserve"> երբ Ընկերության հաշվի միջոցները չեն բավարարում</w:t>
      </w:r>
      <w:r w:rsidRPr="00631658">
        <w:rPr>
          <w:rFonts w:ascii="GHEA Grapalat" w:hAnsi="GHEA Grapalat" w:cs="GHEA Grapalat"/>
          <w:sz w:val="20"/>
          <w:szCs w:val="20"/>
        </w:rPr>
        <w:t>՝</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Վճարող</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բանկը</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վճարման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պահանջագիրը</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ստանալուց</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հետո՝</w:t>
      </w:r>
      <w:r w:rsidRPr="00631658">
        <w:rPr>
          <w:rFonts w:ascii="GHEA Grapalat" w:hAnsi="GHEA Grapalat" w:cs="GHEA Grapalat"/>
          <w:sz w:val="20"/>
          <w:szCs w:val="20"/>
          <w:lang w:val="pt-BR"/>
        </w:rPr>
        <w:t xml:space="preserve"> 2 (</w:t>
      </w:r>
      <w:r w:rsidRPr="00631658">
        <w:rPr>
          <w:rFonts w:ascii="GHEA Grapalat" w:hAnsi="GHEA Grapalat" w:cs="GHEA Grapalat"/>
          <w:sz w:val="20"/>
          <w:szCs w:val="20"/>
        </w:rPr>
        <w:t>երկու</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աշխատանքային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օրվա</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ընթացքում</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պետք</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է</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տեղեկացնի</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Պատվիրատուին՝</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գրավոր</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rPr>
        <w:t>ձևով</w:t>
      </w:r>
      <w:r w:rsidRPr="00631658">
        <w:rPr>
          <w:rFonts w:ascii="GHEA Grapalat" w:hAnsi="GHEA Grapalat" w:cs="GHEA Grapalat"/>
          <w:sz w:val="20"/>
          <w:szCs w:val="20"/>
          <w:lang w:val="pt-BR"/>
        </w:rPr>
        <w:t>:</w:t>
      </w:r>
    </w:p>
    <w:p w14:paraId="55B797D5" w14:textId="77777777" w:rsidR="00631658" w:rsidRPr="00631658" w:rsidRDefault="00631658" w:rsidP="00631658">
      <w:pPr>
        <w:numPr>
          <w:ilvl w:val="1"/>
          <w:numId w:val="25"/>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Սույն համաձայնագիրը և կից </w:t>
      </w:r>
      <w:r w:rsidRPr="00631658">
        <w:rPr>
          <w:rFonts w:ascii="GHEA Grapalat" w:hAnsi="GHEA Grapalat" w:cs="GHEA Grapalat"/>
          <w:sz w:val="20"/>
          <w:szCs w:val="20"/>
          <w:lang w:val="hy-AM"/>
        </w:rPr>
        <w:t>Պ</w:t>
      </w:r>
      <w:r w:rsidRPr="0063165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F48AEC0" w14:textId="77777777" w:rsidR="00631658" w:rsidRPr="00631658" w:rsidRDefault="00631658" w:rsidP="00631658">
      <w:pPr>
        <w:jc w:val="both"/>
        <w:rPr>
          <w:rFonts w:ascii="GHEA Grapalat" w:hAnsi="GHEA Grapalat" w:cs="GHEA Grapalat"/>
          <w:sz w:val="20"/>
          <w:szCs w:val="20"/>
          <w:lang w:val="hy-AM"/>
        </w:rPr>
      </w:pPr>
    </w:p>
    <w:p w14:paraId="22650B51" w14:textId="77777777" w:rsidR="00631658" w:rsidRPr="00F5285F" w:rsidRDefault="00F5285F" w:rsidP="00F5285F">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2</w:t>
      </w:r>
      <w:r w:rsidRPr="00F5285F">
        <w:rPr>
          <w:rFonts w:ascii="GHEA Grapalat" w:hAnsi="GHEA Grapalat" w:cs="GHEA Grapalat"/>
          <w:b/>
          <w:bCs/>
          <w:sz w:val="20"/>
          <w:szCs w:val="20"/>
          <w:lang w:val="hy-AM"/>
        </w:rPr>
        <w:t>.</w:t>
      </w:r>
      <w:r w:rsidR="000F15C2">
        <w:rPr>
          <w:rFonts w:ascii="GHEA Grapalat" w:hAnsi="GHEA Grapalat" w:cs="GHEA Grapalat"/>
          <w:b/>
          <w:bCs/>
          <w:sz w:val="20"/>
          <w:szCs w:val="20"/>
          <w:lang w:val="hy-AM"/>
        </w:rPr>
        <w:t xml:space="preserve"> </w:t>
      </w:r>
      <w:r w:rsidR="00631658" w:rsidRPr="00F5285F">
        <w:rPr>
          <w:rFonts w:ascii="GHEA Grapalat" w:hAnsi="GHEA Grapalat" w:cs="GHEA Grapalat"/>
          <w:b/>
          <w:bCs/>
          <w:sz w:val="20"/>
          <w:szCs w:val="20"/>
          <w:lang w:val="hy-AM"/>
        </w:rPr>
        <w:t>Այլ պայմաններ</w:t>
      </w:r>
    </w:p>
    <w:p w14:paraId="196FD6CE" w14:textId="77777777" w:rsidR="00334B2F" w:rsidRPr="00180349" w:rsidRDefault="007A5E2D" w:rsidP="007A5E2D">
      <w:pPr>
        <w:ind w:firstLine="567"/>
        <w:jc w:val="both"/>
        <w:rPr>
          <w:rFonts w:ascii="GHEA Grapalat" w:hAnsi="GHEA Grapalat" w:cs="GHEA Grapalat"/>
          <w:sz w:val="20"/>
          <w:szCs w:val="20"/>
          <w:lang w:val="hy-AM"/>
        </w:rPr>
      </w:pPr>
      <w:r w:rsidRPr="00F5285F">
        <w:rPr>
          <w:rFonts w:ascii="GHEA Grapalat" w:hAnsi="GHEA Grapalat" w:cs="GHEA Grapalat"/>
          <w:sz w:val="20"/>
          <w:szCs w:val="20"/>
          <w:lang w:val="hy-AM"/>
        </w:rPr>
        <w:t>2.1 Սույն համաձայնագիրը</w:t>
      </w:r>
      <w:r w:rsidRPr="007862B1">
        <w:rPr>
          <w:rFonts w:ascii="GHEA Grapalat" w:hAnsi="GHEA Grapalat" w:cs="GHEA Grapalat"/>
          <w:sz w:val="20"/>
          <w:szCs w:val="20"/>
          <w:lang w:val="hy-AM"/>
        </w:rPr>
        <w:t xml:space="preserve"> և Պահանջագիրը անհետկանչելի են,</w:t>
      </w:r>
      <w:r w:rsidRPr="00F5285F">
        <w:rPr>
          <w:rFonts w:ascii="GHEA Grapalat" w:hAnsi="GHEA Grapalat" w:cs="GHEA Grapalat"/>
          <w:sz w:val="20"/>
          <w:szCs w:val="20"/>
          <w:lang w:val="hy-AM"/>
        </w:rPr>
        <w:t xml:space="preserve"> ուժի մեջ </w:t>
      </w:r>
      <w:r w:rsidRPr="007862B1">
        <w:rPr>
          <w:rFonts w:ascii="GHEA Grapalat" w:hAnsi="GHEA Grapalat" w:cs="GHEA Grapalat"/>
          <w:sz w:val="20"/>
          <w:szCs w:val="20"/>
          <w:lang w:val="hy-AM"/>
        </w:rPr>
        <w:t>են</w:t>
      </w:r>
      <w:r w:rsidRPr="00F5285F">
        <w:rPr>
          <w:rFonts w:ascii="GHEA Grapalat" w:hAnsi="GHEA Grapalat" w:cs="GHEA Grapalat"/>
          <w:sz w:val="20"/>
          <w:szCs w:val="20"/>
          <w:lang w:val="hy-AM"/>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Pr="00180349">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180349">
        <w:rPr>
          <w:rFonts w:ascii="GHEA Grapalat" w:hAnsi="GHEA Grapalat" w:cs="GHEA Grapalat"/>
          <w:sz w:val="20"/>
          <w:szCs w:val="20"/>
          <w:lang w:val="hy-AM"/>
        </w:rPr>
        <w:t xml:space="preserve"> հաջորդող քսաներորդ աշխատանքային օրը ներառյալ:</w:t>
      </w:r>
    </w:p>
    <w:p w14:paraId="72904F09"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53500EF"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D71A39E" w14:textId="77777777" w:rsidR="00631658" w:rsidRPr="00631658" w:rsidDel="00A13215"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B9ED997" w14:textId="77777777" w:rsidR="00631658" w:rsidRPr="00631658" w:rsidRDefault="00631658" w:rsidP="00631658">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80E2CA0" w14:textId="77777777" w:rsidR="00631658" w:rsidRPr="00631658" w:rsidRDefault="00631658" w:rsidP="00631658">
      <w:pPr>
        <w:ind w:firstLine="567"/>
        <w:jc w:val="both"/>
        <w:rPr>
          <w:rFonts w:ascii="GHEA Grapalat" w:hAnsi="GHEA Grapalat" w:cs="GHEA Grapalat"/>
          <w:sz w:val="20"/>
          <w:szCs w:val="20"/>
          <w:lang w:val="hy-AM"/>
        </w:rPr>
      </w:pPr>
    </w:p>
    <w:p w14:paraId="02D2EDDD" w14:textId="77777777" w:rsidR="00631658" w:rsidRPr="00631658" w:rsidRDefault="00631658" w:rsidP="00631658">
      <w:pPr>
        <w:ind w:firstLine="567"/>
        <w:jc w:val="center"/>
        <w:rPr>
          <w:rFonts w:ascii="GHEA Grapalat" w:hAnsi="GHEA Grapalat" w:cs="GHEA Grapalat"/>
          <w:sz w:val="20"/>
          <w:szCs w:val="20"/>
          <w:lang w:val="hy-AM"/>
        </w:rPr>
      </w:pPr>
      <w:r w:rsidRPr="00631658">
        <w:rPr>
          <w:rFonts w:ascii="GHEA Grapalat" w:hAnsi="GHEA Grapalat" w:cs="GHEA Grapalat"/>
          <w:b/>
          <w:sz w:val="20"/>
          <w:szCs w:val="20"/>
          <w:lang w:val="hy-AM"/>
        </w:rPr>
        <w:t>3. Ընկերության հասցեն, բանկային վավերապայմանները`</w:t>
      </w:r>
    </w:p>
    <w:p w14:paraId="70FBF4CC" w14:textId="77777777" w:rsidR="00631658" w:rsidRPr="00631658" w:rsidRDefault="00631658" w:rsidP="00631658">
      <w:pPr>
        <w:jc w:val="both"/>
        <w:rPr>
          <w:rFonts w:ascii="GHEA Grapalat" w:hAnsi="GHEA Grapalat" w:cs="GHEA Grapalat"/>
          <w:sz w:val="20"/>
          <w:szCs w:val="20"/>
          <w:u w:val="single"/>
          <w:lang w:val="hy-AM"/>
        </w:rPr>
      </w:pP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0CEB3B30"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անվանումը</w:t>
      </w:r>
    </w:p>
    <w:p w14:paraId="374A5B68"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vertAlign w:val="superscript"/>
          <w:lang w:val="hy-AM"/>
        </w:rPr>
        <w:t xml:space="preserve"> </w:t>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AA17CBF"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հասցեն</w:t>
      </w:r>
    </w:p>
    <w:p w14:paraId="603B8EAA"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7DD0372"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ընկերությանը սպասարկող բանկի անվանումը</w:t>
      </w:r>
    </w:p>
    <w:p w14:paraId="24DA17A3"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5DC99F48"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1AF0698C"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140DD1EA"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713ABE5E" w14:textId="77777777" w:rsidR="00631658" w:rsidRPr="00631658" w:rsidRDefault="00631658" w:rsidP="00631658">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75A61D79" w14:textId="77777777" w:rsidR="00631658" w:rsidRPr="00631658" w:rsidRDefault="00631658" w:rsidP="00631658">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00C59895" w14:textId="77777777"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Կ.Տ</w:t>
      </w:r>
    </w:p>
    <w:p w14:paraId="377B35B7" w14:textId="77777777" w:rsidR="00631658" w:rsidRPr="00631658" w:rsidRDefault="00631658" w:rsidP="00631658">
      <w:pPr>
        <w:jc w:val="both"/>
        <w:rPr>
          <w:rFonts w:ascii="GHEA Grapalat" w:hAnsi="GHEA Grapalat"/>
          <w:sz w:val="20"/>
          <w:szCs w:val="20"/>
          <w:lang w:val="hy-AM"/>
        </w:rPr>
      </w:pPr>
    </w:p>
    <w:p w14:paraId="0CC8800E" w14:textId="77777777" w:rsidR="00631658" w:rsidRPr="00631658" w:rsidRDefault="00631658" w:rsidP="00631658">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02E55E79" w14:textId="77777777" w:rsidR="00631658" w:rsidRPr="00631658" w:rsidRDefault="00631658" w:rsidP="00631658">
      <w:pPr>
        <w:jc w:val="center"/>
        <w:rPr>
          <w:rFonts w:ascii="GHEA Grapalat" w:hAnsi="GHEA Grapalat" w:cs="GHEA Grapalat"/>
          <w:sz w:val="20"/>
          <w:szCs w:val="20"/>
          <w:lang w:val="hy-AM"/>
        </w:rPr>
      </w:pPr>
    </w:p>
    <w:p w14:paraId="34660314" w14:textId="77777777" w:rsidR="00631658" w:rsidRPr="0063165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631658">
        <w:rPr>
          <w:rFonts w:ascii="GHEA Grapalat" w:hAnsi="GHEA Grapalat" w:cs="Sylfaen"/>
          <w:i/>
          <w:sz w:val="20"/>
          <w:szCs w:val="20"/>
          <w:lang w:val="hy-AM"/>
        </w:rPr>
        <w:t xml:space="preserve">* </w:t>
      </w:r>
      <w:r w:rsidRPr="00631658">
        <w:rPr>
          <w:rFonts w:ascii="GHEA Grapalat" w:hAnsi="GHEA Grapalat"/>
          <w:i/>
          <w:sz w:val="20"/>
          <w:szCs w:val="20"/>
          <w:lang w:val="hy-AM"/>
        </w:rPr>
        <w:t>լրացվում է հանձնաժողովի քարտուղարի կողմից` մինչև հրավերը տեղեկագրում հրապարակելը:</w:t>
      </w:r>
    </w:p>
    <w:p w14:paraId="4890D5CF" w14:textId="77777777" w:rsidR="00631658" w:rsidRPr="002A46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6731E0" w14:textId="77777777" w:rsidR="00631658" w:rsidRPr="002A4619"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CF149BF" w14:textId="77777777" w:rsidR="00334B2F" w:rsidRDefault="00631658" w:rsidP="00334B2F">
      <w:pPr>
        <w:pStyle w:val="BodyTextIndent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E1F72" w14:paraId="262B06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70977" w14:textId="77777777" w:rsidR="00334B2F" w:rsidRPr="005E1F72" w:rsidRDefault="00334B2F" w:rsidP="00CB0ADE">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2622F558" w14:textId="77777777" w:rsidR="00334B2F" w:rsidRPr="005E1F72" w:rsidRDefault="00334B2F" w:rsidP="00CB0ADE">
            <w:pPr>
              <w:jc w:val="center"/>
              <w:rPr>
                <w:rFonts w:ascii="GHEA Grapalat" w:hAnsi="GHEA Grapalat" w:cs="Arial"/>
                <w:bCs/>
                <w:i/>
                <w:sz w:val="20"/>
                <w:szCs w:val="20"/>
              </w:rPr>
            </w:pPr>
          </w:p>
        </w:tc>
      </w:tr>
      <w:tr w:rsidR="00334B2F" w:rsidRPr="005E1F72" w14:paraId="1E71636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928126" w14:textId="77777777" w:rsidR="00334B2F" w:rsidRPr="005E1F72" w:rsidRDefault="00334B2F" w:rsidP="00CB0ADE">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334B2F" w:rsidRPr="005E1F72" w14:paraId="1BFB931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FF1CAA" w14:textId="77777777" w:rsidR="00334B2F" w:rsidRPr="005E1F72" w:rsidRDefault="00334B2F" w:rsidP="00CB0ADE">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334B2F" w:rsidRPr="005E1F72" w14:paraId="2B2D1C73"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4640B5"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334B2F" w:rsidRPr="005E1F72" w14:paraId="7F4515B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A92032"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334B2F" w:rsidRPr="005E1F72" w14:paraId="3F0539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603CB2"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334B2F" w:rsidRPr="005E1F72" w14:paraId="15BF95E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1BFD"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334B2F" w:rsidRPr="005E1F72" w14:paraId="2D63E50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E65BFD" w14:textId="77777777" w:rsidR="00334B2F" w:rsidRPr="005E1F72" w:rsidRDefault="00334B2F" w:rsidP="00CB0ADE">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334B2F" w:rsidRPr="005E1F72" w14:paraId="442C92D1"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5641F0" w14:textId="38F8BF9F" w:rsidR="00334B2F" w:rsidRPr="00CC74C3" w:rsidRDefault="00334B2F" w:rsidP="00D85713">
            <w:pPr>
              <w:rPr>
                <w:rFonts w:ascii="GHEA Grapalat" w:hAnsi="GHEA Grapalat" w:cs="Arial"/>
                <w:sz w:val="20"/>
                <w:szCs w:val="20"/>
                <w:lang w:val="hy-AM"/>
              </w:rPr>
            </w:pPr>
            <w:r w:rsidRPr="005E1F72">
              <w:rPr>
                <w:rFonts w:ascii="GHEA Grapalat" w:hAnsi="GHEA Grapalat" w:cs="Sylfaen"/>
                <w:sz w:val="20"/>
                <w:szCs w:val="20"/>
                <w:lang w:val="hy-AM"/>
              </w:rPr>
              <w:t>9</w:t>
            </w:r>
            <w:r w:rsidRPr="005E1F72">
              <w:rPr>
                <w:rFonts w:ascii="GHEA Grapalat" w:hAnsi="GHEA Grapalat" w:cs="Sylfaen"/>
                <w:sz w:val="20"/>
                <w:szCs w:val="20"/>
              </w:rPr>
              <w:t>. 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Arial"/>
                <w:sz w:val="20"/>
                <w:szCs w:val="20"/>
              </w:rPr>
              <w:t>`</w:t>
            </w:r>
            <w:r w:rsidR="00CC74C3">
              <w:rPr>
                <w:rFonts w:ascii="GHEA Grapalat" w:hAnsi="GHEA Grapalat" w:cs="Arial"/>
                <w:sz w:val="20"/>
                <w:szCs w:val="20"/>
                <w:lang w:val="hy-AM"/>
              </w:rPr>
              <w:t xml:space="preserve"> </w:t>
            </w:r>
          </w:p>
        </w:tc>
      </w:tr>
      <w:tr w:rsidR="00334B2F" w:rsidRPr="005E1F72" w14:paraId="653DF36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0934DD" w14:textId="77777777" w:rsidR="00334B2F" w:rsidRPr="005E1F72" w:rsidRDefault="00334B2F" w:rsidP="00CB0ADE">
            <w:pPr>
              <w:rPr>
                <w:rFonts w:ascii="GHEA Grapalat" w:hAnsi="GHEA Grapalat" w:cs="Sylfaen"/>
                <w:sz w:val="20"/>
                <w:szCs w:val="20"/>
                <w:lang w:val="ru-RU"/>
              </w:rPr>
            </w:pPr>
            <w:r w:rsidRPr="005E1F72">
              <w:rPr>
                <w:rFonts w:ascii="GHEA Grapalat" w:hAnsi="GHEA Grapalat" w:cs="Sylfaen"/>
                <w:sz w:val="20"/>
                <w:szCs w:val="20"/>
                <w:lang w:val="ru-RU"/>
              </w:rPr>
              <w:t xml:space="preserve">10. </w:t>
            </w:r>
            <w:r w:rsidRPr="005E1F72">
              <w:rPr>
                <w:rFonts w:ascii="GHEA Grapalat" w:hAnsi="GHEA Grapalat" w:cs="Sylfaen"/>
                <w:sz w:val="20"/>
                <w:szCs w:val="20"/>
              </w:rPr>
              <w:t xml:space="preserve"> Շահառուի</w:t>
            </w:r>
            <w:r w:rsidRPr="005E1F72">
              <w:rPr>
                <w:rFonts w:ascii="GHEA Grapalat" w:hAnsi="GHEA Grapalat" w:cs="Arial"/>
                <w:sz w:val="20"/>
                <w:szCs w:val="20"/>
              </w:rPr>
              <w:t xml:space="preserve"> </w:t>
            </w:r>
            <w:r w:rsidRPr="005E1F72">
              <w:rPr>
                <w:rFonts w:ascii="GHEA Grapalat" w:hAnsi="GHEA Grapalat" w:cs="Sylfaen"/>
                <w:sz w:val="20"/>
                <w:szCs w:val="20"/>
              </w:rPr>
              <w:t xml:space="preserve"> ՀԾՀ</w:t>
            </w:r>
            <w:r w:rsidRPr="005E1F72">
              <w:rPr>
                <w:rFonts w:ascii="GHEA Grapalat" w:hAnsi="GHEA Grapalat" w:cs="Sylfaen"/>
                <w:sz w:val="20"/>
                <w:szCs w:val="20"/>
                <w:lang w:val="ru-RU"/>
              </w:rPr>
              <w:t xml:space="preserve"> (</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EC0ACB" w:rsidRPr="005E1F72" w14:paraId="525A65BC"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9AF51" w14:textId="77777777" w:rsidR="00EC0ACB" w:rsidRPr="007A0CB8" w:rsidRDefault="00EC0ACB" w:rsidP="00EC0ACB">
            <w:pPr>
              <w:tabs>
                <w:tab w:val="left" w:pos="1890"/>
              </w:tabs>
              <w:rPr>
                <w:rFonts w:ascii="Sylfaen" w:hAnsi="Sylfaen"/>
                <w:b/>
                <w:sz w:val="20"/>
                <w:szCs w:val="20"/>
                <w:lang w:val="hy-AM"/>
              </w:rPr>
            </w:pPr>
            <w:r w:rsidRPr="00FA211F">
              <w:rPr>
                <w:rFonts w:ascii="GHEA Grapalat" w:hAnsi="GHEA Grapalat" w:cs="Sylfaen"/>
                <w:sz w:val="20"/>
                <w:szCs w:val="20"/>
                <w:lang w:val="hy-AM"/>
              </w:rPr>
              <w:t>11</w:t>
            </w:r>
            <w:r w:rsidRPr="00FA211F">
              <w:rPr>
                <w:rFonts w:ascii="GHEA Grapalat" w:hAnsi="GHEA Grapalat" w:cs="Sylfaen"/>
                <w:sz w:val="20"/>
                <w:szCs w:val="20"/>
              </w:rPr>
              <w:t>. Շահառուի</w:t>
            </w:r>
            <w:r w:rsidRPr="00FA211F">
              <w:rPr>
                <w:rFonts w:ascii="GHEA Grapalat" w:hAnsi="GHEA Grapalat" w:cs="Arial"/>
                <w:sz w:val="20"/>
                <w:szCs w:val="20"/>
              </w:rPr>
              <w:t xml:space="preserve"> </w:t>
            </w:r>
            <w:r w:rsidRPr="00FA211F">
              <w:rPr>
                <w:rFonts w:ascii="GHEA Grapalat" w:hAnsi="GHEA Grapalat" w:cs="Sylfaen"/>
                <w:sz w:val="20"/>
                <w:szCs w:val="20"/>
              </w:rPr>
              <w:t>ՀՎՀՀ</w:t>
            </w:r>
            <w:r w:rsidRPr="00FA211F">
              <w:rPr>
                <w:rFonts w:ascii="GHEA Grapalat" w:hAnsi="GHEA Grapalat" w:cs="Arial"/>
                <w:sz w:val="20"/>
                <w:szCs w:val="20"/>
              </w:rPr>
              <w:t>`</w:t>
            </w:r>
            <w:r>
              <w:rPr>
                <w:rFonts w:ascii="GHEA Grapalat" w:hAnsi="GHEA Grapalat" w:cs="Arial"/>
                <w:sz w:val="20"/>
                <w:szCs w:val="20"/>
                <w:lang w:val="hy-AM"/>
              </w:rPr>
              <w:t xml:space="preserve"> </w:t>
            </w:r>
            <w:r w:rsidRPr="007A0CB8">
              <w:rPr>
                <w:rFonts w:ascii="Sylfaen" w:hAnsi="Sylfaen"/>
                <w:b/>
                <w:sz w:val="20"/>
                <w:szCs w:val="20"/>
                <w:lang w:val="hy-AM"/>
              </w:rPr>
              <w:t>03018844</w:t>
            </w:r>
          </w:p>
          <w:p w14:paraId="14B0813B" w14:textId="4D8D90D2" w:rsidR="00EC0ACB" w:rsidRPr="00CC74C3" w:rsidRDefault="00EC0ACB" w:rsidP="00EC0ACB">
            <w:pPr>
              <w:rPr>
                <w:rFonts w:ascii="GHEA Grapalat" w:hAnsi="GHEA Grapalat" w:cs="Arial"/>
                <w:sz w:val="20"/>
                <w:szCs w:val="20"/>
                <w:lang w:val="hy-AM"/>
              </w:rPr>
            </w:pPr>
          </w:p>
        </w:tc>
      </w:tr>
      <w:tr w:rsidR="00EC0ACB" w:rsidRPr="005E1F72" w14:paraId="536428FC"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FDCB10" w14:textId="6C8F028A" w:rsidR="00EC0ACB" w:rsidRPr="00CC74C3" w:rsidRDefault="00EC0ACB" w:rsidP="00EC0ACB">
            <w:pPr>
              <w:rPr>
                <w:rFonts w:ascii="GHEA Grapalat" w:hAnsi="GHEA Grapalat" w:cs="Arial"/>
                <w:sz w:val="20"/>
                <w:szCs w:val="20"/>
                <w:lang w:val="hy-AM"/>
              </w:rPr>
            </w:pPr>
            <w:r w:rsidRPr="00FA211F">
              <w:rPr>
                <w:rFonts w:ascii="GHEA Grapalat" w:hAnsi="GHEA Grapalat" w:cs="Sylfaen"/>
                <w:sz w:val="20"/>
                <w:szCs w:val="20"/>
              </w:rPr>
              <w:t>1</w:t>
            </w:r>
            <w:r w:rsidRPr="00FA211F">
              <w:rPr>
                <w:rFonts w:ascii="GHEA Grapalat" w:hAnsi="GHEA Grapalat" w:cs="Sylfaen"/>
                <w:sz w:val="20"/>
                <w:szCs w:val="20"/>
                <w:lang w:val="hy-AM"/>
              </w:rPr>
              <w:t>2</w:t>
            </w:r>
            <w:r w:rsidRPr="00FA211F">
              <w:rPr>
                <w:rFonts w:ascii="GHEA Grapalat" w:hAnsi="GHEA Grapalat" w:cs="Sylfaen"/>
                <w:sz w:val="20"/>
                <w:szCs w:val="20"/>
              </w:rPr>
              <w:t>.Շահառուի</w:t>
            </w:r>
            <w:r w:rsidRPr="00FA211F">
              <w:rPr>
                <w:rFonts w:ascii="GHEA Grapalat" w:hAnsi="GHEA Grapalat" w:cs="Sylfaen"/>
                <w:sz w:val="20"/>
                <w:szCs w:val="20"/>
                <w:lang w:val="hy-AM"/>
              </w:rPr>
              <w:t>ն</w:t>
            </w:r>
            <w:r w:rsidRPr="00FA211F">
              <w:rPr>
                <w:rFonts w:ascii="GHEA Grapalat" w:hAnsi="GHEA Grapalat" w:cs="Arial"/>
                <w:sz w:val="20"/>
                <w:szCs w:val="20"/>
              </w:rPr>
              <w:t xml:space="preserve"> </w:t>
            </w:r>
            <w:r w:rsidRPr="00FA211F">
              <w:rPr>
                <w:rFonts w:ascii="GHEA Grapalat" w:hAnsi="GHEA Grapalat" w:cs="Sylfaen"/>
                <w:sz w:val="20"/>
                <w:szCs w:val="20"/>
                <w:lang w:val="hy-AM"/>
              </w:rPr>
              <w:t xml:space="preserve"> սպասարկող Ֆինանսական կազմակերպություն</w:t>
            </w:r>
            <w:r w:rsidRPr="00FA211F">
              <w:rPr>
                <w:rFonts w:ascii="GHEA Grapalat" w:hAnsi="GHEA Grapalat" w:cs="Sylfaen"/>
                <w:sz w:val="20"/>
                <w:szCs w:val="20"/>
              </w:rPr>
              <w:t xml:space="preserve"> (բանկ)</w:t>
            </w:r>
            <w:r w:rsidRPr="00FA211F">
              <w:rPr>
                <w:rFonts w:ascii="GHEA Grapalat" w:hAnsi="GHEA Grapalat" w:cs="Arial"/>
                <w:sz w:val="20"/>
                <w:szCs w:val="20"/>
              </w:rPr>
              <w:t>`</w:t>
            </w:r>
            <w:r>
              <w:rPr>
                <w:rFonts w:ascii="GHEA Grapalat" w:hAnsi="GHEA Grapalat" w:cs="Arial"/>
                <w:sz w:val="20"/>
                <w:szCs w:val="20"/>
                <w:lang w:val="hy-AM"/>
              </w:rPr>
              <w:t xml:space="preserve"> </w:t>
            </w:r>
            <w:r w:rsidRPr="00813A22">
              <w:rPr>
                <w:rFonts w:ascii="GHEA Grapalat" w:hAnsi="GHEA Grapalat" w:cs="Arial"/>
                <w:b/>
                <w:color w:val="000000"/>
                <w:sz w:val="20"/>
                <w:szCs w:val="20"/>
                <w:lang w:val="hy-AM"/>
              </w:rPr>
              <w:t xml:space="preserve"> </w:t>
            </w:r>
            <w:r w:rsidRPr="00B52D26">
              <w:rPr>
                <w:rFonts w:ascii="Sylfaen" w:hAnsi="Sylfaen"/>
                <w:b/>
                <w:i/>
                <w:lang w:val="hy-AM"/>
              </w:rPr>
              <w:t xml:space="preserve"> </w:t>
            </w:r>
            <w:r w:rsidRPr="00D0130C">
              <w:rPr>
                <w:rFonts w:ascii="Sylfaen" w:hAnsi="Sylfaen" w:cs="Tahoma"/>
                <w:b/>
                <w:sz w:val="16"/>
                <w:szCs w:val="16"/>
                <w:lang w:val="hy-AM"/>
              </w:rPr>
              <w:t>&lt;&lt;</w:t>
            </w:r>
            <w:r w:rsidRPr="00D0130C">
              <w:rPr>
                <w:rFonts w:ascii="Sylfaen" w:hAnsi="Sylfaen" w:cs="Tahoma"/>
                <w:b/>
                <w:sz w:val="20"/>
                <w:szCs w:val="20"/>
                <w:lang w:val="hy-AM"/>
              </w:rPr>
              <w:t>ՎՏԲ</w:t>
            </w:r>
            <w:r w:rsidRPr="00D0130C">
              <w:rPr>
                <w:rFonts w:ascii="Sylfaen" w:hAnsi="Sylfaen" w:cs="Tahoma"/>
                <w:b/>
                <w:sz w:val="16"/>
                <w:szCs w:val="16"/>
                <w:lang w:val="hy-AM"/>
              </w:rPr>
              <w:t>&gt;&gt;</w:t>
            </w:r>
            <w:r w:rsidRPr="00D0130C">
              <w:rPr>
                <w:rFonts w:ascii="Sylfaen" w:hAnsi="Sylfaen" w:cs="Tahoma"/>
                <w:b/>
                <w:sz w:val="20"/>
                <w:szCs w:val="20"/>
                <w:lang w:val="hy-AM"/>
              </w:rPr>
              <w:t xml:space="preserve"> Հրազդանի Մ/Ճ                                                                      </w:t>
            </w:r>
          </w:p>
        </w:tc>
      </w:tr>
      <w:tr w:rsidR="00EC0ACB" w:rsidRPr="005E1F72" w14:paraId="45597D3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853545" w14:textId="41910395" w:rsidR="00EC0ACB" w:rsidRPr="00E011CC" w:rsidRDefault="00EC0ACB" w:rsidP="00EC0ACB">
            <w:pPr>
              <w:rPr>
                <w:rFonts w:ascii="GHEA Grapalat" w:hAnsi="GHEA Grapalat" w:cs="Arial"/>
                <w:sz w:val="20"/>
                <w:szCs w:val="20"/>
                <w:lang w:val="hy-AM"/>
              </w:rPr>
            </w:pPr>
            <w:r w:rsidRPr="00FA211F">
              <w:rPr>
                <w:rFonts w:ascii="GHEA Grapalat" w:hAnsi="GHEA Grapalat" w:cs="Sylfaen"/>
                <w:sz w:val="20"/>
                <w:szCs w:val="20"/>
              </w:rPr>
              <w:t>1</w:t>
            </w:r>
            <w:r w:rsidRPr="00FA211F">
              <w:rPr>
                <w:rFonts w:ascii="GHEA Grapalat" w:hAnsi="GHEA Grapalat" w:cs="Sylfaen"/>
                <w:sz w:val="20"/>
                <w:szCs w:val="20"/>
                <w:lang w:val="hy-AM"/>
              </w:rPr>
              <w:t>3</w:t>
            </w:r>
            <w:r w:rsidRPr="00FA211F">
              <w:rPr>
                <w:rFonts w:ascii="GHEA Grapalat" w:hAnsi="GHEA Grapalat" w:cs="Sylfaen"/>
                <w:sz w:val="20"/>
                <w:szCs w:val="20"/>
              </w:rPr>
              <w:t>.Շահառուի</w:t>
            </w:r>
            <w:r w:rsidRPr="00FA211F">
              <w:rPr>
                <w:rFonts w:ascii="GHEA Grapalat" w:hAnsi="GHEA Grapalat" w:cs="Arial"/>
                <w:sz w:val="20"/>
                <w:szCs w:val="20"/>
              </w:rPr>
              <w:t xml:space="preserve"> </w:t>
            </w:r>
            <w:r w:rsidRPr="00FA211F">
              <w:rPr>
                <w:rFonts w:ascii="GHEA Grapalat" w:hAnsi="GHEA Grapalat" w:cs="Sylfaen"/>
                <w:sz w:val="20"/>
                <w:szCs w:val="20"/>
              </w:rPr>
              <w:t>հաշվի</w:t>
            </w:r>
            <w:r w:rsidRPr="00FA211F">
              <w:rPr>
                <w:rFonts w:ascii="GHEA Grapalat" w:hAnsi="GHEA Grapalat" w:cs="Arial"/>
                <w:sz w:val="20"/>
                <w:szCs w:val="20"/>
              </w:rPr>
              <w:t xml:space="preserve"> </w:t>
            </w:r>
            <w:r w:rsidRPr="00FA211F">
              <w:rPr>
                <w:rFonts w:ascii="GHEA Grapalat" w:hAnsi="GHEA Grapalat" w:cs="Sylfaen"/>
                <w:sz w:val="20"/>
                <w:szCs w:val="20"/>
              </w:rPr>
              <w:t>համարը</w:t>
            </w:r>
            <w:r w:rsidRPr="00FA211F">
              <w:rPr>
                <w:rFonts w:ascii="GHEA Grapalat" w:hAnsi="GHEA Grapalat" w:cs="Arial"/>
                <w:sz w:val="20"/>
                <w:szCs w:val="20"/>
              </w:rPr>
              <w:t xml:space="preserve"> (</w:t>
            </w:r>
            <w:r w:rsidRPr="00FA211F">
              <w:rPr>
                <w:rFonts w:ascii="GHEA Grapalat" w:hAnsi="GHEA Grapalat" w:cs="Sylfaen"/>
                <w:sz w:val="20"/>
                <w:szCs w:val="20"/>
              </w:rPr>
              <w:t>հշ</w:t>
            </w:r>
            <w:r w:rsidRPr="00FA211F">
              <w:rPr>
                <w:rFonts w:ascii="GHEA Grapalat" w:hAnsi="GHEA Grapalat" w:cs="Arial"/>
                <w:sz w:val="20"/>
                <w:szCs w:val="20"/>
              </w:rPr>
              <w:t>.N)</w:t>
            </w:r>
            <w:r>
              <w:rPr>
                <w:rFonts w:ascii="GHEA Grapalat" w:hAnsi="GHEA Grapalat" w:cs="Arial"/>
                <w:sz w:val="20"/>
                <w:szCs w:val="20"/>
                <w:lang w:val="hy-AM"/>
              </w:rPr>
              <w:t xml:space="preserve"> </w:t>
            </w:r>
            <w:r w:rsidRPr="007A0CB8">
              <w:rPr>
                <w:rFonts w:ascii="Sylfaen" w:hAnsi="Sylfaen"/>
                <w:b/>
                <w:sz w:val="20"/>
                <w:szCs w:val="20"/>
                <w:lang w:val="hy-AM"/>
              </w:rPr>
              <w:t>16025083858000</w:t>
            </w:r>
            <w:r w:rsidRPr="007A0CB8">
              <w:rPr>
                <w:rFonts w:ascii="Sylfaen" w:hAnsi="Sylfaen" w:cs="Sylfaen"/>
                <w:b/>
                <w:sz w:val="20"/>
                <w:szCs w:val="20"/>
                <w:lang w:val="hy-AM"/>
              </w:rPr>
              <w:t xml:space="preserve">      </w:t>
            </w:r>
          </w:p>
        </w:tc>
      </w:tr>
      <w:tr w:rsidR="00EC0ACB" w:rsidRPr="005E1F72" w14:paraId="61C7B9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5AF6E" w14:textId="77777777" w:rsidR="00EC0ACB" w:rsidRPr="005E1F72" w:rsidRDefault="00EC0ACB" w:rsidP="00EC0AC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EC0ACB" w:rsidRPr="005E1F72" w14:paraId="150DAD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2503C0"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C0ACB" w:rsidRPr="005E1F72" w14:paraId="44E0FF3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D23FA9" w14:textId="77777777" w:rsidR="00EC0ACB" w:rsidRPr="005E1F72" w:rsidRDefault="00EC0ACB" w:rsidP="00EC0AC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EC0ACB" w:rsidRPr="005E1F72" w14:paraId="13DAB2C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AC1CD4" w14:textId="77777777" w:rsidR="00EC0ACB" w:rsidRPr="005E1F72" w:rsidRDefault="00EC0ACB" w:rsidP="00EC0ACB">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C0ACB" w:rsidRPr="005E1F72" w14:paraId="7BBEB8C9"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0A4EBE" w14:textId="77777777" w:rsidR="00EC0ACB" w:rsidRPr="005E1F72" w:rsidRDefault="00EC0ACB" w:rsidP="00EC0AC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4E7BBAEB" w14:textId="77777777" w:rsidR="00EC0ACB" w:rsidRPr="005E1F72" w:rsidRDefault="00EC0ACB" w:rsidP="00EC0ACB">
            <w:pPr>
              <w:rPr>
                <w:rFonts w:ascii="GHEA Grapalat" w:hAnsi="GHEA Grapalat" w:cs="Arial"/>
                <w:sz w:val="20"/>
                <w:szCs w:val="20"/>
              </w:rPr>
            </w:pPr>
          </w:p>
        </w:tc>
      </w:tr>
      <w:tr w:rsidR="00EC0ACB" w:rsidRPr="005E1F72" w14:paraId="1F82B0EF"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5EC3FB0B" w14:textId="77777777" w:rsidR="00EC0ACB" w:rsidRPr="005E1F72" w:rsidRDefault="00EC0ACB" w:rsidP="00EC0ACB">
            <w:pPr>
              <w:rPr>
                <w:rFonts w:ascii="GHEA Grapalat" w:hAnsi="GHEA Grapalat" w:cs="Arial"/>
                <w:sz w:val="20"/>
                <w:szCs w:val="20"/>
                <w:lang w:val="hy-AM"/>
              </w:rPr>
            </w:pPr>
          </w:p>
        </w:tc>
      </w:tr>
      <w:tr w:rsidR="00EC0ACB" w:rsidRPr="005E1F72" w14:paraId="0B0C9B8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CA95CA" w14:textId="77777777" w:rsidR="00EC0ACB" w:rsidRPr="005E1F72" w:rsidRDefault="00EC0ACB" w:rsidP="00EC0ACB">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3DE165D6" w14:textId="77777777" w:rsidR="00EC0ACB" w:rsidRPr="005E1F72" w:rsidRDefault="00EC0ACB" w:rsidP="00EC0ACB">
            <w:pPr>
              <w:rPr>
                <w:rFonts w:ascii="GHEA Grapalat" w:hAnsi="GHEA Grapalat" w:cs="Sylfaen"/>
                <w:sz w:val="20"/>
                <w:szCs w:val="20"/>
                <w:lang w:val="ru-RU"/>
              </w:rPr>
            </w:pPr>
          </w:p>
        </w:tc>
      </w:tr>
      <w:tr w:rsidR="00EC0ACB" w:rsidRPr="005E1F72" w14:paraId="44634FB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B7939C"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14:paraId="06A6B466" w14:textId="77777777" w:rsidR="00EC0ACB" w:rsidRPr="005E1F72" w:rsidRDefault="00EC0ACB" w:rsidP="00EC0ACB">
            <w:pPr>
              <w:rPr>
                <w:rFonts w:ascii="GHEA Grapalat" w:hAnsi="GHEA Grapalat" w:cs="Sylfaen"/>
                <w:sz w:val="20"/>
                <w:szCs w:val="20"/>
                <w:lang w:val="hy-AM"/>
              </w:rPr>
            </w:pPr>
          </w:p>
        </w:tc>
      </w:tr>
      <w:tr w:rsidR="00EC0ACB" w:rsidRPr="005E1F72" w14:paraId="34078EA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F7300C" w14:textId="77777777" w:rsidR="00EC0ACB" w:rsidRPr="005E1F72" w:rsidRDefault="00EC0ACB" w:rsidP="00EC0ACB">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14:paraId="15FB1826" w14:textId="77777777" w:rsidR="00EC0ACB" w:rsidRPr="005E1F72" w:rsidRDefault="00EC0ACB" w:rsidP="00EC0ACB">
            <w:pPr>
              <w:rPr>
                <w:rFonts w:ascii="GHEA Grapalat" w:hAnsi="GHEA Grapalat" w:cs="Sylfaen"/>
                <w:sz w:val="20"/>
                <w:szCs w:val="20"/>
              </w:rPr>
            </w:pPr>
          </w:p>
          <w:p w14:paraId="5CDA30D6" w14:textId="77777777" w:rsidR="00EC0ACB" w:rsidRPr="005E1F72" w:rsidRDefault="00EC0ACB" w:rsidP="00EC0AC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39906313" w14:textId="77777777" w:rsidR="00EC0ACB" w:rsidRPr="005E1F72" w:rsidRDefault="00EC0ACB" w:rsidP="00EC0ACB">
            <w:pPr>
              <w:rPr>
                <w:rFonts w:ascii="GHEA Grapalat" w:hAnsi="GHEA Grapalat" w:cs="Tahoma"/>
                <w:color w:val="000000"/>
                <w:sz w:val="20"/>
                <w:szCs w:val="20"/>
              </w:rPr>
            </w:pPr>
          </w:p>
          <w:p w14:paraId="7335A7DE" w14:textId="77777777" w:rsidR="00EC0ACB" w:rsidRPr="005E1F72" w:rsidRDefault="00EC0ACB" w:rsidP="00EC0ACB">
            <w:pPr>
              <w:rPr>
                <w:rFonts w:ascii="GHEA Grapalat" w:hAnsi="GHEA Grapalat" w:cs="Sylfaen"/>
                <w:sz w:val="20"/>
                <w:szCs w:val="20"/>
              </w:rPr>
            </w:pPr>
          </w:p>
          <w:p w14:paraId="6C75D2ED" w14:textId="77777777" w:rsidR="00EC0ACB" w:rsidRPr="005E1F72" w:rsidRDefault="00EC0ACB" w:rsidP="00EC0AC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7F29C1DC" w14:textId="77777777" w:rsidR="00EC0ACB" w:rsidRPr="005E1F72" w:rsidRDefault="00EC0ACB" w:rsidP="00EC0ACB">
            <w:pPr>
              <w:rPr>
                <w:rFonts w:ascii="GHEA Grapalat" w:hAnsi="GHEA Grapalat" w:cs="Sylfaen"/>
                <w:sz w:val="20"/>
                <w:szCs w:val="20"/>
              </w:rPr>
            </w:pPr>
          </w:p>
          <w:p w14:paraId="7FFF072F"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75C3966C"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Կ.Տ.</w:t>
            </w:r>
          </w:p>
          <w:p w14:paraId="6B6EB347" w14:textId="77777777" w:rsidR="00EC0ACB" w:rsidRPr="005E1F72" w:rsidRDefault="00EC0ACB" w:rsidP="00EC0AC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E0A95A" w14:textId="77777777" w:rsidR="00EC0ACB" w:rsidRPr="005E1F72" w:rsidRDefault="00EC0ACB" w:rsidP="00EC0ACB">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14:paraId="15CD8D3B" w14:textId="77777777" w:rsidR="00EC0ACB" w:rsidRPr="005E1F72" w:rsidRDefault="00EC0ACB" w:rsidP="00EC0ACB">
            <w:pPr>
              <w:jc w:val="right"/>
              <w:rPr>
                <w:rFonts w:ascii="GHEA Grapalat" w:hAnsi="GHEA Grapalat" w:cs="Sylfaen"/>
                <w:sz w:val="20"/>
                <w:szCs w:val="20"/>
              </w:rPr>
            </w:pPr>
          </w:p>
          <w:p w14:paraId="09AFD85E" w14:textId="77777777" w:rsidR="00EC0ACB" w:rsidRPr="005E1F72" w:rsidRDefault="00EC0ACB" w:rsidP="00EC0ACB">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3A0C5003" w14:textId="77777777" w:rsidR="00EC0ACB" w:rsidRPr="005E1F72" w:rsidRDefault="00EC0ACB" w:rsidP="00EC0ACB">
            <w:pPr>
              <w:jc w:val="right"/>
              <w:rPr>
                <w:rFonts w:ascii="GHEA Grapalat" w:hAnsi="GHEA Grapalat" w:cs="Tahoma"/>
                <w:color w:val="000000"/>
                <w:sz w:val="20"/>
                <w:szCs w:val="20"/>
              </w:rPr>
            </w:pPr>
          </w:p>
          <w:p w14:paraId="05664FF8" w14:textId="77777777" w:rsidR="00EC0ACB" w:rsidRPr="005E1F72" w:rsidRDefault="00EC0ACB" w:rsidP="00EC0ACB">
            <w:pPr>
              <w:jc w:val="right"/>
              <w:rPr>
                <w:rFonts w:ascii="GHEA Grapalat" w:hAnsi="GHEA Grapalat" w:cs="Tahoma"/>
                <w:color w:val="000000"/>
                <w:sz w:val="20"/>
                <w:szCs w:val="20"/>
              </w:rPr>
            </w:pPr>
          </w:p>
          <w:p w14:paraId="41169E82" w14:textId="77777777" w:rsidR="00EC0ACB" w:rsidRPr="005E1F72" w:rsidRDefault="00EC0ACB" w:rsidP="00EC0AC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1BCBAAA9" w14:textId="77777777" w:rsidR="00EC0ACB" w:rsidRPr="005E1F72" w:rsidRDefault="00EC0ACB" w:rsidP="00EC0ACB">
            <w:pPr>
              <w:jc w:val="right"/>
              <w:rPr>
                <w:rFonts w:ascii="GHEA Grapalat" w:hAnsi="GHEA Grapalat" w:cs="Sylfaen"/>
                <w:sz w:val="20"/>
                <w:szCs w:val="20"/>
              </w:rPr>
            </w:pPr>
          </w:p>
          <w:p w14:paraId="6F5EC92B" w14:textId="77777777" w:rsidR="00EC0ACB" w:rsidRPr="005E1F72" w:rsidRDefault="00EC0ACB" w:rsidP="00EC0ACB">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2258642B" w14:textId="77777777" w:rsidR="00EC0ACB" w:rsidRPr="005E1F72" w:rsidRDefault="00EC0ACB" w:rsidP="00EC0ACB">
            <w:pPr>
              <w:jc w:val="right"/>
              <w:rPr>
                <w:rFonts w:ascii="GHEA Grapalat" w:hAnsi="GHEA Grapalat" w:cs="Sylfaen"/>
                <w:sz w:val="20"/>
                <w:szCs w:val="20"/>
              </w:rPr>
            </w:pPr>
          </w:p>
        </w:tc>
      </w:tr>
      <w:tr w:rsidR="00EC0ACB" w:rsidRPr="005E1F72" w14:paraId="39609509"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0F96083" w14:textId="77777777" w:rsidR="00EC0ACB" w:rsidRPr="005E1F72" w:rsidRDefault="00EC0ACB" w:rsidP="00EC0AC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19F83704" w14:textId="77777777" w:rsidR="00EC0ACB" w:rsidRPr="005E1F72" w:rsidRDefault="00EC0ACB" w:rsidP="00EC0ACB">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62635B7C" w14:textId="77777777" w:rsidR="00EC0ACB" w:rsidRPr="005E1F72" w:rsidRDefault="00EC0ACB" w:rsidP="00EC0ACB">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18B98562"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w:t>
            </w:r>
          </w:p>
          <w:p w14:paraId="203EB235"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/ստորագրություն/</w:t>
            </w:r>
          </w:p>
          <w:p w14:paraId="2047582C" w14:textId="77777777" w:rsidR="00EC0ACB" w:rsidRPr="005E1F72" w:rsidRDefault="00EC0ACB" w:rsidP="00EC0ACB">
            <w:pPr>
              <w:rPr>
                <w:rFonts w:ascii="GHEA Grapalat" w:hAnsi="GHEA Grapalat" w:cs="Tahoma"/>
                <w:color w:val="000000"/>
                <w:sz w:val="20"/>
                <w:szCs w:val="20"/>
              </w:rPr>
            </w:pPr>
          </w:p>
          <w:p w14:paraId="6C0E5D4F" w14:textId="77777777" w:rsidR="00EC0ACB" w:rsidRPr="005E1F72" w:rsidRDefault="00EC0ACB" w:rsidP="00EC0AC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E1E8AEB" w14:textId="77777777" w:rsidR="00EC0ACB" w:rsidRPr="005E1F72" w:rsidRDefault="00EC0ACB" w:rsidP="00EC0AC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74C456E0" w14:textId="77777777" w:rsidR="00EC0ACB" w:rsidRPr="005E1F72" w:rsidRDefault="00EC0ACB" w:rsidP="00EC0ACB">
            <w:pPr>
              <w:jc w:val="right"/>
              <w:rPr>
                <w:rFonts w:ascii="GHEA Grapalat" w:hAnsi="GHEA Grapalat" w:cs="Tahoma"/>
                <w:color w:val="000000"/>
                <w:sz w:val="20"/>
                <w:szCs w:val="20"/>
              </w:rPr>
            </w:pPr>
          </w:p>
          <w:p w14:paraId="2B45B2CE" w14:textId="77777777" w:rsidR="00EC0ACB" w:rsidRPr="005E1F72" w:rsidRDefault="00EC0ACB" w:rsidP="00EC0ACB">
            <w:pPr>
              <w:jc w:val="right"/>
              <w:rPr>
                <w:rFonts w:ascii="GHEA Grapalat" w:hAnsi="GHEA Grapalat" w:cs="Tahoma"/>
                <w:color w:val="000000"/>
                <w:sz w:val="20"/>
                <w:szCs w:val="20"/>
              </w:rPr>
            </w:pPr>
          </w:p>
          <w:p w14:paraId="2BE9642D" w14:textId="77777777" w:rsidR="00EC0ACB" w:rsidRPr="005E1F72" w:rsidRDefault="00EC0ACB" w:rsidP="00EC0AC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33B4D5EF" w14:textId="77777777" w:rsidR="00EC0ACB" w:rsidRPr="005E1F72" w:rsidRDefault="00EC0ACB" w:rsidP="00EC0ACB">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14:paraId="3B800585" w14:textId="77777777" w:rsidR="00EC0ACB" w:rsidRPr="005E1F72" w:rsidRDefault="00EC0ACB" w:rsidP="00EC0ACB">
            <w:pPr>
              <w:jc w:val="right"/>
              <w:rPr>
                <w:rFonts w:ascii="GHEA Grapalat" w:hAnsi="GHEA Grapalat" w:cs="Arial"/>
                <w:sz w:val="20"/>
                <w:szCs w:val="20"/>
                <w:lang w:val="hy-AM"/>
              </w:rPr>
            </w:pPr>
          </w:p>
        </w:tc>
      </w:tr>
      <w:tr w:rsidR="00EC0ACB" w:rsidRPr="005E1F72" w14:paraId="2B4B1BC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9424C51"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lastRenderedPageBreak/>
              <w:t>24.բ.                                                       Կ.Տ.</w:t>
            </w:r>
          </w:p>
          <w:p w14:paraId="0F76954C" w14:textId="77777777" w:rsidR="00EC0ACB" w:rsidRPr="005E1F72" w:rsidRDefault="00EC0ACB" w:rsidP="00EC0ACB">
            <w:pPr>
              <w:rPr>
                <w:rFonts w:ascii="GHEA Grapalat" w:hAnsi="GHEA Grapalat" w:cs="Sylfaen"/>
                <w:sz w:val="20"/>
                <w:szCs w:val="20"/>
              </w:rPr>
            </w:pPr>
          </w:p>
          <w:p w14:paraId="534A3E3A" w14:textId="77777777" w:rsidR="00EC0ACB" w:rsidRPr="005E1F72" w:rsidRDefault="00EC0ACB" w:rsidP="00EC0ACB">
            <w:pPr>
              <w:rPr>
                <w:rFonts w:ascii="GHEA Grapalat" w:hAnsi="GHEA Grapalat" w:cs="Sylfaen"/>
                <w:sz w:val="20"/>
                <w:szCs w:val="20"/>
              </w:rPr>
            </w:pPr>
          </w:p>
          <w:p w14:paraId="62422B0F" w14:textId="77777777" w:rsidR="00EC0ACB" w:rsidRPr="005E1F72" w:rsidRDefault="00EC0ACB" w:rsidP="00EC0ACB">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1F7ABF2F" w14:textId="77777777" w:rsidR="00EC0ACB" w:rsidRPr="005E1F72" w:rsidRDefault="00EC0ACB" w:rsidP="00EC0ACB">
            <w:pPr>
              <w:rPr>
                <w:rFonts w:ascii="GHEA Grapalat" w:hAnsi="GHEA Grapalat" w:cs="Sylfaen"/>
                <w:sz w:val="20"/>
                <w:szCs w:val="20"/>
              </w:rPr>
            </w:pPr>
          </w:p>
          <w:p w14:paraId="430534A8"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w:t>
            </w:r>
          </w:p>
          <w:p w14:paraId="39C1EEEB" w14:textId="77777777" w:rsidR="00EC0ACB" w:rsidRPr="005E1F72" w:rsidRDefault="00EC0ACB" w:rsidP="00EC0AC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FF777B3"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23.բ.                                                                 Կ.Տ.    </w:t>
            </w:r>
          </w:p>
          <w:p w14:paraId="33B7EF10" w14:textId="77777777" w:rsidR="00EC0ACB" w:rsidRPr="005E1F72" w:rsidRDefault="00EC0ACB" w:rsidP="00EC0ACB">
            <w:pPr>
              <w:rPr>
                <w:rFonts w:ascii="GHEA Grapalat" w:hAnsi="GHEA Grapalat" w:cs="Sylfaen"/>
                <w:sz w:val="20"/>
                <w:szCs w:val="20"/>
              </w:rPr>
            </w:pPr>
          </w:p>
          <w:p w14:paraId="325AF4E8" w14:textId="77777777" w:rsidR="00EC0ACB" w:rsidRPr="005E1F72" w:rsidRDefault="00EC0ACB" w:rsidP="00EC0ACB">
            <w:pPr>
              <w:rPr>
                <w:rFonts w:ascii="GHEA Grapalat" w:hAnsi="GHEA Grapalat" w:cs="Sylfaen"/>
                <w:sz w:val="20"/>
                <w:szCs w:val="20"/>
              </w:rPr>
            </w:pPr>
            <w:r w:rsidRPr="005E1F72">
              <w:rPr>
                <w:rFonts w:ascii="GHEA Grapalat" w:hAnsi="GHEA Grapalat" w:cs="Sylfaen"/>
                <w:sz w:val="20"/>
                <w:szCs w:val="20"/>
              </w:rPr>
              <w:t xml:space="preserve">                     </w:t>
            </w:r>
          </w:p>
          <w:p w14:paraId="667235AE" w14:textId="77777777" w:rsidR="00EC0ACB" w:rsidRPr="005E1F72" w:rsidRDefault="00EC0ACB" w:rsidP="00EC0ACB">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46824667" w14:textId="77777777" w:rsidR="00EC0ACB" w:rsidRPr="005E1F72" w:rsidRDefault="00EC0ACB" w:rsidP="00EC0ACB">
            <w:pPr>
              <w:rPr>
                <w:rFonts w:ascii="GHEA Grapalat" w:hAnsi="GHEA Grapalat" w:cs="Sylfaen"/>
                <w:color w:val="000000"/>
                <w:sz w:val="20"/>
                <w:szCs w:val="20"/>
              </w:rPr>
            </w:pPr>
          </w:p>
          <w:p w14:paraId="0ED3B05E" w14:textId="77777777" w:rsidR="00EC0ACB" w:rsidRPr="005E1F72" w:rsidRDefault="00EC0ACB" w:rsidP="00EC0ACB">
            <w:pPr>
              <w:rPr>
                <w:rFonts w:ascii="GHEA Grapalat" w:hAnsi="GHEA Grapalat" w:cs="Sylfaen"/>
                <w:sz w:val="20"/>
                <w:szCs w:val="20"/>
              </w:rPr>
            </w:pPr>
          </w:p>
          <w:p w14:paraId="6A21BC8B" w14:textId="77777777" w:rsidR="00EC0ACB" w:rsidRPr="005E1F72" w:rsidRDefault="00EC0ACB" w:rsidP="00EC0ACB">
            <w:pPr>
              <w:jc w:val="right"/>
              <w:rPr>
                <w:rFonts w:ascii="GHEA Grapalat" w:hAnsi="GHEA Grapalat" w:cs="Arial"/>
                <w:sz w:val="20"/>
                <w:szCs w:val="20"/>
              </w:rPr>
            </w:pPr>
          </w:p>
        </w:tc>
      </w:tr>
    </w:tbl>
    <w:p w14:paraId="7B748D3B"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15B13A2"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0D09C9"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3D5F5A"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FD8CA"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AC6FBC" w14:textId="77777777" w:rsidR="00334B2F" w:rsidRPr="004B20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B2068">
        <w:rPr>
          <w:rFonts w:ascii="GHEA Grapalat" w:hAnsi="GHEA Grapalat"/>
          <w:i/>
          <w:sz w:val="16"/>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7475B89" w14:textId="77777777" w:rsidR="00334B2F" w:rsidRPr="005E1F72" w:rsidRDefault="00334B2F" w:rsidP="00334B2F">
      <w:pPr>
        <w:jc w:val="center"/>
        <w:rPr>
          <w:rFonts w:ascii="GHEA Grapalat" w:hAnsi="GHEA Grapalat"/>
          <w:b/>
          <w:sz w:val="22"/>
          <w:szCs w:val="22"/>
          <w:lang w:val="nl-NL"/>
        </w:rPr>
      </w:pPr>
      <w:r>
        <w:rPr>
          <w:rFonts w:ascii="GHEA Grapalat" w:hAnsi="GHEA Grapalat"/>
          <w:b/>
          <w:lang w:val="hy-AM"/>
        </w:rPr>
        <w:br w:type="page"/>
      </w:r>
      <w:r w:rsidRPr="004B2068">
        <w:rPr>
          <w:rFonts w:ascii="GHEA Grapalat" w:hAnsi="GHEA Grapalat"/>
          <w:b/>
          <w:sz w:val="22"/>
          <w:szCs w:val="22"/>
          <w:lang w:val="hy-AM"/>
        </w:rPr>
        <w:lastRenderedPageBreak/>
        <w:t>Վճարման</w:t>
      </w:r>
      <w:r w:rsidRPr="005E1F72">
        <w:rPr>
          <w:rFonts w:ascii="GHEA Grapalat" w:hAnsi="GHEA Grapalat"/>
          <w:b/>
          <w:sz w:val="22"/>
          <w:szCs w:val="22"/>
          <w:lang w:val="nl-NL"/>
        </w:rPr>
        <w:t xml:space="preserve"> </w:t>
      </w:r>
      <w:r w:rsidRPr="004B2068">
        <w:rPr>
          <w:rFonts w:ascii="GHEA Grapalat" w:hAnsi="GHEA Grapalat"/>
          <w:b/>
          <w:sz w:val="22"/>
          <w:szCs w:val="22"/>
          <w:lang w:val="hy-AM"/>
        </w:rPr>
        <w:t>պահանջագրի</w:t>
      </w:r>
      <w:r w:rsidRPr="005E1F72">
        <w:rPr>
          <w:rFonts w:ascii="GHEA Grapalat" w:hAnsi="GHEA Grapalat"/>
          <w:b/>
          <w:sz w:val="22"/>
          <w:szCs w:val="22"/>
          <w:lang w:val="nl-NL"/>
        </w:rPr>
        <w:t xml:space="preserve"> </w:t>
      </w:r>
      <w:r w:rsidRPr="004B2068">
        <w:rPr>
          <w:rFonts w:ascii="GHEA Grapalat" w:hAnsi="GHEA Grapalat"/>
          <w:b/>
          <w:sz w:val="22"/>
          <w:szCs w:val="22"/>
          <w:lang w:val="hy-AM"/>
        </w:rPr>
        <w:t>պարտադիր</w:t>
      </w:r>
      <w:r w:rsidRPr="005E1F72">
        <w:rPr>
          <w:rFonts w:ascii="GHEA Grapalat" w:hAnsi="GHEA Grapalat"/>
          <w:b/>
          <w:sz w:val="22"/>
          <w:szCs w:val="22"/>
          <w:lang w:val="nl-NL"/>
        </w:rPr>
        <w:t xml:space="preserve"> </w:t>
      </w:r>
      <w:r w:rsidRPr="004B2068">
        <w:rPr>
          <w:rFonts w:ascii="GHEA Grapalat" w:hAnsi="GHEA Grapalat"/>
          <w:b/>
          <w:sz w:val="22"/>
          <w:szCs w:val="22"/>
          <w:lang w:val="hy-AM"/>
        </w:rPr>
        <w:t>վավերապայմանները</w:t>
      </w:r>
      <w:r w:rsidRPr="005E1F72">
        <w:rPr>
          <w:rFonts w:ascii="GHEA Grapalat" w:hAnsi="GHEA Grapalat"/>
          <w:b/>
          <w:sz w:val="22"/>
          <w:szCs w:val="22"/>
          <w:lang w:val="nl-NL"/>
        </w:rPr>
        <w:t xml:space="preserve"> </w:t>
      </w:r>
      <w:r w:rsidRPr="004B2068">
        <w:rPr>
          <w:rFonts w:ascii="GHEA Grapalat" w:hAnsi="GHEA Grapalat"/>
          <w:b/>
          <w:sz w:val="22"/>
          <w:szCs w:val="22"/>
          <w:lang w:val="hy-AM"/>
        </w:rPr>
        <w:t>և</w:t>
      </w:r>
      <w:r w:rsidRPr="005E1F72">
        <w:rPr>
          <w:rFonts w:ascii="GHEA Grapalat" w:hAnsi="GHEA Grapalat"/>
          <w:b/>
          <w:sz w:val="22"/>
          <w:szCs w:val="22"/>
          <w:lang w:val="nl-NL"/>
        </w:rPr>
        <w:t xml:space="preserve"> </w:t>
      </w:r>
      <w:r w:rsidRPr="004B2068">
        <w:rPr>
          <w:rFonts w:ascii="GHEA Grapalat" w:hAnsi="GHEA Grapalat"/>
          <w:b/>
          <w:sz w:val="22"/>
          <w:szCs w:val="22"/>
          <w:lang w:val="hy-AM"/>
        </w:rPr>
        <w:t>լրացման</w:t>
      </w:r>
      <w:r w:rsidRPr="005E1F72">
        <w:rPr>
          <w:rFonts w:ascii="GHEA Grapalat" w:hAnsi="GHEA Grapalat"/>
          <w:b/>
          <w:sz w:val="22"/>
          <w:szCs w:val="22"/>
          <w:lang w:val="nl-NL"/>
        </w:rPr>
        <w:t xml:space="preserve"> </w:t>
      </w:r>
      <w:r w:rsidRPr="005E1F72">
        <w:rPr>
          <w:rFonts w:ascii="GHEA Grapalat" w:hAnsi="GHEA Grapalat"/>
          <w:b/>
          <w:sz w:val="22"/>
          <w:szCs w:val="22"/>
          <w:lang w:val="hy-AM"/>
        </w:rPr>
        <w:t>ուղեցույց</w:t>
      </w:r>
      <w:r w:rsidRPr="004B2068">
        <w:rPr>
          <w:rFonts w:ascii="GHEA Grapalat" w:hAnsi="GHEA Grapalat"/>
          <w:b/>
          <w:sz w:val="22"/>
          <w:szCs w:val="22"/>
          <w:lang w:val="hy-AM"/>
        </w:rPr>
        <w:t>ը</w:t>
      </w:r>
    </w:p>
    <w:p w14:paraId="178F6140" w14:textId="77777777" w:rsidR="00334B2F" w:rsidRPr="005E1F72"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E1F72" w14:paraId="77A23CDA" w14:textId="77777777" w:rsidTr="00CB0ADE">
        <w:tc>
          <w:tcPr>
            <w:tcW w:w="720" w:type="dxa"/>
            <w:tcBorders>
              <w:top w:val="single" w:sz="4" w:space="0" w:color="auto"/>
              <w:left w:val="single" w:sz="4" w:space="0" w:color="auto"/>
              <w:bottom w:val="single" w:sz="4" w:space="0" w:color="auto"/>
              <w:right w:val="single" w:sz="4" w:space="0" w:color="auto"/>
            </w:tcBorders>
          </w:tcPr>
          <w:p w14:paraId="72929CDA" w14:textId="77777777"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D9857C5"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86C1514"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Նշված դաշտի/</w:t>
            </w:r>
          </w:p>
          <w:p w14:paraId="45718B7D"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001117A" w14:textId="77777777" w:rsidR="00334B2F" w:rsidRPr="005E1F72" w:rsidRDefault="00334B2F" w:rsidP="00CB0ADE">
            <w:pPr>
              <w:jc w:val="center"/>
              <w:rPr>
                <w:rFonts w:ascii="GHEA Grapalat" w:hAnsi="GHEA Grapalat"/>
                <w:b/>
                <w:sz w:val="20"/>
                <w:szCs w:val="20"/>
                <w:lang w:val="hy-AM"/>
              </w:rPr>
            </w:pPr>
            <w:r w:rsidRPr="005E1F72">
              <w:rPr>
                <w:rFonts w:ascii="GHEA Grapalat" w:hAnsi="GHEA Grapalat"/>
                <w:b/>
                <w:sz w:val="20"/>
                <w:szCs w:val="20"/>
              </w:rPr>
              <w:t>Վավերապայմանի լրացման պահանջը</w:t>
            </w:r>
            <w:r w:rsidRPr="005E1F72">
              <w:rPr>
                <w:rFonts w:ascii="GHEA Grapalat" w:hAnsi="GHEA Grapalat"/>
                <w:b/>
                <w:sz w:val="20"/>
                <w:szCs w:val="20"/>
                <w:lang w:val="hy-AM"/>
              </w:rPr>
              <w:t xml:space="preserve"> </w:t>
            </w:r>
          </w:p>
          <w:p w14:paraId="340851B5"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33652B"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Վավերապայմանը</w:t>
            </w:r>
          </w:p>
          <w:p w14:paraId="54BD0959"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 xml:space="preserve">լրացնող կողմը` </w:t>
            </w:r>
          </w:p>
          <w:p w14:paraId="731C764B"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շահառուն կամ վճարողը</w:t>
            </w:r>
          </w:p>
          <w:p w14:paraId="25F308B8" w14:textId="77777777" w:rsidR="00334B2F" w:rsidRPr="005E1F72" w:rsidRDefault="00334B2F" w:rsidP="00CB0ADE">
            <w:pPr>
              <w:ind w:left="-588" w:firstLine="588"/>
              <w:jc w:val="center"/>
              <w:rPr>
                <w:rFonts w:ascii="GHEA Grapalat" w:hAnsi="GHEA Grapalat"/>
                <w:b/>
                <w:sz w:val="20"/>
                <w:szCs w:val="20"/>
              </w:rPr>
            </w:pPr>
            <w:r w:rsidRPr="005E1F72">
              <w:rPr>
                <w:rFonts w:ascii="GHEA Grapalat" w:hAnsi="GHEA Grapalat"/>
                <w:b/>
                <w:sz w:val="20"/>
                <w:szCs w:val="20"/>
              </w:rPr>
              <w:t>(</w:t>
            </w:r>
            <w:r w:rsidRPr="005E1F72">
              <w:rPr>
                <w:rFonts w:ascii="GHEA Grapalat" w:hAnsi="GHEA Grapalat"/>
                <w:b/>
                <w:sz w:val="20"/>
                <w:szCs w:val="20"/>
                <w:lang w:val="hy-AM"/>
              </w:rPr>
              <w:t>գնումների գործընթացի հետ կապված</w:t>
            </w:r>
            <w:r w:rsidRPr="005E1F72">
              <w:rPr>
                <w:rFonts w:ascii="GHEA Grapalat" w:hAnsi="GHEA Grapalat"/>
                <w:b/>
                <w:sz w:val="20"/>
                <w:szCs w:val="20"/>
              </w:rPr>
              <w:t>)</w:t>
            </w:r>
          </w:p>
        </w:tc>
      </w:tr>
      <w:tr w:rsidR="00334B2F" w:rsidRPr="005E1F72" w14:paraId="4E9FCC38" w14:textId="77777777" w:rsidTr="00CB0ADE">
        <w:tc>
          <w:tcPr>
            <w:tcW w:w="720" w:type="dxa"/>
            <w:tcBorders>
              <w:top w:val="single" w:sz="4" w:space="0" w:color="auto"/>
              <w:left w:val="single" w:sz="4" w:space="0" w:color="auto"/>
              <w:bottom w:val="single" w:sz="4" w:space="0" w:color="auto"/>
              <w:right w:val="single" w:sz="4" w:space="0" w:color="auto"/>
            </w:tcBorders>
          </w:tcPr>
          <w:p w14:paraId="26057860"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AE7B40C"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5F2FA89"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582533B"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3BFC2C4" w14:textId="77777777" w:rsidR="00334B2F" w:rsidRPr="005E1F72" w:rsidRDefault="00334B2F" w:rsidP="00CB0ADE">
            <w:pPr>
              <w:jc w:val="center"/>
              <w:rPr>
                <w:rFonts w:ascii="GHEA Grapalat" w:hAnsi="GHEA Grapalat"/>
                <w:b/>
                <w:sz w:val="20"/>
                <w:szCs w:val="20"/>
              </w:rPr>
            </w:pPr>
            <w:r w:rsidRPr="005E1F72">
              <w:rPr>
                <w:rFonts w:ascii="GHEA Grapalat" w:hAnsi="GHEA Grapalat"/>
                <w:b/>
                <w:sz w:val="20"/>
                <w:szCs w:val="20"/>
              </w:rPr>
              <w:t>5</w:t>
            </w:r>
          </w:p>
        </w:tc>
      </w:tr>
      <w:tr w:rsidR="00334B2F" w:rsidRPr="005E1F72" w14:paraId="7090E45D" w14:textId="77777777" w:rsidTr="00CB0ADE">
        <w:tc>
          <w:tcPr>
            <w:tcW w:w="720" w:type="dxa"/>
            <w:tcBorders>
              <w:top w:val="single" w:sz="4" w:space="0" w:color="auto"/>
              <w:left w:val="single" w:sz="4" w:space="0" w:color="auto"/>
              <w:bottom w:val="single" w:sz="4" w:space="0" w:color="auto"/>
              <w:right w:val="single" w:sz="4" w:space="0" w:color="auto"/>
            </w:tcBorders>
          </w:tcPr>
          <w:p w14:paraId="636A5336"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1073AC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D6696F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B993A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162A640"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Փաստաթղթի վրա նախապես լրացված է &lt;Վճարման պահանջագիր&gt;</w:t>
            </w:r>
          </w:p>
        </w:tc>
      </w:tr>
      <w:tr w:rsidR="00334B2F" w:rsidRPr="005E1F72" w14:paraId="6C4E5EF2" w14:textId="77777777" w:rsidTr="00CB0ADE">
        <w:tc>
          <w:tcPr>
            <w:tcW w:w="720" w:type="dxa"/>
            <w:tcBorders>
              <w:top w:val="single" w:sz="4" w:space="0" w:color="auto"/>
              <w:left w:val="single" w:sz="4" w:space="0" w:color="auto"/>
              <w:bottom w:val="single" w:sz="4" w:space="0" w:color="auto"/>
              <w:right w:val="single" w:sz="4" w:space="0" w:color="auto"/>
            </w:tcBorders>
          </w:tcPr>
          <w:p w14:paraId="0195B6CE" w14:textId="77777777" w:rsidR="00334B2F" w:rsidRPr="005E1F72"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792A96B" w14:textId="77777777"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7A4AA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8E093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A0426B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 կողմից` վճարողի բանկին վճարման պահանջագիրը ներկայացնելիս</w:t>
            </w:r>
          </w:p>
        </w:tc>
      </w:tr>
      <w:tr w:rsidR="00334B2F" w:rsidRPr="005E1F72" w14:paraId="3966735B" w14:textId="77777777" w:rsidTr="00CB0ADE">
        <w:tc>
          <w:tcPr>
            <w:tcW w:w="720" w:type="dxa"/>
            <w:tcBorders>
              <w:top w:val="single" w:sz="4" w:space="0" w:color="auto"/>
              <w:left w:val="single" w:sz="4" w:space="0" w:color="auto"/>
              <w:bottom w:val="single" w:sz="4" w:space="0" w:color="auto"/>
              <w:right w:val="single" w:sz="4" w:space="0" w:color="auto"/>
            </w:tcBorders>
          </w:tcPr>
          <w:p w14:paraId="159D5EA8" w14:textId="77777777" w:rsidR="00334B2F" w:rsidRPr="005E1F7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1450682" w14:textId="77777777" w:rsidR="00334B2F" w:rsidRPr="005E1F72" w:rsidRDefault="00334B2F" w:rsidP="00CB0ADE">
            <w:pPr>
              <w:jc w:val="both"/>
              <w:rPr>
                <w:rFonts w:ascii="GHEA Grapalat" w:hAnsi="GHEA Grapalat"/>
                <w:sz w:val="20"/>
                <w:szCs w:val="20"/>
              </w:rPr>
            </w:pPr>
            <w:r w:rsidRPr="005E1F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0177AE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D2A2F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4EC1EC23" w14:textId="77777777" w:rsidR="00334B2F" w:rsidRPr="005E1F72"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08CECD6" w14:textId="77777777" w:rsidR="00334B2F" w:rsidRPr="005E1F72" w:rsidRDefault="00334B2F" w:rsidP="00CB0ADE">
            <w:pPr>
              <w:ind w:left="132" w:hanging="132"/>
              <w:jc w:val="center"/>
              <w:rPr>
                <w:rFonts w:ascii="GHEA Grapalat" w:hAnsi="GHEA Grapalat"/>
                <w:sz w:val="20"/>
                <w:szCs w:val="20"/>
                <w:lang w:val="hy-AM"/>
              </w:rPr>
            </w:pPr>
            <w:r w:rsidRPr="005E1F72">
              <w:rPr>
                <w:rFonts w:ascii="GHEA Grapalat" w:hAnsi="GHEA Grapalat"/>
                <w:sz w:val="20"/>
                <w:szCs w:val="20"/>
              </w:rPr>
              <w:t>լրացվում է շահառուի կողմից` վճարողի բանկին վճարման պահանջագրի ներկայացման օրը</w:t>
            </w:r>
            <w:r w:rsidRPr="005E1F72">
              <w:rPr>
                <w:rFonts w:ascii="GHEA Grapalat" w:hAnsi="GHEA Grapalat"/>
                <w:sz w:val="20"/>
                <w:szCs w:val="20"/>
                <w:lang w:val="hy-AM"/>
              </w:rPr>
              <w:t xml:space="preserve">: </w:t>
            </w:r>
          </w:p>
        </w:tc>
      </w:tr>
      <w:tr w:rsidR="00334B2F" w:rsidRPr="005E1F72" w14:paraId="4C0314FC" w14:textId="77777777" w:rsidTr="00CB0ADE">
        <w:tc>
          <w:tcPr>
            <w:tcW w:w="720" w:type="dxa"/>
            <w:tcBorders>
              <w:top w:val="single" w:sz="4" w:space="0" w:color="auto"/>
              <w:left w:val="single" w:sz="4" w:space="0" w:color="auto"/>
              <w:bottom w:val="single" w:sz="4" w:space="0" w:color="auto"/>
              <w:right w:val="single" w:sz="4" w:space="0" w:color="auto"/>
            </w:tcBorders>
          </w:tcPr>
          <w:p w14:paraId="2A644AF2" w14:textId="77777777" w:rsidR="00334B2F" w:rsidRPr="005E1F72"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49BDF88" w14:textId="77777777" w:rsidR="00334B2F" w:rsidRPr="005E1F72" w:rsidRDefault="00334B2F" w:rsidP="00CB0ADE">
            <w:pPr>
              <w:jc w:val="both"/>
              <w:rPr>
                <w:rFonts w:ascii="GHEA Grapalat" w:hAnsi="GHEA Grapalat"/>
                <w:sz w:val="20"/>
                <w:szCs w:val="20"/>
              </w:rPr>
            </w:pP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ADB586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DAFB6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7AEC4B2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E1F72">
              <w:rPr>
                <w:rFonts w:ascii="GHEA Grapalat" w:hAnsi="GHEA Grapalat"/>
                <w:sz w:val="20"/>
                <w:szCs w:val="20"/>
                <w:lang w:val="hy-AM"/>
              </w:rPr>
              <w:t xml:space="preserve"> </w:t>
            </w:r>
            <w:r w:rsidRPr="005E1F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60D0198" w14:textId="77777777" w:rsidR="00334B2F" w:rsidRPr="005E1F72" w:rsidRDefault="00334B2F" w:rsidP="00CB0ADE">
            <w:pPr>
              <w:ind w:left="252" w:hanging="252"/>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1722B6FA" w14:textId="77777777" w:rsidTr="00CB0ADE">
        <w:tc>
          <w:tcPr>
            <w:tcW w:w="720" w:type="dxa"/>
            <w:tcBorders>
              <w:top w:val="single" w:sz="4" w:space="0" w:color="auto"/>
              <w:left w:val="single" w:sz="4" w:space="0" w:color="auto"/>
              <w:bottom w:val="single" w:sz="4" w:space="0" w:color="auto"/>
              <w:right w:val="single" w:sz="4" w:space="0" w:color="auto"/>
            </w:tcBorders>
          </w:tcPr>
          <w:p w14:paraId="2D48EF8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1AAC3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4CC7F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9F30D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622264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34F85C6A" w14:textId="77777777" w:rsidTr="00CB0ADE">
        <w:tc>
          <w:tcPr>
            <w:tcW w:w="720" w:type="dxa"/>
            <w:tcBorders>
              <w:top w:val="single" w:sz="4" w:space="0" w:color="auto"/>
              <w:left w:val="single" w:sz="4" w:space="0" w:color="auto"/>
              <w:bottom w:val="single" w:sz="4" w:space="0" w:color="auto"/>
              <w:right w:val="single" w:sz="4" w:space="0" w:color="auto"/>
            </w:tcBorders>
          </w:tcPr>
          <w:p w14:paraId="29D263B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7486DF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0AED088"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82AF4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298BD1C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FC669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76521C73" w14:textId="77777777" w:rsidTr="00CB0ADE">
        <w:tc>
          <w:tcPr>
            <w:tcW w:w="720" w:type="dxa"/>
            <w:tcBorders>
              <w:top w:val="single" w:sz="4" w:space="0" w:color="auto"/>
              <w:left w:val="single" w:sz="4" w:space="0" w:color="auto"/>
              <w:bottom w:val="single" w:sz="4" w:space="0" w:color="auto"/>
              <w:right w:val="single" w:sz="4" w:space="0" w:color="auto"/>
            </w:tcBorders>
          </w:tcPr>
          <w:p w14:paraId="36FE12C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C22D54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6F5BCF3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2A52F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62BCC41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EBB665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5E1F72" w14:paraId="63CBE6AE" w14:textId="77777777" w:rsidTr="00CB0ADE">
        <w:tc>
          <w:tcPr>
            <w:tcW w:w="720" w:type="dxa"/>
            <w:tcBorders>
              <w:top w:val="single" w:sz="4" w:space="0" w:color="auto"/>
              <w:left w:val="single" w:sz="4" w:space="0" w:color="auto"/>
              <w:bottom w:val="single" w:sz="4" w:space="0" w:color="auto"/>
              <w:right w:val="single" w:sz="4" w:space="0" w:color="auto"/>
            </w:tcBorders>
          </w:tcPr>
          <w:p w14:paraId="471A69E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B5E969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6C320F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D4EAA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013B5F6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Հայաստանի </w:t>
            </w:r>
            <w:r w:rsidRPr="005E1F72">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DC82F5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lastRenderedPageBreak/>
              <w:t>լրացվում է վճարողի կողմից</w:t>
            </w:r>
          </w:p>
        </w:tc>
      </w:tr>
      <w:tr w:rsidR="00334B2F" w:rsidRPr="005E1F72" w14:paraId="5D1D725E" w14:textId="77777777" w:rsidTr="00CB0ADE">
        <w:tc>
          <w:tcPr>
            <w:tcW w:w="720" w:type="dxa"/>
            <w:tcBorders>
              <w:top w:val="single" w:sz="4" w:space="0" w:color="auto"/>
              <w:left w:val="single" w:sz="4" w:space="0" w:color="auto"/>
              <w:bottom w:val="single" w:sz="4" w:space="0" w:color="auto"/>
              <w:right w:val="single" w:sz="4" w:space="0" w:color="auto"/>
            </w:tcBorders>
          </w:tcPr>
          <w:p w14:paraId="205D859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EDBC12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w:t>
            </w:r>
            <w:r w:rsidRPr="005E1F72">
              <w:rPr>
                <w:rFonts w:ascii="GHEA Grapalat" w:hAnsi="GHEA Grapalat" w:cs="Sylfaen"/>
                <w:sz w:val="20"/>
                <w:szCs w:val="20"/>
                <w:lang w:val="hy-AM"/>
              </w:rPr>
              <w:t>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F8E15A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E1F77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6FDE9E5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A6D45D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0304BBD3" w14:textId="77777777" w:rsidTr="00CB0ADE">
        <w:tc>
          <w:tcPr>
            <w:tcW w:w="720" w:type="dxa"/>
            <w:tcBorders>
              <w:top w:val="single" w:sz="4" w:space="0" w:color="auto"/>
              <w:left w:val="single" w:sz="4" w:space="0" w:color="auto"/>
              <w:bottom w:val="single" w:sz="4" w:space="0" w:color="auto"/>
              <w:right w:val="single" w:sz="4" w:space="0" w:color="auto"/>
            </w:tcBorders>
          </w:tcPr>
          <w:p w14:paraId="4DB96680"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C9E1AF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Հ</w:t>
            </w:r>
            <w:r w:rsidRPr="005E1F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87E114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68F76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70E80FDE"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rPr>
              <w:t xml:space="preserve"> (</w:t>
            </w:r>
            <w:r w:rsidRPr="005E1F72">
              <w:rPr>
                <w:rFonts w:ascii="GHEA Grapalat" w:hAnsi="GHEA Grapalat" w:cs="Sylfaen"/>
                <w:sz w:val="20"/>
                <w:szCs w:val="20"/>
                <w:lang w:val="hy-AM"/>
              </w:rPr>
              <w:t>գնումների հետ կապված գործընթացում չի լրացվում</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1B5B59B"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ru-RU"/>
              </w:rPr>
              <w:t>(</w:t>
            </w:r>
            <w:r w:rsidRPr="005E1F72">
              <w:rPr>
                <w:rFonts w:ascii="GHEA Grapalat" w:hAnsi="GHEA Grapalat" w:cs="Sylfaen"/>
                <w:sz w:val="20"/>
                <w:szCs w:val="20"/>
                <w:lang w:val="hy-AM"/>
              </w:rPr>
              <w:t>չի լրացվում</w:t>
            </w:r>
            <w:r w:rsidRPr="005E1F72">
              <w:rPr>
                <w:rFonts w:ascii="GHEA Grapalat" w:hAnsi="GHEA Grapalat" w:cs="Sylfaen"/>
                <w:sz w:val="20"/>
                <w:szCs w:val="20"/>
                <w:lang w:val="ru-RU"/>
              </w:rPr>
              <w:t>)</w:t>
            </w:r>
          </w:p>
        </w:tc>
      </w:tr>
      <w:tr w:rsidR="00334B2F" w:rsidRPr="005E1F72" w14:paraId="1B98AA00" w14:textId="77777777" w:rsidTr="00CB0ADE">
        <w:tc>
          <w:tcPr>
            <w:tcW w:w="720" w:type="dxa"/>
            <w:tcBorders>
              <w:top w:val="single" w:sz="4" w:space="0" w:color="auto"/>
              <w:left w:val="single" w:sz="4" w:space="0" w:color="auto"/>
              <w:bottom w:val="single" w:sz="4" w:space="0" w:color="auto"/>
              <w:right w:val="single" w:sz="4" w:space="0" w:color="auto"/>
            </w:tcBorders>
          </w:tcPr>
          <w:p w14:paraId="67A6503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25F26A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75B47C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DEBA6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62A0B71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A9D9CE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2FE76B33" w14:textId="77777777" w:rsidTr="00CB0ADE">
        <w:tc>
          <w:tcPr>
            <w:tcW w:w="720" w:type="dxa"/>
            <w:tcBorders>
              <w:top w:val="single" w:sz="4" w:space="0" w:color="auto"/>
              <w:left w:val="single" w:sz="4" w:space="0" w:color="auto"/>
              <w:bottom w:val="single" w:sz="4" w:space="0" w:color="auto"/>
              <w:right w:val="single" w:sz="4" w:space="0" w:color="auto"/>
            </w:tcBorders>
          </w:tcPr>
          <w:p w14:paraId="4ABE8D4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B3FB1D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9764E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06777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F21D4A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36576FB7" w14:textId="77777777" w:rsidTr="00CB0ADE">
        <w:tc>
          <w:tcPr>
            <w:tcW w:w="720" w:type="dxa"/>
            <w:tcBorders>
              <w:top w:val="single" w:sz="4" w:space="0" w:color="auto"/>
              <w:left w:val="single" w:sz="4" w:space="0" w:color="auto"/>
              <w:bottom w:val="single" w:sz="4" w:space="0" w:color="auto"/>
              <w:right w:val="single" w:sz="4" w:space="0" w:color="auto"/>
            </w:tcBorders>
          </w:tcPr>
          <w:p w14:paraId="5C08524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64943F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3C109D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A4206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767CD7D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 այն բանկային (</w:t>
            </w:r>
            <w:r w:rsidRPr="005E1F72">
              <w:rPr>
                <w:rFonts w:ascii="GHEA Grapalat" w:hAnsi="GHEA Grapalat"/>
                <w:sz w:val="20"/>
                <w:szCs w:val="20"/>
                <w:lang w:val="hy-AM"/>
              </w:rPr>
              <w:t>գանձապետական</w:t>
            </w:r>
            <w:r w:rsidRPr="005E1F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E70BEE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նախապես լրացվում է շահառուի կողմից` հրավերով</w:t>
            </w:r>
          </w:p>
        </w:tc>
      </w:tr>
      <w:tr w:rsidR="00334B2F" w:rsidRPr="005E1F72" w14:paraId="5852ED74" w14:textId="77777777" w:rsidTr="00CB0ADE">
        <w:tc>
          <w:tcPr>
            <w:tcW w:w="720" w:type="dxa"/>
            <w:tcBorders>
              <w:top w:val="single" w:sz="4" w:space="0" w:color="auto"/>
              <w:left w:val="single" w:sz="4" w:space="0" w:color="auto"/>
              <w:bottom w:val="single" w:sz="4" w:space="0" w:color="auto"/>
              <w:right w:val="single" w:sz="4" w:space="0" w:color="auto"/>
            </w:tcBorders>
          </w:tcPr>
          <w:p w14:paraId="53659F3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C9AC63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8B4259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40A3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25D8EEC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4DC388"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լրացվում է վճարողի կողմից</w:t>
            </w:r>
            <w:r w:rsidRPr="005E1F72">
              <w:rPr>
                <w:rFonts w:ascii="GHEA Grapalat" w:hAnsi="GHEA Grapalat"/>
                <w:sz w:val="20"/>
                <w:szCs w:val="20"/>
                <w:lang w:val="hy-AM"/>
              </w:rPr>
              <w:t xml:space="preserve"> </w:t>
            </w:r>
          </w:p>
        </w:tc>
      </w:tr>
      <w:tr w:rsidR="00334B2F" w:rsidRPr="001F168E" w14:paraId="736D635A" w14:textId="77777777" w:rsidTr="00CB0ADE">
        <w:tc>
          <w:tcPr>
            <w:tcW w:w="720" w:type="dxa"/>
            <w:tcBorders>
              <w:top w:val="single" w:sz="4" w:space="0" w:color="auto"/>
              <w:left w:val="single" w:sz="4" w:space="0" w:color="auto"/>
              <w:bottom w:val="single" w:sz="4" w:space="0" w:color="auto"/>
              <w:right w:val="single" w:sz="4" w:space="0" w:color="auto"/>
            </w:tcBorders>
          </w:tcPr>
          <w:p w14:paraId="006C6C10"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A7A4B06"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Ակցեպտավորված գումարը՝  (թվերով</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և</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09CFB4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60866B"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ոչ պարտադիր</w:t>
            </w:r>
          </w:p>
          <w:p w14:paraId="2F11967B"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0C6BDD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(չի լրացվում եւ չի կիրառվում)</w:t>
            </w:r>
          </w:p>
        </w:tc>
      </w:tr>
      <w:tr w:rsidR="00334B2F" w:rsidRPr="005E1F72" w14:paraId="0E084CB1" w14:textId="77777777" w:rsidTr="00CB0ADE">
        <w:tc>
          <w:tcPr>
            <w:tcW w:w="720" w:type="dxa"/>
            <w:tcBorders>
              <w:top w:val="single" w:sz="4" w:space="0" w:color="auto"/>
              <w:left w:val="single" w:sz="4" w:space="0" w:color="auto"/>
              <w:bottom w:val="single" w:sz="4" w:space="0" w:color="auto"/>
              <w:right w:val="single" w:sz="4" w:space="0" w:color="auto"/>
            </w:tcBorders>
          </w:tcPr>
          <w:p w14:paraId="46895EC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0574C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D952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303FC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A0C899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վճարողի կողմից</w:t>
            </w:r>
          </w:p>
        </w:tc>
      </w:tr>
      <w:tr w:rsidR="00334B2F" w:rsidRPr="001F168E" w14:paraId="660DDB68" w14:textId="77777777" w:rsidTr="00CB0ADE">
        <w:tc>
          <w:tcPr>
            <w:tcW w:w="720" w:type="dxa"/>
            <w:tcBorders>
              <w:top w:val="single" w:sz="4" w:space="0" w:color="auto"/>
              <w:left w:val="single" w:sz="4" w:space="0" w:color="auto"/>
              <w:bottom w:val="single" w:sz="4" w:space="0" w:color="auto"/>
              <w:right w:val="single" w:sz="4" w:space="0" w:color="auto"/>
            </w:tcBorders>
          </w:tcPr>
          <w:p w14:paraId="6F72D10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2CAED1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DF7421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AF039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 xml:space="preserve">Պարտադիր </w:t>
            </w:r>
            <w:r w:rsidRPr="005E1F72">
              <w:rPr>
                <w:rFonts w:ascii="GHEA Grapalat" w:hAnsi="GHEA Grapalat"/>
                <w:sz w:val="20"/>
                <w:szCs w:val="20"/>
                <w:lang w:val="hy-AM"/>
              </w:rPr>
              <w:t xml:space="preserve">լրացվում է </w:t>
            </w:r>
            <w:r w:rsidRPr="005E1F72">
              <w:rPr>
                <w:rFonts w:ascii="GHEA Grapalat" w:hAnsi="GHEA Grapalat"/>
                <w:sz w:val="20"/>
                <w:szCs w:val="20"/>
              </w:rPr>
              <w:t>«</w:t>
            </w:r>
            <w:r w:rsidRPr="005E1F72">
              <w:rPr>
                <w:rFonts w:ascii="GHEA Grapalat" w:hAnsi="GHEA Grapalat"/>
                <w:sz w:val="20"/>
                <w:szCs w:val="20"/>
                <w:lang w:val="hy-AM"/>
              </w:rPr>
              <w:t>պայմանագրի կատարման ապահովման համար</w:t>
            </w:r>
            <w:r w:rsidRPr="005E1F72">
              <w:rPr>
                <w:rFonts w:ascii="GHEA Grapalat" w:hAnsi="GHEA Grapalat"/>
                <w:sz w:val="20"/>
                <w:szCs w:val="20"/>
              </w:rPr>
              <w:t>»</w:t>
            </w:r>
            <w:r w:rsidRPr="005E1F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22950CE" w14:textId="77777777" w:rsidR="00334B2F" w:rsidRPr="002A4619" w:rsidRDefault="00334B2F" w:rsidP="00CB0ADE">
            <w:pPr>
              <w:jc w:val="center"/>
              <w:rPr>
                <w:rFonts w:ascii="GHEA Grapalat" w:hAnsi="GHEA Grapalat"/>
                <w:sz w:val="20"/>
                <w:szCs w:val="20"/>
                <w:lang w:val="hy-AM"/>
              </w:rPr>
            </w:pPr>
            <w:r w:rsidRPr="002A4619">
              <w:rPr>
                <w:rFonts w:ascii="GHEA Grapalat" w:hAnsi="GHEA Grapalat"/>
                <w:sz w:val="20"/>
                <w:szCs w:val="20"/>
                <w:lang w:val="hy-AM"/>
              </w:rPr>
              <w:t>նախապես լրացվում է շահառուի կողմից` հրավերով</w:t>
            </w:r>
          </w:p>
        </w:tc>
      </w:tr>
      <w:tr w:rsidR="00334B2F" w:rsidRPr="005E1F72" w14:paraId="596685DA" w14:textId="77777777" w:rsidTr="00CB0ADE">
        <w:tc>
          <w:tcPr>
            <w:tcW w:w="720" w:type="dxa"/>
            <w:tcBorders>
              <w:top w:val="single" w:sz="4" w:space="0" w:color="auto"/>
              <w:left w:val="single" w:sz="4" w:space="0" w:color="auto"/>
              <w:bottom w:val="single" w:sz="4" w:space="0" w:color="auto"/>
              <w:right w:val="single" w:sz="4" w:space="0" w:color="auto"/>
            </w:tcBorders>
          </w:tcPr>
          <w:p w14:paraId="3CA7063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EA53E5E"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56A1A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85115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7DF6DF8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5E1F72">
              <w:rPr>
                <w:rFonts w:ascii="GHEA Grapalat" w:hAnsi="GHEA Grapalat"/>
                <w:sz w:val="20"/>
                <w:szCs w:val="20"/>
              </w:rPr>
              <w:lastRenderedPageBreak/>
              <w:t>ներկայացման համար հիմք հանդիսացող պայմանագրի համարը</w:t>
            </w:r>
            <w:r w:rsidRPr="005E1F72">
              <w:rPr>
                <w:rFonts w:ascii="GHEA Grapalat" w:hAnsi="GHEA Grapalat"/>
                <w:sz w:val="20"/>
                <w:szCs w:val="20"/>
                <w:lang w:val="hy-AM"/>
              </w:rPr>
              <w:t>,</w:t>
            </w:r>
            <w:r w:rsidRPr="005E1F72">
              <w:rPr>
                <w:rFonts w:ascii="GHEA Grapalat" w:hAnsi="GHEA Grapalat" w:cs="Arial"/>
                <w:sz w:val="20"/>
                <w:szCs w:val="20"/>
                <w:lang w:val="hy-AM"/>
              </w:rPr>
              <w:t xml:space="preserve"> </w:t>
            </w:r>
            <w:r w:rsidRPr="005E1F72">
              <w:rPr>
                <w:rFonts w:ascii="GHEA Grapalat" w:hAnsi="GHEA Grapalat"/>
                <w:sz w:val="20"/>
                <w:szCs w:val="20"/>
              </w:rPr>
              <w:t xml:space="preserve"> գնման ընթացակարգի ծածկագիրը</w:t>
            </w:r>
            <w:r w:rsidRPr="005E1F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2E9AB8A"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lastRenderedPageBreak/>
              <w:t xml:space="preserve">լրացվում է </w:t>
            </w:r>
            <w:r w:rsidRPr="005E1F72">
              <w:rPr>
                <w:rFonts w:ascii="GHEA Grapalat" w:hAnsi="GHEA Grapalat"/>
                <w:sz w:val="20"/>
                <w:szCs w:val="20"/>
                <w:lang w:val="hy-AM"/>
              </w:rPr>
              <w:t>շահառու</w:t>
            </w:r>
            <w:r w:rsidRPr="005E1F72">
              <w:rPr>
                <w:rFonts w:ascii="GHEA Grapalat" w:hAnsi="GHEA Grapalat"/>
                <w:sz w:val="20"/>
                <w:szCs w:val="20"/>
              </w:rPr>
              <w:t>ի կողմից</w:t>
            </w:r>
          </w:p>
        </w:tc>
      </w:tr>
      <w:tr w:rsidR="00334B2F" w:rsidRPr="001F168E" w14:paraId="018A8BE1" w14:textId="77777777" w:rsidTr="00CB0ADE">
        <w:tc>
          <w:tcPr>
            <w:tcW w:w="720" w:type="dxa"/>
            <w:tcBorders>
              <w:top w:val="single" w:sz="4" w:space="0" w:color="auto"/>
              <w:left w:val="single" w:sz="4" w:space="0" w:color="auto"/>
              <w:bottom w:val="single" w:sz="4" w:space="0" w:color="auto"/>
              <w:right w:val="single" w:sz="4" w:space="0" w:color="auto"/>
            </w:tcBorders>
          </w:tcPr>
          <w:p w14:paraId="4D29E94B" w14:textId="77777777" w:rsidR="00334B2F" w:rsidRPr="005E1F72" w:rsidDel="0010680B" w:rsidRDefault="00334B2F" w:rsidP="00CB0ADE">
            <w:pPr>
              <w:jc w:val="center"/>
              <w:rPr>
                <w:rFonts w:ascii="GHEA Grapalat" w:hAnsi="GHEA Grapalat"/>
                <w:sz w:val="20"/>
                <w:szCs w:val="20"/>
                <w:lang w:val="hy-AM"/>
              </w:rPr>
            </w:pPr>
            <w:r w:rsidRPr="005E1F7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BE7BEB5" w14:textId="77777777" w:rsidR="00334B2F" w:rsidRPr="005E1F72" w:rsidRDefault="00334B2F" w:rsidP="00CB0ADE">
            <w:pPr>
              <w:jc w:val="center"/>
              <w:rPr>
                <w:rFonts w:ascii="GHEA Grapalat" w:hAnsi="GHEA Grapalat"/>
                <w:sz w:val="20"/>
                <w:szCs w:val="20"/>
              </w:rPr>
            </w:pPr>
            <w:r w:rsidRPr="005E1F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48C052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ADF251" w14:textId="77777777" w:rsidR="00334B2F" w:rsidRPr="005E1F72" w:rsidRDefault="00334B2F" w:rsidP="00CB0ADE">
            <w:pPr>
              <w:jc w:val="center"/>
              <w:rPr>
                <w:rFonts w:ascii="GHEA Grapalat" w:hAnsi="GHEA Grapalat" w:cs="Sylfaen"/>
                <w:sz w:val="20"/>
                <w:szCs w:val="20"/>
                <w:lang w:val="hy-AM"/>
              </w:rPr>
            </w:pPr>
            <w:r w:rsidRPr="005E1F72">
              <w:rPr>
                <w:rFonts w:ascii="GHEA Grapalat" w:hAnsi="GHEA Grapalat"/>
                <w:sz w:val="20"/>
                <w:szCs w:val="20"/>
              </w:rPr>
              <w:t>պարտադիր</w:t>
            </w:r>
            <w:r w:rsidRPr="005E1F72">
              <w:rPr>
                <w:rFonts w:ascii="GHEA Grapalat" w:hAnsi="GHEA Grapalat" w:cs="Sylfaen"/>
                <w:sz w:val="20"/>
                <w:szCs w:val="20"/>
                <w:lang w:val="hy-AM"/>
              </w:rPr>
              <w:t xml:space="preserve"> </w:t>
            </w:r>
          </w:p>
          <w:p w14:paraId="2E360F21" w14:textId="77777777" w:rsidR="00334B2F" w:rsidRPr="005E1F72" w:rsidRDefault="00334B2F" w:rsidP="00CB0ADE">
            <w:pPr>
              <w:jc w:val="center"/>
              <w:rPr>
                <w:rFonts w:ascii="GHEA Grapalat" w:hAnsi="GHEA Grapalat" w:cs="Sylfaen"/>
                <w:sz w:val="20"/>
                <w:szCs w:val="20"/>
                <w:lang w:val="hy-AM"/>
              </w:rPr>
            </w:pPr>
            <w:r w:rsidRPr="005E1F72">
              <w:rPr>
                <w:rFonts w:ascii="GHEA Grapalat" w:hAnsi="GHEA Grapalat" w:cs="Sylfaen"/>
                <w:sz w:val="20"/>
                <w:szCs w:val="20"/>
                <w:lang w:val="hy-AM"/>
              </w:rPr>
              <w:t xml:space="preserve">լրացվում է &lt;ակցեպտավորված վճարում&gt; բառերը, </w:t>
            </w:r>
          </w:p>
          <w:p w14:paraId="6AEF2892"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3F46318"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նախապես լրացվում է շահառուի կողմից </w:t>
            </w:r>
          </w:p>
        </w:tc>
      </w:tr>
      <w:tr w:rsidR="00334B2F" w:rsidRPr="005E1F72" w14:paraId="5942783E" w14:textId="77777777" w:rsidTr="00CB0ADE">
        <w:tc>
          <w:tcPr>
            <w:tcW w:w="720" w:type="dxa"/>
            <w:tcBorders>
              <w:top w:val="single" w:sz="4" w:space="0" w:color="auto"/>
              <w:left w:val="single" w:sz="4" w:space="0" w:color="auto"/>
              <w:bottom w:val="single" w:sz="4" w:space="0" w:color="auto"/>
              <w:right w:val="single" w:sz="4" w:space="0" w:color="auto"/>
            </w:tcBorders>
          </w:tcPr>
          <w:p w14:paraId="3B24E977"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21D52F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A03F59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F270D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73E0862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E1F72">
              <w:rPr>
                <w:rFonts w:ascii="GHEA Grapalat" w:hAnsi="GHEA Grapalat"/>
                <w:sz w:val="20"/>
                <w:szCs w:val="20"/>
                <w:lang w:val="hy-AM"/>
              </w:rPr>
              <w:t xml:space="preserve"> </w:t>
            </w:r>
            <w:r w:rsidRPr="005E1F72">
              <w:rPr>
                <w:rFonts w:ascii="GHEA Grapalat" w:hAnsi="GHEA Grapalat"/>
                <w:sz w:val="20"/>
                <w:szCs w:val="20"/>
              </w:rPr>
              <w:t>(</w:t>
            </w:r>
            <w:r w:rsidRPr="005E1F72">
              <w:rPr>
                <w:rFonts w:ascii="GHEA Grapalat" w:hAnsi="GHEA Grapalat"/>
                <w:sz w:val="20"/>
                <w:szCs w:val="20"/>
                <w:lang w:val="hy-AM"/>
              </w:rPr>
              <w:t>վճարողի բանկին</w:t>
            </w:r>
            <w:r w:rsidRPr="005E1F72">
              <w:rPr>
                <w:rFonts w:ascii="GHEA Grapalat" w:hAnsi="GHEA Grapalat"/>
                <w:sz w:val="20"/>
                <w:szCs w:val="20"/>
              </w:rPr>
              <w:t>)</w:t>
            </w:r>
          </w:p>
          <w:p w14:paraId="07887FE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Եթ ե լրացվել է &lt;</w:t>
            </w:r>
            <w:r w:rsidRPr="005E1F72">
              <w:rPr>
                <w:rFonts w:ascii="GHEA Grapalat" w:hAnsi="GHEA Grapalat" w:cs="Sylfaen"/>
                <w:sz w:val="20"/>
                <w:szCs w:val="20"/>
                <w:lang w:val="hy-AM"/>
              </w:rPr>
              <w:t>Վճարման կատարման հիմքեր&gt; դաշտը ապա այս տվյալը պարտադիր լրացվում է</w:t>
            </w:r>
            <w:r w:rsidRPr="005E1F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9ECD9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շահառուի</w:t>
            </w:r>
            <w:r w:rsidRPr="005E1F72">
              <w:rPr>
                <w:rFonts w:ascii="GHEA Grapalat" w:hAnsi="GHEA Grapalat"/>
                <w:sz w:val="20"/>
                <w:szCs w:val="20"/>
                <w:lang w:val="hy-AM"/>
              </w:rPr>
              <w:t xml:space="preserve"> </w:t>
            </w:r>
            <w:r w:rsidRPr="005E1F72">
              <w:rPr>
                <w:rFonts w:ascii="GHEA Grapalat" w:hAnsi="GHEA Grapalat"/>
                <w:sz w:val="20"/>
                <w:szCs w:val="20"/>
              </w:rPr>
              <w:t>կողմից</w:t>
            </w:r>
          </w:p>
        </w:tc>
      </w:tr>
      <w:tr w:rsidR="00334B2F" w:rsidRPr="001F168E" w14:paraId="5F9900DD" w14:textId="77777777" w:rsidTr="00CB0ADE">
        <w:tc>
          <w:tcPr>
            <w:tcW w:w="720" w:type="dxa"/>
            <w:tcBorders>
              <w:top w:val="single" w:sz="4" w:space="0" w:color="auto"/>
              <w:left w:val="single" w:sz="4" w:space="0" w:color="auto"/>
              <w:bottom w:val="single" w:sz="4" w:space="0" w:color="auto"/>
              <w:right w:val="single" w:sz="4" w:space="0" w:color="auto"/>
            </w:tcBorders>
          </w:tcPr>
          <w:p w14:paraId="660BC08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BE7063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E644C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E91CD8"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0E047E29"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այս դաշտը լրացվում</w:t>
            </w:r>
            <w:r w:rsidRPr="005E1F72">
              <w:rPr>
                <w:rFonts w:ascii="GHEA Grapalat" w:hAnsi="GHEA Grapalat"/>
                <w:sz w:val="20"/>
                <w:szCs w:val="20"/>
                <w:lang w:val="hy-AM"/>
              </w:rPr>
              <w:t xml:space="preserve"> է վճարողի կողմից պահանջագրի ներկայացման դեպքում: Ընդ որում</w:t>
            </w:r>
            <w:r w:rsidRPr="005E1F72">
              <w:rPr>
                <w:rFonts w:ascii="GHEA Grapalat" w:hAnsi="GHEA Grapalat"/>
                <w:sz w:val="20"/>
                <w:szCs w:val="20"/>
              </w:rPr>
              <w:t xml:space="preserve"> եթե </w:t>
            </w:r>
            <w:r w:rsidRPr="005E1F72">
              <w:rPr>
                <w:rFonts w:ascii="GHEA Grapalat" w:hAnsi="GHEA Grapalat" w:cs="Sylfaen"/>
                <w:sz w:val="20"/>
                <w:szCs w:val="20"/>
                <w:lang w:val="hy-AM"/>
              </w:rPr>
              <w:t xml:space="preserve">Վճարման պայմաններ դաշտում </w:t>
            </w:r>
            <w:r w:rsidRPr="005E1F72">
              <w:rPr>
                <w:rFonts w:ascii="GHEA Grapalat" w:hAnsi="GHEA Grapalat"/>
                <w:sz w:val="20"/>
                <w:szCs w:val="20"/>
                <w:lang w:val="hy-AM"/>
              </w:rPr>
              <w:t>նշված է &lt;ակցեպտավորված վճարում&gt; ապա</w:t>
            </w:r>
            <w:r w:rsidRPr="005E1F72">
              <w:rPr>
                <w:rFonts w:ascii="GHEA Grapalat" w:hAnsi="GHEA Grapalat" w:cs="Sylfaen"/>
                <w:sz w:val="20"/>
                <w:szCs w:val="20"/>
                <w:lang w:val="hy-AM"/>
              </w:rPr>
              <w:t xml:space="preserve"> </w:t>
            </w:r>
            <w:r w:rsidRPr="005E1F72">
              <w:rPr>
                <w:rFonts w:ascii="GHEA Grapalat" w:hAnsi="GHEA Grapalat"/>
                <w:sz w:val="20"/>
                <w:szCs w:val="20"/>
              </w:rPr>
              <w:t>վճարող</w:t>
            </w:r>
            <w:r w:rsidRPr="005E1F72">
              <w:rPr>
                <w:rFonts w:ascii="GHEA Grapalat" w:hAnsi="GHEA Grapalat"/>
                <w:sz w:val="20"/>
                <w:szCs w:val="20"/>
                <w:lang w:val="hy-AM"/>
              </w:rPr>
              <w:t xml:space="preserve">ը ստորագրելով՝ </w:t>
            </w:r>
            <w:r w:rsidRPr="005E1F72">
              <w:rPr>
                <w:rFonts w:ascii="GHEA Grapalat" w:hAnsi="GHEA Grapalat" w:cs="Sylfaen"/>
                <w:sz w:val="20"/>
                <w:szCs w:val="20"/>
                <w:lang w:val="hy-AM"/>
              </w:rPr>
              <w:t xml:space="preserve">նախապես </w:t>
            </w:r>
            <w:r w:rsidRPr="005E1F72">
              <w:rPr>
                <w:rFonts w:ascii="GHEA Grapalat" w:hAnsi="GHEA Grapalat"/>
                <w:sz w:val="20"/>
                <w:szCs w:val="20"/>
                <w:lang w:val="hy-AM"/>
              </w:rPr>
              <w:t xml:space="preserve">համաձայնվում  </w:t>
            </w:r>
            <w:r w:rsidRPr="005E1F72">
              <w:rPr>
                <w:rFonts w:ascii="GHEA Grapalat" w:hAnsi="GHEA Grapalat" w:cs="Sylfaen"/>
                <w:sz w:val="20"/>
                <w:szCs w:val="20"/>
                <w:lang w:val="hy-AM"/>
              </w:rPr>
              <w:t xml:space="preserve">  </w:t>
            </w:r>
            <w:r w:rsidRPr="005E1F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D68AFC1" w14:textId="77777777" w:rsidR="00334B2F" w:rsidRPr="005E1F72"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42B562F"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ստորագրվում է վճարողի կողմից կամ </w:t>
            </w:r>
          </w:p>
          <w:p w14:paraId="5D95FF19"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դրվում է վճարողի էլեկտրոնային ստորագրությունը</w:t>
            </w:r>
          </w:p>
          <w:p w14:paraId="5E683A7F" w14:textId="77777777" w:rsidR="00334B2F" w:rsidRPr="005E1F72" w:rsidRDefault="00334B2F" w:rsidP="00CB0ADE">
            <w:pPr>
              <w:jc w:val="center"/>
              <w:rPr>
                <w:rFonts w:ascii="GHEA Grapalat" w:hAnsi="GHEA Grapalat"/>
                <w:sz w:val="20"/>
                <w:szCs w:val="20"/>
                <w:lang w:val="hy-AM"/>
              </w:rPr>
            </w:pPr>
          </w:p>
        </w:tc>
      </w:tr>
      <w:tr w:rsidR="00334B2F" w:rsidRPr="001F168E" w14:paraId="116B89E1"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BC2F940" w14:textId="77777777"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w:t>
            </w:r>
            <w:r w:rsidRPr="005E1F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E0D35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919325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ADC74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պարտադիր` </w:t>
            </w:r>
          </w:p>
          <w:p w14:paraId="23C25F5C"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կնիքի առկայության դեպքում</w:t>
            </w:r>
            <w:r w:rsidRPr="005E1F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2D11639"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 xml:space="preserve">կնքվում է վճարողի կողմից </w:t>
            </w:r>
          </w:p>
          <w:p w14:paraId="5A4E85B0"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ներկայացնելիս</w:t>
            </w:r>
          </w:p>
        </w:tc>
      </w:tr>
      <w:tr w:rsidR="00334B2F" w:rsidRPr="005E1F72" w14:paraId="3559DDBB" w14:textId="77777777" w:rsidTr="00CB0ADE">
        <w:tc>
          <w:tcPr>
            <w:tcW w:w="720" w:type="dxa"/>
            <w:tcBorders>
              <w:top w:val="single" w:sz="4" w:space="0" w:color="auto"/>
              <w:left w:val="single" w:sz="4" w:space="0" w:color="auto"/>
              <w:bottom w:val="single" w:sz="4" w:space="0" w:color="auto"/>
              <w:right w:val="single" w:sz="4" w:space="0" w:color="auto"/>
            </w:tcBorders>
          </w:tcPr>
          <w:p w14:paraId="6595478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AE5776F"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23A70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CC93B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r w:rsidRPr="005E1F72">
              <w:rPr>
                <w:rFonts w:ascii="GHEA Grapalat" w:hAnsi="GHEA Grapalat"/>
                <w:sz w:val="20"/>
                <w:szCs w:val="20"/>
                <w:lang w:val="hy-AM"/>
              </w:rPr>
              <w:t>՝</w:t>
            </w:r>
            <w:r w:rsidRPr="005E1F72">
              <w:rPr>
                <w:rFonts w:ascii="GHEA Grapalat" w:hAnsi="GHEA Grapalat"/>
                <w:sz w:val="20"/>
                <w:szCs w:val="20"/>
              </w:rPr>
              <w:t xml:space="preserve"> </w:t>
            </w:r>
          </w:p>
          <w:p w14:paraId="6D4C705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87F43D4"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ստորագրվում է շահառուի կողմից</w:t>
            </w:r>
          </w:p>
        </w:tc>
      </w:tr>
      <w:tr w:rsidR="00334B2F" w:rsidRPr="005E1F72" w14:paraId="3C5C002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9C0DDF" w14:textId="77777777" w:rsidR="00334B2F" w:rsidRPr="005E1F72" w:rsidRDefault="00334B2F" w:rsidP="00CB0ADE">
            <w:pPr>
              <w:rPr>
                <w:rFonts w:ascii="GHEA Grapalat" w:hAnsi="GHEA Grapalat"/>
                <w:sz w:val="20"/>
                <w:szCs w:val="20"/>
              </w:rPr>
            </w:pPr>
            <w:r w:rsidRPr="005E1F72">
              <w:rPr>
                <w:rFonts w:ascii="GHEA Grapalat" w:hAnsi="GHEA Grapalat"/>
                <w:sz w:val="20"/>
                <w:szCs w:val="20"/>
                <w:lang w:val="hy-AM"/>
              </w:rPr>
              <w:t>22</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4CD1408"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A863F9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423EA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պարտադիր` </w:t>
            </w:r>
          </w:p>
          <w:p w14:paraId="776B3CE0"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80B48E5"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կնքվում է շահառուի կողմից</w:t>
            </w:r>
            <w:r w:rsidRPr="005E1F72">
              <w:rPr>
                <w:rFonts w:ascii="GHEA Grapalat" w:hAnsi="GHEA Grapalat"/>
                <w:sz w:val="20"/>
                <w:szCs w:val="20"/>
                <w:lang w:val="hy-AM"/>
              </w:rPr>
              <w:t xml:space="preserve"> </w:t>
            </w:r>
          </w:p>
          <w:p w14:paraId="13F86C36"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թղթային եղանակով բանկ ներկայացնելիս</w:t>
            </w:r>
          </w:p>
        </w:tc>
      </w:tr>
      <w:tr w:rsidR="00334B2F" w:rsidRPr="005E1F72" w14:paraId="52FB5886" w14:textId="77777777" w:rsidTr="00CB0ADE">
        <w:tc>
          <w:tcPr>
            <w:tcW w:w="720" w:type="dxa"/>
            <w:tcBorders>
              <w:top w:val="single" w:sz="4" w:space="0" w:color="auto"/>
              <w:left w:val="single" w:sz="4" w:space="0" w:color="auto"/>
              <w:bottom w:val="single" w:sz="4" w:space="0" w:color="auto"/>
              <w:right w:val="single" w:sz="4" w:space="0" w:color="auto"/>
            </w:tcBorders>
          </w:tcPr>
          <w:p w14:paraId="307DA16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A65EE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F92FC3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34E283F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70EDD7EC"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w:t>
            </w:r>
            <w:r w:rsidRPr="005E1F72">
              <w:rPr>
                <w:rFonts w:ascii="GHEA Grapalat" w:hAnsi="GHEA Grapalat"/>
                <w:sz w:val="20"/>
                <w:szCs w:val="20"/>
              </w:rPr>
              <w:lastRenderedPageBreak/>
              <w:t xml:space="preserve">եղանակով </w:t>
            </w:r>
            <w:r w:rsidRPr="005E1F72">
              <w:rPr>
                <w:rFonts w:ascii="GHEA Grapalat" w:hAnsi="GHEA Grapalat"/>
                <w:sz w:val="20"/>
                <w:szCs w:val="20"/>
                <w:lang w:val="hy-AM"/>
              </w:rPr>
              <w:t xml:space="preserve"> </w:t>
            </w:r>
            <w:r w:rsidRPr="005E1F72">
              <w:rPr>
                <w:rFonts w:ascii="GHEA Grapalat" w:hAnsi="GHEA Grapalat"/>
                <w:sz w:val="20"/>
                <w:szCs w:val="20"/>
              </w:rPr>
              <w:t>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F816B39" w14:textId="77777777" w:rsidR="00334B2F" w:rsidRPr="005E1F72" w:rsidRDefault="00334B2F" w:rsidP="00CB0ADE">
            <w:pPr>
              <w:jc w:val="center"/>
              <w:rPr>
                <w:rFonts w:ascii="GHEA Grapalat" w:hAnsi="GHEA Grapalat"/>
                <w:sz w:val="20"/>
                <w:szCs w:val="20"/>
              </w:rPr>
            </w:pPr>
          </w:p>
        </w:tc>
      </w:tr>
      <w:tr w:rsidR="00334B2F" w:rsidRPr="005E1F72" w14:paraId="789ECE8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F7FFF66" w14:textId="77777777" w:rsidR="00334B2F" w:rsidRPr="005E1F72" w:rsidRDefault="00334B2F" w:rsidP="00CB0ADE">
            <w:pPr>
              <w:rPr>
                <w:rFonts w:ascii="GHEA Grapalat" w:hAnsi="GHEA Grapalat"/>
                <w:sz w:val="20"/>
                <w:szCs w:val="20"/>
              </w:rPr>
            </w:pPr>
            <w:r w:rsidRPr="005E1F72">
              <w:rPr>
                <w:rFonts w:ascii="GHEA Grapalat" w:hAnsi="GHEA Grapalat"/>
                <w:sz w:val="20"/>
                <w:szCs w:val="20"/>
              </w:rPr>
              <w:lastRenderedPageBreak/>
              <w:t>2</w:t>
            </w:r>
            <w:r w:rsidRPr="005E1F72">
              <w:rPr>
                <w:rFonts w:ascii="GHEA Grapalat" w:hAnsi="GHEA Grapalat"/>
                <w:sz w:val="20"/>
                <w:szCs w:val="20"/>
                <w:lang w:val="hy-AM"/>
              </w:rPr>
              <w:t>3</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C75A30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վճարողին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7FD100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5BA78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613652C9"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վճարման պահանջագիրը վճարողին սպասարկող ֆինանսական կազմակերպության</w:t>
            </w:r>
            <w:r w:rsidRPr="005E1F72">
              <w:rPr>
                <w:rFonts w:ascii="GHEA Grapalat" w:hAnsi="GHEA Grapalat"/>
                <w:sz w:val="20"/>
                <w:szCs w:val="20"/>
                <w:lang w:val="hy-AM"/>
              </w:rPr>
              <w:t>ը</w:t>
            </w:r>
            <w:r w:rsidRPr="005E1F72">
              <w:rPr>
                <w:rFonts w:ascii="GHEA Grapalat" w:hAnsi="GHEA Grapalat"/>
                <w:sz w:val="20"/>
                <w:szCs w:val="20"/>
              </w:rPr>
              <w:t xml:space="preserve"> թղթային եղանակով ներկայաց</w:t>
            </w:r>
            <w:r w:rsidRPr="005E1F72">
              <w:rPr>
                <w:rFonts w:ascii="GHEA Grapalat" w:hAnsi="GHEA Grapalat"/>
                <w:sz w:val="20"/>
                <w:szCs w:val="20"/>
                <w:lang w:val="hy-AM"/>
              </w:rPr>
              <w:t>ված լի</w:t>
            </w:r>
            <w:r w:rsidRPr="005E1F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C12CF12" w14:textId="77777777" w:rsidR="00334B2F" w:rsidRPr="005E1F72" w:rsidRDefault="00334B2F" w:rsidP="00CB0ADE">
            <w:pPr>
              <w:jc w:val="center"/>
              <w:rPr>
                <w:rFonts w:ascii="GHEA Grapalat" w:hAnsi="GHEA Grapalat"/>
                <w:sz w:val="20"/>
                <w:szCs w:val="20"/>
              </w:rPr>
            </w:pPr>
          </w:p>
        </w:tc>
      </w:tr>
      <w:tr w:rsidR="00334B2F" w:rsidRPr="005E1F72" w14:paraId="7D4B6C75" w14:textId="77777777" w:rsidTr="00CB0ADE">
        <w:tc>
          <w:tcPr>
            <w:tcW w:w="720" w:type="dxa"/>
            <w:tcBorders>
              <w:top w:val="single" w:sz="4" w:space="0" w:color="auto"/>
              <w:left w:val="single" w:sz="4" w:space="0" w:color="auto"/>
              <w:bottom w:val="single" w:sz="4" w:space="0" w:color="auto"/>
              <w:right w:val="single" w:sz="4" w:space="0" w:color="auto"/>
            </w:tcBorders>
          </w:tcPr>
          <w:p w14:paraId="7F6563DC"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rPr>
              <w:t>2</w:t>
            </w:r>
            <w:r w:rsidRPr="005E1F72">
              <w:rPr>
                <w:rFonts w:ascii="GHEA Grapalat" w:hAnsi="GHEA Grapalat"/>
                <w:sz w:val="20"/>
                <w:szCs w:val="20"/>
                <w:lang w:val="hy-AM"/>
              </w:rPr>
              <w:t>3</w:t>
            </w:r>
            <w:r w:rsidRPr="005E1F72">
              <w:rPr>
                <w:rFonts w:ascii="GHEA Grapalat" w:hAnsi="GHEA Grapalat"/>
                <w:sz w:val="20"/>
                <w:szCs w:val="20"/>
              </w:rPr>
              <w:t>.</w:t>
            </w:r>
            <w:r w:rsidRPr="005E1F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FB4DAE4" w14:textId="77777777" w:rsidR="00334B2F" w:rsidRPr="005E1F72" w:rsidRDefault="00334B2F" w:rsidP="00CB0ADE">
            <w:pPr>
              <w:jc w:val="center"/>
              <w:rPr>
                <w:rFonts w:ascii="GHEA Grapalat" w:hAnsi="GHEA Grapalat"/>
                <w:sz w:val="20"/>
                <w:szCs w:val="20"/>
                <w:lang w:val="hy-AM"/>
              </w:rPr>
            </w:pPr>
            <w:r w:rsidRPr="005E1F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3E534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0E1E77"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p w14:paraId="6AB39A3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730FC4B" w14:textId="77777777" w:rsidR="00334B2F" w:rsidRPr="005E1F72" w:rsidRDefault="00334B2F" w:rsidP="00CB0ADE">
            <w:pPr>
              <w:jc w:val="center"/>
              <w:rPr>
                <w:rFonts w:ascii="GHEA Grapalat" w:hAnsi="GHEA Grapalat"/>
                <w:sz w:val="20"/>
                <w:szCs w:val="20"/>
              </w:rPr>
            </w:pPr>
          </w:p>
        </w:tc>
      </w:tr>
      <w:tr w:rsidR="00334B2F" w:rsidRPr="005E1F72" w14:paraId="00819812" w14:textId="77777777" w:rsidTr="00CB0ADE">
        <w:tc>
          <w:tcPr>
            <w:tcW w:w="720" w:type="dxa"/>
            <w:tcBorders>
              <w:top w:val="single" w:sz="4" w:space="0" w:color="auto"/>
              <w:left w:val="single" w:sz="4" w:space="0" w:color="auto"/>
              <w:bottom w:val="single" w:sz="4" w:space="0" w:color="auto"/>
              <w:right w:val="single" w:sz="4" w:space="0" w:color="auto"/>
            </w:tcBorders>
          </w:tcPr>
          <w:p w14:paraId="518CD2F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2854CEE"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EE5171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36B8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ոչ պարտադիր</w:t>
            </w:r>
          </w:p>
          <w:p w14:paraId="2F31E1DB"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վճարման պահանջագիրը շահառուին սպասարկող ֆինանսական կազմակերպության</w:t>
            </w:r>
            <w:r w:rsidRPr="005E1F72">
              <w:rPr>
                <w:rFonts w:ascii="GHEA Grapalat" w:hAnsi="GHEA Grapalat"/>
                <w:sz w:val="20"/>
                <w:szCs w:val="20"/>
                <w:lang w:val="hy-AM"/>
              </w:rPr>
              <w:t xml:space="preserve">ը </w:t>
            </w:r>
            <w:r w:rsidRPr="005E1F72">
              <w:rPr>
                <w:rFonts w:ascii="GHEA Grapalat" w:hAnsi="GHEA Grapalat"/>
                <w:sz w:val="20"/>
                <w:szCs w:val="20"/>
              </w:rPr>
              <w:t xml:space="preserve"> 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w:t>
            </w:r>
            <w:r w:rsidRPr="005E1F72">
              <w:rPr>
                <w:rFonts w:ascii="GHEA Grapalat" w:hAnsi="GHEA Grapalat"/>
                <w:sz w:val="20"/>
                <w:szCs w:val="20"/>
              </w:rPr>
              <w:t xml:space="preserve">աշխատակցի ստորագրությունը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B25C09" w14:textId="77777777" w:rsidR="00334B2F" w:rsidRPr="005E1F72" w:rsidRDefault="00334B2F" w:rsidP="00CB0ADE">
            <w:pPr>
              <w:jc w:val="center"/>
              <w:rPr>
                <w:rFonts w:ascii="GHEA Grapalat" w:hAnsi="GHEA Grapalat"/>
                <w:sz w:val="20"/>
                <w:szCs w:val="20"/>
              </w:rPr>
            </w:pPr>
          </w:p>
        </w:tc>
      </w:tr>
      <w:tr w:rsidR="00334B2F" w:rsidRPr="005E1F72" w14:paraId="0F7EB805" w14:textId="77777777" w:rsidTr="00CB0ADE">
        <w:tc>
          <w:tcPr>
            <w:tcW w:w="720" w:type="dxa"/>
            <w:tcBorders>
              <w:top w:val="single" w:sz="4" w:space="0" w:color="auto"/>
              <w:left w:val="single" w:sz="4" w:space="0" w:color="auto"/>
              <w:bottom w:val="single" w:sz="4" w:space="0" w:color="auto"/>
              <w:right w:val="single" w:sz="4" w:space="0" w:color="auto"/>
            </w:tcBorders>
          </w:tcPr>
          <w:p w14:paraId="06B39301"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21B4423"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 xml:space="preserve">շահառռւին սպասարկող ֆինանսական կազմակերպության (մասնաճյուղի) </w:t>
            </w:r>
            <w:r w:rsidRPr="005E1F72">
              <w:rPr>
                <w:rFonts w:ascii="GHEA Grapalat" w:hAnsi="GHEA Grapalat"/>
                <w:sz w:val="20"/>
                <w:szCs w:val="20"/>
                <w:lang w:val="hy-AM"/>
              </w:rPr>
              <w:t>դրոշմա</w:t>
            </w:r>
            <w:r w:rsidRPr="005E1F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B11CF96"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55A00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50E8BEFA"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դրոշմակնիքը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է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BF34A86" w14:textId="77777777" w:rsidR="00334B2F" w:rsidRPr="005E1F72" w:rsidRDefault="00334B2F" w:rsidP="00CB0ADE">
            <w:pPr>
              <w:jc w:val="center"/>
              <w:rPr>
                <w:rFonts w:ascii="GHEA Grapalat" w:hAnsi="GHEA Grapalat"/>
                <w:sz w:val="20"/>
                <w:szCs w:val="20"/>
              </w:rPr>
            </w:pPr>
          </w:p>
        </w:tc>
      </w:tr>
      <w:tr w:rsidR="00334B2F" w:rsidRPr="000E3911" w14:paraId="7376C1A9" w14:textId="77777777" w:rsidTr="00CB0ADE">
        <w:tc>
          <w:tcPr>
            <w:tcW w:w="720" w:type="dxa"/>
            <w:tcBorders>
              <w:top w:val="single" w:sz="4" w:space="0" w:color="auto"/>
              <w:left w:val="single" w:sz="4" w:space="0" w:color="auto"/>
              <w:bottom w:val="single" w:sz="4" w:space="0" w:color="auto"/>
              <w:right w:val="single" w:sz="4" w:space="0" w:color="auto"/>
            </w:tcBorders>
          </w:tcPr>
          <w:p w14:paraId="0B665A48"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2</w:t>
            </w:r>
            <w:r w:rsidRPr="005E1F72">
              <w:rPr>
                <w:rFonts w:ascii="GHEA Grapalat" w:hAnsi="GHEA Grapalat"/>
                <w:sz w:val="20"/>
                <w:szCs w:val="20"/>
                <w:lang w:val="hy-AM"/>
              </w:rPr>
              <w:t>4</w:t>
            </w:r>
            <w:r w:rsidRPr="005E1F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0A2340D"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9B3C3E5"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6EF4B2" w14:textId="77777777" w:rsidR="00334B2F" w:rsidRPr="005E1F72"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ոչ </w:t>
            </w:r>
            <w:r w:rsidRPr="005E1F72">
              <w:rPr>
                <w:rFonts w:ascii="GHEA Grapalat" w:hAnsi="GHEA Grapalat"/>
                <w:sz w:val="20"/>
                <w:szCs w:val="20"/>
              </w:rPr>
              <w:t>պարտադիր</w:t>
            </w:r>
          </w:p>
          <w:p w14:paraId="5BAE1599" w14:textId="77777777" w:rsidR="00334B2F" w:rsidRPr="000E3911" w:rsidRDefault="00334B2F" w:rsidP="00CB0ADE">
            <w:pPr>
              <w:jc w:val="center"/>
              <w:rPr>
                <w:rFonts w:ascii="GHEA Grapalat" w:hAnsi="GHEA Grapalat"/>
                <w:sz w:val="20"/>
                <w:szCs w:val="20"/>
              </w:rPr>
            </w:pPr>
            <w:r w:rsidRPr="005E1F72">
              <w:rPr>
                <w:rFonts w:ascii="GHEA Grapalat" w:hAnsi="GHEA Grapalat"/>
                <w:sz w:val="20"/>
                <w:szCs w:val="20"/>
                <w:lang w:val="hy-AM"/>
              </w:rPr>
              <w:t xml:space="preserve">լրացվում է </w:t>
            </w:r>
            <w:r w:rsidRPr="005E1F72">
              <w:rPr>
                <w:rFonts w:ascii="GHEA Grapalat" w:hAnsi="GHEA Grapalat"/>
                <w:sz w:val="20"/>
                <w:szCs w:val="20"/>
              </w:rPr>
              <w:t xml:space="preserve">վճարման պահանջագիրը </w:t>
            </w:r>
            <w:r w:rsidRPr="005E1F72">
              <w:rPr>
                <w:rFonts w:ascii="GHEA Grapalat" w:hAnsi="GHEA Grapalat"/>
                <w:sz w:val="20"/>
                <w:szCs w:val="20"/>
                <w:lang w:val="hy-AM"/>
              </w:rPr>
              <w:t xml:space="preserve">վերջինիս </w:t>
            </w:r>
            <w:r w:rsidRPr="005E1F72">
              <w:rPr>
                <w:rFonts w:ascii="GHEA Grapalat" w:hAnsi="GHEA Grapalat"/>
                <w:sz w:val="20"/>
                <w:szCs w:val="20"/>
              </w:rPr>
              <w:t>ներկայաց</w:t>
            </w:r>
            <w:r w:rsidRPr="005E1F72">
              <w:rPr>
                <w:rFonts w:ascii="GHEA Grapalat" w:hAnsi="GHEA Grapalat"/>
                <w:sz w:val="20"/>
                <w:szCs w:val="20"/>
                <w:lang w:val="hy-AM"/>
              </w:rPr>
              <w:t>վ</w:t>
            </w:r>
            <w:r w:rsidRPr="005E1F72">
              <w:rPr>
                <w:rFonts w:ascii="GHEA Grapalat" w:hAnsi="GHEA Grapalat"/>
                <w:sz w:val="20"/>
                <w:szCs w:val="20"/>
              </w:rPr>
              <w:t>ելու դեպքում</w:t>
            </w:r>
            <w:r w:rsidRPr="005E1F72">
              <w:rPr>
                <w:rFonts w:ascii="GHEA Grapalat" w:hAnsi="GHEA Grapalat"/>
                <w:sz w:val="20"/>
                <w:szCs w:val="20"/>
                <w:lang w:val="hy-AM"/>
              </w:rPr>
              <w:t xml:space="preserve">,   որտեղ </w:t>
            </w:r>
            <w:r w:rsidRPr="005E1F72" w:rsidDel="00DF049B">
              <w:rPr>
                <w:rFonts w:ascii="GHEA Grapalat" w:hAnsi="GHEA Grapalat"/>
                <w:sz w:val="20"/>
                <w:szCs w:val="20"/>
                <w:lang w:val="hy-AM"/>
              </w:rPr>
              <w:t xml:space="preserve"> </w:t>
            </w:r>
            <w:r w:rsidRPr="005E1F72">
              <w:rPr>
                <w:rFonts w:ascii="GHEA Grapalat" w:hAnsi="GHEA Grapalat"/>
                <w:sz w:val="20"/>
                <w:szCs w:val="20"/>
                <w:lang w:val="hy-AM"/>
              </w:rPr>
              <w:t xml:space="preserve"> սույն տվյալները</w:t>
            </w:r>
            <w:r w:rsidRPr="005E1F72">
              <w:rPr>
                <w:rFonts w:ascii="GHEA Grapalat" w:hAnsi="GHEA Grapalat"/>
                <w:sz w:val="20"/>
                <w:szCs w:val="20"/>
              </w:rPr>
              <w:t xml:space="preserve"> </w:t>
            </w:r>
            <w:r w:rsidRPr="005E1F72">
              <w:rPr>
                <w:rFonts w:ascii="GHEA Grapalat" w:hAnsi="GHEA Grapalat"/>
                <w:sz w:val="20"/>
                <w:szCs w:val="20"/>
                <w:lang w:val="hy-AM"/>
              </w:rPr>
              <w:t xml:space="preserve">դրվում են </w:t>
            </w:r>
            <w:r w:rsidRPr="005E1F72">
              <w:rPr>
                <w:rFonts w:ascii="GHEA Grapalat" w:hAnsi="GHEA Grapalat"/>
                <w:sz w:val="20"/>
                <w:szCs w:val="20"/>
              </w:rPr>
              <w:t>թղթային եղանակով ներկայաց</w:t>
            </w:r>
            <w:r w:rsidRPr="005E1F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07F6C9E" w14:textId="77777777" w:rsidR="00334B2F" w:rsidRPr="000E3911" w:rsidRDefault="00334B2F" w:rsidP="00CB0ADE">
            <w:pPr>
              <w:jc w:val="center"/>
              <w:rPr>
                <w:rFonts w:ascii="GHEA Grapalat" w:hAnsi="GHEA Grapalat"/>
                <w:sz w:val="20"/>
                <w:szCs w:val="20"/>
              </w:rPr>
            </w:pPr>
          </w:p>
        </w:tc>
      </w:tr>
    </w:tbl>
    <w:p w14:paraId="2DF06F8D" w14:textId="77777777" w:rsidR="00334B2F" w:rsidRPr="000F4414" w:rsidRDefault="00334B2F" w:rsidP="00334B2F">
      <w:pPr>
        <w:pStyle w:val="BodyTextIndent"/>
        <w:jc w:val="right"/>
        <w:rPr>
          <w:rFonts w:ascii="GHEA Grapalat" w:hAnsi="GHEA Grapalat" w:cs="Sylfaen"/>
          <w:i w:val="0"/>
          <w:lang w:val="en-US"/>
        </w:rPr>
      </w:pPr>
    </w:p>
    <w:p w14:paraId="7BF43123" w14:textId="77777777" w:rsidR="00334B2F" w:rsidRPr="000E3911" w:rsidRDefault="00334B2F" w:rsidP="00334B2F">
      <w:pPr>
        <w:pStyle w:val="BodyTextIndent"/>
        <w:jc w:val="right"/>
        <w:rPr>
          <w:rFonts w:ascii="GHEA Grapalat" w:hAnsi="GHEA Grapalat" w:cs="Sylfaen"/>
          <w:i w:val="0"/>
          <w:lang w:val="en-US"/>
        </w:rPr>
      </w:pPr>
    </w:p>
    <w:p w14:paraId="620DFF67" w14:textId="77777777" w:rsidR="00334B2F" w:rsidRPr="000E3911" w:rsidRDefault="00334B2F" w:rsidP="00334B2F">
      <w:pPr>
        <w:pStyle w:val="BodyTextIndent"/>
        <w:jc w:val="right"/>
        <w:rPr>
          <w:rFonts w:ascii="GHEA Grapalat" w:hAnsi="GHEA Grapalat" w:cs="Sylfaen"/>
          <w:i w:val="0"/>
          <w:lang w:val="en-US"/>
        </w:rPr>
      </w:pPr>
    </w:p>
    <w:p w14:paraId="4E0BFDA4" w14:textId="77777777" w:rsidR="00334B2F" w:rsidRPr="000E3911" w:rsidRDefault="00334B2F" w:rsidP="00334B2F">
      <w:pPr>
        <w:pStyle w:val="BodyTextIndent"/>
        <w:jc w:val="right"/>
        <w:rPr>
          <w:rFonts w:ascii="GHEA Grapalat" w:hAnsi="GHEA Grapalat" w:cs="Sylfaen"/>
          <w:i w:val="0"/>
          <w:lang w:val="en-US"/>
        </w:rPr>
      </w:pPr>
    </w:p>
    <w:p w14:paraId="1D3ECBEB" w14:textId="153F49AD" w:rsidR="00B93472" w:rsidRDefault="00334B2F" w:rsidP="00CC74C3">
      <w:pPr>
        <w:pStyle w:val="BodyTextIndent3"/>
        <w:spacing w:line="240" w:lineRule="auto"/>
        <w:jc w:val="right"/>
        <w:rPr>
          <w:lang w:val="hy-AM"/>
        </w:rPr>
      </w:pPr>
      <w:r>
        <w:rPr>
          <w:rFonts w:ascii="GHEA Grapalat" w:hAnsi="GHEA Grapalat"/>
          <w:b/>
          <w:lang w:val="hy-AM"/>
        </w:rPr>
        <w:br w:type="page"/>
      </w:r>
    </w:p>
    <w:p w14:paraId="0D21C460" w14:textId="77777777" w:rsidR="00B93472" w:rsidRDefault="00B93472" w:rsidP="00EF3662">
      <w:pPr>
        <w:rPr>
          <w:lang w:val="hy-AM"/>
        </w:rPr>
      </w:pPr>
    </w:p>
    <w:p w14:paraId="5087428B" w14:textId="77777777" w:rsidR="00F02279" w:rsidRPr="00573BBC"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 xml:space="preserve">Հավելված </w:t>
      </w:r>
      <w:r w:rsidR="0019419E" w:rsidRPr="00573BBC">
        <w:rPr>
          <w:rFonts w:ascii="GHEA Grapalat" w:hAnsi="GHEA Grapalat" w:cs="Sylfaen"/>
          <w:b/>
          <w:lang w:val="hy-AM"/>
        </w:rPr>
        <w:t>7</w:t>
      </w:r>
      <w:r w:rsidR="00B23361" w:rsidRPr="00573BBC">
        <w:rPr>
          <w:rFonts w:ascii="GHEA Grapalat" w:hAnsi="GHEA Grapalat" w:cs="Sylfaen"/>
          <w:b/>
          <w:vertAlign w:val="superscript"/>
          <w:lang w:val="hy-AM"/>
        </w:rPr>
        <w:t>26</w:t>
      </w:r>
      <w:r w:rsidRPr="00785E88">
        <w:rPr>
          <w:rStyle w:val="FootnoteReference"/>
          <w:rFonts w:ascii="GHEA Grapalat" w:hAnsi="GHEA Grapalat" w:cs="Sylfaen"/>
          <w:b/>
          <w:color w:val="FFFFFF"/>
        </w:rPr>
        <w:footnoteReference w:id="8"/>
      </w:r>
    </w:p>
    <w:p w14:paraId="1EA345F2" w14:textId="4EBEB95E" w:rsidR="00BE5DB3" w:rsidRPr="007320DA" w:rsidRDefault="00BE5DB3" w:rsidP="00BE5DB3">
      <w:pPr>
        <w:pStyle w:val="BodyTextIndent3"/>
        <w:spacing w:line="240" w:lineRule="auto"/>
        <w:jc w:val="right"/>
        <w:rPr>
          <w:rFonts w:ascii="GHEA Grapalat" w:hAnsi="GHEA Grapalat" w:cs="Arial"/>
          <w:b/>
          <w:lang w:val="hy-AM"/>
        </w:rPr>
      </w:pPr>
      <w:r w:rsidRPr="00F70248">
        <w:rPr>
          <w:rFonts w:ascii="GHEA Grapalat" w:hAnsi="GHEA Grapalat"/>
          <w:b/>
          <w:lang w:val="af-ZA"/>
        </w:rPr>
        <w:t>«</w:t>
      </w:r>
      <w:r w:rsidRPr="00F70248">
        <w:rPr>
          <w:rFonts w:ascii="GHEA Grapalat" w:hAnsi="GHEA Grapalat"/>
          <w:b/>
          <w:lang w:val="hy-AM"/>
        </w:rPr>
        <w:t>ԿՄՀՔ-</w:t>
      </w:r>
      <w:r w:rsidRPr="000F2753">
        <w:rPr>
          <w:rFonts w:ascii="GHEA Grapalat" w:hAnsi="GHEA Grapalat"/>
          <w:b/>
          <w:lang w:val="hy-AM"/>
        </w:rPr>
        <w:t xml:space="preserve"> </w:t>
      </w:r>
      <w:r w:rsidRPr="0005505C">
        <w:rPr>
          <w:rFonts w:ascii="GHEA Grapalat" w:hAnsi="GHEA Grapalat"/>
          <w:b/>
          <w:lang w:val="hy-AM"/>
        </w:rPr>
        <w:t>ԳՀԱՇՁԲ–22/2</w:t>
      </w:r>
      <w:r w:rsidR="00CD686F">
        <w:rPr>
          <w:rFonts w:ascii="GHEA Grapalat" w:hAnsi="GHEA Grapalat"/>
          <w:b/>
          <w:lang w:val="hy-AM"/>
        </w:rPr>
        <w:t>6</w:t>
      </w:r>
      <w:r w:rsidRPr="00F70248">
        <w:rPr>
          <w:rFonts w:ascii="GHEA Grapalat" w:hAnsi="GHEA Grapalat"/>
          <w:b/>
          <w:lang w:val="af-ZA"/>
        </w:rPr>
        <w:t>»</w:t>
      </w:r>
      <w:r>
        <w:rPr>
          <w:rFonts w:ascii="GHEA Grapalat" w:hAnsi="GHEA Grapalat"/>
          <w:lang w:val="hy-AM"/>
        </w:rPr>
        <w:t xml:space="preserve"> </w:t>
      </w:r>
      <w:r w:rsidRPr="007320DA">
        <w:rPr>
          <w:rFonts w:ascii="GHEA Grapalat" w:hAnsi="GHEA Grapalat" w:cs="Sylfaen"/>
          <w:b/>
          <w:lang w:val="hy-AM"/>
        </w:rPr>
        <w:t>ծածկագրով</w:t>
      </w:r>
    </w:p>
    <w:p w14:paraId="48EEAA3C" w14:textId="509A190E" w:rsidR="00F02279" w:rsidRPr="00FB1EC7" w:rsidRDefault="00BE5DB3" w:rsidP="00BE5DB3">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F02279" w:rsidRPr="00FB1EC7">
        <w:rPr>
          <w:rFonts w:ascii="GHEA Grapalat" w:hAnsi="GHEA Grapalat" w:cs="Sylfaen"/>
          <w:b/>
          <w:lang w:val="hy-AM"/>
        </w:rPr>
        <w:t>հրավերի</w:t>
      </w:r>
    </w:p>
    <w:p w14:paraId="07059BBD" w14:textId="77777777" w:rsidR="00F02279" w:rsidRPr="00FB1EC7" w:rsidRDefault="00F02279" w:rsidP="00F02279">
      <w:pPr>
        <w:jc w:val="right"/>
        <w:rPr>
          <w:rFonts w:ascii="GHEA Grapalat" w:hAnsi="GHEA Grapalat"/>
          <w:lang w:val="es-ES"/>
        </w:rPr>
      </w:pPr>
    </w:p>
    <w:p w14:paraId="7D345043" w14:textId="77777777" w:rsidR="00F02279" w:rsidRPr="00FB1EC7" w:rsidRDefault="00F02279" w:rsidP="00F02279">
      <w:pPr>
        <w:tabs>
          <w:tab w:val="left" w:pos="2268"/>
        </w:tabs>
        <w:ind w:left="-284" w:firstLine="284"/>
        <w:jc w:val="right"/>
        <w:rPr>
          <w:rFonts w:ascii="GHEA Grapalat" w:hAnsi="GHEA Grapalat"/>
          <w:lang w:val="es-ES"/>
        </w:rPr>
      </w:pPr>
    </w:p>
    <w:p w14:paraId="5AF819CB" w14:textId="77777777" w:rsidR="00F02279" w:rsidRPr="00FB1EC7" w:rsidRDefault="00F02279" w:rsidP="00F02279">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ՊԵՏՈՒԹՅԱՆ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ԿԱՐԻՔՆԵՐԻ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ՀԱՄԱՐ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7B025988" w14:textId="77777777" w:rsidR="00F02279" w:rsidRPr="00FB1EC7" w:rsidRDefault="00F02279" w:rsidP="00F02279">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ՊԵՏԱԿԱՆ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31BFFA" w14:textId="77777777" w:rsidR="00F02279" w:rsidRPr="00FB1EC7" w:rsidRDefault="00F02279" w:rsidP="00F02279">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239EA02E" w14:textId="77777777" w:rsidR="00F02279" w:rsidRPr="00FB1EC7" w:rsidRDefault="00F02279" w:rsidP="00F02279">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FB1EC7" w:rsidRDefault="00F02279" w:rsidP="00F02279">
      <w:pPr>
        <w:jc w:val="both"/>
        <w:rPr>
          <w:rFonts w:ascii="GHEA Grapalat" w:hAnsi="GHEA Grapalat"/>
          <w:lang w:val="es-ES"/>
        </w:rPr>
      </w:pPr>
    </w:p>
    <w:p w14:paraId="50A6D5FE" w14:textId="77777777" w:rsidR="00F02279" w:rsidRPr="00FB1EC7" w:rsidRDefault="00F02279" w:rsidP="00F02279">
      <w:pPr>
        <w:jc w:val="both"/>
        <w:rPr>
          <w:rFonts w:ascii="GHEA Grapalat" w:hAnsi="GHEA Grapalat"/>
          <w:lang w:val="es-ES"/>
        </w:rPr>
      </w:pPr>
    </w:p>
    <w:p w14:paraId="2B6C512F"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FB1EC7" w:rsidRDefault="00F02279" w:rsidP="00F02279">
      <w:pPr>
        <w:ind w:firstLine="709"/>
        <w:jc w:val="both"/>
        <w:rPr>
          <w:rFonts w:ascii="GHEA Grapalat" w:hAnsi="GHEA Grapalat"/>
          <w:b/>
          <w:lang w:val="es-ES"/>
        </w:rPr>
      </w:pPr>
    </w:p>
    <w:p w14:paraId="613A70C9" w14:textId="77777777" w:rsidR="00F02279" w:rsidRPr="00FB1EC7" w:rsidRDefault="00F02279" w:rsidP="00F02279">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1A05BBBE" w14:textId="77777777" w:rsidR="00F02279" w:rsidRPr="00FB1EC7" w:rsidRDefault="00F02279" w:rsidP="00F02279">
      <w:pPr>
        <w:ind w:firstLine="720"/>
        <w:jc w:val="both"/>
        <w:rPr>
          <w:rFonts w:ascii="GHEA Grapalat" w:hAnsi="GHEA Grapalat"/>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ծավալներով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ձևով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պայմանագրի (այսուհետ` պայմանագիր)</w:t>
      </w:r>
      <w:r w:rsidRPr="00FB1EC7">
        <w:rPr>
          <w:rFonts w:ascii="GHEA Grapalat" w:hAnsi="GHEA Grapalat"/>
          <w:sz w:val="20"/>
          <w:szCs w:val="20"/>
          <w:lang w:val="es-ES"/>
        </w:rPr>
        <w:t xml:space="preserve"> N 1 </w:t>
      </w:r>
      <w:r w:rsidRPr="00FB1EC7">
        <w:rPr>
          <w:rFonts w:ascii="GHEA Grapalat" w:hAnsi="GHEA Grapalat" w:cs="Sylfaen"/>
          <w:sz w:val="20"/>
          <w:szCs w:val="20"/>
          <w:lang w:val="pt-BR"/>
        </w:rPr>
        <w:t>Հավելվածով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sz w:val="20"/>
          <w:szCs w:val="20"/>
          <w:lang w:val="es-ES"/>
        </w:rPr>
        <w:t>-</w:t>
      </w:r>
      <w:r w:rsidRPr="00FB1EC7">
        <w:rPr>
          <w:rFonts w:ascii="GHEA Grapalat" w:hAnsi="GHEA Grapalat" w:cs="Sylfaen"/>
          <w:sz w:val="20"/>
          <w:szCs w:val="20"/>
          <w:lang w:val="pt-BR"/>
        </w:rPr>
        <w:t>նախահաշվով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lang w:val="es-ES"/>
        </w:rPr>
        <w:t xml:space="preserve"> ____________________________</w:t>
      </w:r>
    </w:p>
    <w:p w14:paraId="69003100" w14:textId="77777777" w:rsidR="00F02279" w:rsidRPr="00FB1EC7" w:rsidRDefault="00F02279" w:rsidP="00F02279">
      <w:pPr>
        <w:ind w:firstLine="720"/>
        <w:jc w:val="both"/>
        <w:rPr>
          <w:rFonts w:ascii="GHEA Grapalat" w:hAnsi="GHEA Grapalat"/>
          <w:vertAlign w:val="superscript"/>
          <w:lang w:val="es-ES"/>
        </w:rPr>
      </w:pPr>
      <w:r w:rsidRPr="00FB1EC7">
        <w:rPr>
          <w:rFonts w:ascii="GHEA Grapalat" w:hAnsi="GHEA Grapalat" w:cs="Sylfaen"/>
          <w:vertAlign w:val="superscript"/>
          <w:lang w:val="pt-BR"/>
        </w:rPr>
        <w:t xml:space="preserve">                                                                                                                                                                 Աշխատանքների</w:t>
      </w:r>
      <w:r w:rsidRPr="00FB1EC7">
        <w:rPr>
          <w:rFonts w:ascii="GHEA Grapalat" w:hAnsi="GHEA Grapalat"/>
          <w:vertAlign w:val="superscript"/>
          <w:lang w:val="es-ES"/>
        </w:rPr>
        <w:t xml:space="preserve"> </w:t>
      </w:r>
      <w:r w:rsidRPr="00FB1EC7">
        <w:rPr>
          <w:rFonts w:ascii="GHEA Grapalat" w:hAnsi="GHEA Grapalat" w:cs="Sylfaen"/>
          <w:vertAlign w:val="superscript"/>
          <w:lang w:val="pt-BR"/>
        </w:rPr>
        <w:t>անվանումը</w:t>
      </w:r>
    </w:p>
    <w:p w14:paraId="4764CA0E" w14:textId="77777777" w:rsidR="00F02279" w:rsidRPr="00FB1EC7" w:rsidRDefault="00F02279" w:rsidP="00F02279">
      <w:pPr>
        <w:jc w:val="both"/>
        <w:rPr>
          <w:rFonts w:ascii="GHEA Grapalat" w:hAnsi="GHEA Grapalat"/>
          <w:sz w:val="20"/>
          <w:szCs w:val="20"/>
          <w:lang w:val="es-ES"/>
        </w:rPr>
      </w:pPr>
      <w:r w:rsidRPr="00FB1EC7">
        <w:rPr>
          <w:rFonts w:ascii="GHEA Grapalat" w:hAnsi="GHEA Grapalat" w:cs="Sylfaen"/>
          <w:sz w:val="20"/>
          <w:szCs w:val="20"/>
          <w:lang w:val="pt-BR"/>
        </w:rPr>
        <w:t>աշխատանքները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այսուհետ</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աշխատանք</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Պատվիրատուն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վարձատրել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0A85B00" w14:textId="77777777" w:rsidR="00F02279" w:rsidRPr="00FB1EC7" w:rsidRDefault="00F02279" w:rsidP="00F02279">
      <w:pPr>
        <w:tabs>
          <w:tab w:val="left" w:pos="1134"/>
        </w:tabs>
        <w:ind w:firstLine="720"/>
        <w:jc w:val="both"/>
        <w:rPr>
          <w:rFonts w:ascii="GHEA Grapalat" w:hAnsi="GHEA Grapalat"/>
          <w:sz w:val="20"/>
          <w:szCs w:val="20"/>
          <w:lang w:val="es-ES"/>
        </w:rPr>
      </w:pPr>
      <w:r w:rsidRPr="00FB1EC7">
        <w:rPr>
          <w:rFonts w:ascii="GHEA Grapalat" w:hAnsi="GHEA Grapalat"/>
          <w:sz w:val="20"/>
          <w:szCs w:val="20"/>
          <w:lang w:val="es-ES"/>
        </w:rPr>
        <w:t>1.2</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ստանդարտներին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շինարարարական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նորմերին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կանոններին</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55B7AF4B" w14:textId="77777777" w:rsidR="00F02279" w:rsidRPr="00FB1EC7" w:rsidRDefault="00F02279" w:rsidP="00F02279">
      <w:pPr>
        <w:tabs>
          <w:tab w:val="left" w:pos="1134"/>
        </w:tabs>
        <w:ind w:firstLine="720"/>
        <w:jc w:val="both"/>
        <w:rPr>
          <w:rFonts w:ascii="GHEA Grapalat" w:hAnsi="GHEA Grapalat" w:cs="Times Armenian"/>
          <w:lang w:val="es-ES"/>
        </w:rPr>
      </w:pPr>
      <w:r w:rsidRPr="00FB1EC7">
        <w:rPr>
          <w:rFonts w:ascii="GHEA Grapalat" w:hAnsi="GHEA Grapalat"/>
          <w:sz w:val="20"/>
          <w:szCs w:val="20"/>
          <w:lang w:val="es-ES"/>
        </w:rPr>
        <w:t>1.3</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պ</w:t>
      </w:r>
      <w:r w:rsidRPr="00FB1EC7">
        <w:rPr>
          <w:rFonts w:ascii="GHEA Grapalat" w:hAnsi="GHEA Grapalat" w:cs="Sylfaen"/>
          <w:sz w:val="20"/>
          <w:szCs w:val="20"/>
          <w:lang w:val="pt-BR"/>
        </w:rPr>
        <w:t>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հետո</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w:t>
      </w:r>
      <w:r w:rsidRPr="00FB1EC7">
        <w:rPr>
          <w:rFonts w:ascii="GHEA Grapalat" w:hAnsi="GHEA Grapalat" w:cs="Times Armenian"/>
          <w:lang w:val="es-ES"/>
        </w:rPr>
        <w:t xml:space="preserve">  ____________________________:</w:t>
      </w:r>
    </w:p>
    <w:p w14:paraId="02CCB51B" w14:textId="77777777" w:rsidR="00F02279" w:rsidRPr="00FB1EC7" w:rsidRDefault="00F02279" w:rsidP="00F02279">
      <w:pPr>
        <w:tabs>
          <w:tab w:val="left" w:pos="1134"/>
        </w:tabs>
        <w:ind w:firstLine="720"/>
        <w:jc w:val="both"/>
        <w:rPr>
          <w:rFonts w:ascii="GHEA Grapalat" w:hAnsi="GHEA Grapalat" w:cs="Times Armenian"/>
          <w:vertAlign w:val="superscript"/>
          <w:lang w:val="es-ES"/>
        </w:rPr>
      </w:pPr>
      <w:r w:rsidRPr="00FB1EC7">
        <w:rPr>
          <w:rFonts w:ascii="GHEA Grapalat" w:hAnsi="GHEA Grapalat" w:cs="Sylfaen"/>
          <w:vertAlign w:val="superscript"/>
          <w:lang w:val="pt-BR"/>
        </w:rPr>
        <w:t xml:space="preserve">                                                                                            աշխատանքների</w:t>
      </w:r>
      <w:r w:rsidRPr="00FB1EC7">
        <w:rPr>
          <w:rFonts w:ascii="GHEA Grapalat" w:hAnsi="GHEA Grapalat" w:cs="Times Armenian"/>
          <w:vertAlign w:val="superscript"/>
          <w:lang w:val="es-ES"/>
        </w:rPr>
        <w:t xml:space="preserve"> </w:t>
      </w:r>
      <w:r w:rsidRPr="00FB1EC7">
        <w:rPr>
          <w:rFonts w:ascii="GHEA Grapalat" w:hAnsi="GHEA Grapalat" w:cs="Sylfaen"/>
          <w:vertAlign w:val="superscript"/>
          <w:lang w:val="pt-BR"/>
        </w:rPr>
        <w:t>կատարման</w:t>
      </w:r>
      <w:r w:rsidRPr="00FB1EC7">
        <w:rPr>
          <w:rFonts w:ascii="GHEA Grapalat" w:hAnsi="GHEA Grapalat" w:cs="Times Armenian"/>
          <w:vertAlign w:val="superscript"/>
          <w:lang w:val="es-ES"/>
        </w:rPr>
        <w:t xml:space="preserve"> </w:t>
      </w:r>
      <w:r w:rsidRPr="00FB1EC7">
        <w:rPr>
          <w:rFonts w:ascii="GHEA Grapalat" w:hAnsi="GHEA Grapalat" w:cs="Sylfaen"/>
          <w:vertAlign w:val="superscript"/>
          <w:lang w:val="pt-BR"/>
        </w:rPr>
        <w:t>վերջնաժամկետը</w:t>
      </w:r>
    </w:p>
    <w:p w14:paraId="024C781F" w14:textId="77777777" w:rsidR="00F02279" w:rsidRPr="00FB1EC7" w:rsidRDefault="00F02279" w:rsidP="00F0227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որոշվում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համաձայնեցված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Հավելված</w:t>
      </w:r>
      <w:r w:rsidRPr="00FB1EC7">
        <w:rPr>
          <w:rFonts w:ascii="GHEA Grapalat" w:hAnsi="GHEA Grapalat" w:cs="Sylfaen"/>
          <w:sz w:val="20"/>
          <w:szCs w:val="20"/>
          <w:lang w:val="es-ES"/>
        </w:rPr>
        <w:t xml:space="preserve"> N 2)</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A8F04A" w14:textId="77777777" w:rsidR="00F02279" w:rsidRPr="00FB1EC7" w:rsidRDefault="00F02279" w:rsidP="00F02279">
      <w:pPr>
        <w:tabs>
          <w:tab w:val="left" w:pos="1134"/>
        </w:tabs>
        <w:ind w:firstLine="720"/>
        <w:jc w:val="both"/>
        <w:rPr>
          <w:rFonts w:ascii="GHEA Grapalat" w:hAnsi="GHEA Grapalat"/>
          <w:lang w:val="es-ES"/>
        </w:rPr>
      </w:pPr>
    </w:p>
    <w:p w14:paraId="4E172C1B"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6A03E937" w14:textId="77777777" w:rsidR="00F02279" w:rsidRPr="00FB1EC7" w:rsidRDefault="00F02279" w:rsidP="00F02279">
      <w:pPr>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316C1EA"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0B1A0D2C"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177F853"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727E497D"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71D6293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3FF8CCA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6D0AF4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E1645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37D2B81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9EC3DF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lastRenderedPageBreak/>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6711114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14CFC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023D417B"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305B49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CEE0BCF"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2347AD7B" w14:textId="77777777" w:rsidR="00F02279" w:rsidRPr="00FB1EC7" w:rsidRDefault="00F02279" w:rsidP="00F02279">
      <w:pPr>
        <w:tabs>
          <w:tab w:val="left" w:pos="1276"/>
        </w:tabs>
        <w:ind w:firstLine="720"/>
        <w:jc w:val="both"/>
        <w:rPr>
          <w:rFonts w:ascii="GHEA Grapalat" w:hAnsi="GHEA Grapalat"/>
          <w:b/>
          <w:i/>
          <w:sz w:val="20"/>
          <w:szCs w:val="20"/>
          <w:lang w:val="es-ES"/>
        </w:rPr>
      </w:pPr>
    </w:p>
    <w:p w14:paraId="0FD71D20" w14:textId="77777777" w:rsidR="00F02279" w:rsidRPr="00FB1EC7" w:rsidRDefault="00F02279" w:rsidP="00F02279">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Pr="00FB1EC7">
        <w:rPr>
          <w:rFonts w:ascii="GHEA Grapalat" w:hAnsi="GHEA Grapalat" w:cs="Sylfaen"/>
          <w:b/>
          <w:sz w:val="20"/>
          <w:szCs w:val="20"/>
          <w:lang w:val="pt-BR"/>
        </w:rPr>
        <w:t>Պատվիրատուն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4A8502E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6BCE480A" w14:textId="77777777" w:rsidR="00F02279" w:rsidRPr="00FB1EC7" w:rsidRDefault="00F02279" w:rsidP="00F02279">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63AE90D5"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3AF7161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34185577" w14:textId="77777777" w:rsidR="00F02279" w:rsidRPr="00FB1EC7" w:rsidRDefault="00F02279" w:rsidP="00F02279">
      <w:pPr>
        <w:tabs>
          <w:tab w:val="left" w:pos="1276"/>
        </w:tabs>
        <w:ind w:firstLine="720"/>
        <w:jc w:val="both"/>
        <w:rPr>
          <w:rFonts w:ascii="GHEA Grapalat" w:hAnsi="GHEA Grapalat"/>
          <w:b/>
          <w:i/>
          <w:lang w:val="es-ES"/>
        </w:rPr>
      </w:pPr>
    </w:p>
    <w:p w14:paraId="24938488"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ունի</w:t>
      </w:r>
      <w:r w:rsidRPr="00FB1EC7">
        <w:rPr>
          <w:rFonts w:ascii="GHEA Grapalat" w:hAnsi="GHEA Grapalat" w:cs="Times Armenian"/>
          <w:b/>
          <w:sz w:val="20"/>
          <w:szCs w:val="20"/>
          <w:lang w:val="es-ES"/>
        </w:rPr>
        <w:t>`</w:t>
      </w:r>
    </w:p>
    <w:p w14:paraId="4A502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002041D9"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708ADCB9" w14:textId="77777777" w:rsidR="00F02279" w:rsidRPr="00FB1EC7" w:rsidRDefault="00F02279" w:rsidP="00F02279">
      <w:pPr>
        <w:tabs>
          <w:tab w:val="left" w:pos="1276"/>
        </w:tabs>
        <w:ind w:firstLine="720"/>
        <w:jc w:val="both"/>
        <w:rPr>
          <w:rFonts w:ascii="GHEA Grapalat" w:hAnsi="GHEA Grapalat"/>
          <w:b/>
          <w:i/>
          <w:sz w:val="20"/>
          <w:szCs w:val="20"/>
          <w:lang w:val="es-ES"/>
        </w:rPr>
      </w:pPr>
      <w:r w:rsidRPr="00FB1EC7">
        <w:rPr>
          <w:rFonts w:ascii="GHEA Grapalat" w:hAnsi="GHEA Grapalat"/>
          <w:b/>
          <w:i/>
          <w:sz w:val="20"/>
          <w:szCs w:val="20"/>
          <w:lang w:val="es-ES"/>
        </w:rPr>
        <w:tab/>
      </w:r>
    </w:p>
    <w:p w14:paraId="1A429C92"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Pr="00FB1EC7">
        <w:rPr>
          <w:rFonts w:ascii="GHEA Grapalat" w:hAnsi="GHEA Grapalat" w:cs="Sylfaen"/>
          <w:b/>
          <w:sz w:val="20"/>
          <w:szCs w:val="20"/>
          <w:lang w:val="pt-BR"/>
        </w:rPr>
        <w:t>Կապալառուն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պարտավոր</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է</w:t>
      </w:r>
      <w:r w:rsidRPr="00FB1EC7">
        <w:rPr>
          <w:rFonts w:ascii="GHEA Grapalat" w:hAnsi="GHEA Grapalat" w:cs="Times Armenian"/>
          <w:b/>
          <w:sz w:val="20"/>
          <w:szCs w:val="20"/>
          <w:lang w:val="es-ES"/>
        </w:rPr>
        <w:t>`</w:t>
      </w:r>
    </w:p>
    <w:p w14:paraId="087D5C8B"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առնվազն</w:t>
      </w:r>
      <w:r w:rsidRPr="00FB1EC7">
        <w:rPr>
          <w:rFonts w:ascii="GHEA Grapalat" w:hAnsi="GHEA Grapalat" w:cs="Times Armenian"/>
          <w:sz w:val="20"/>
          <w:szCs w:val="20"/>
          <w:lang w:val="es-ES"/>
        </w:rPr>
        <w:t xml:space="preserve"> ----- </w:t>
      </w:r>
      <w:r w:rsidRPr="00FB1EC7">
        <w:rPr>
          <w:rFonts w:ascii="GHEA Grapalat" w:hAnsi="GHEA Grapalat" w:cs="Sylfaen"/>
          <w:sz w:val="20"/>
          <w:szCs w:val="20"/>
          <w:lang w:val="pt-BR"/>
        </w:rPr>
        <w:t>տոկոսը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գործիքներով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մեխանիզմներով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պատշաճ</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14:paraId="4C53E942" w14:textId="77777777" w:rsidR="00F02279" w:rsidRPr="00FB1EC7" w:rsidRDefault="00F02279" w:rsidP="00F02279">
      <w:pPr>
        <w:ind w:firstLine="709"/>
        <w:jc w:val="both"/>
        <w:rPr>
          <w:rFonts w:ascii="GHEA Grapalat" w:hAnsi="GHEA Grapalat"/>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r w:rsidRPr="00FB1EC7">
        <w:rPr>
          <w:rFonts w:ascii="GHEA Grapalat" w:hAnsi="GHEA Grapalat" w:cs="Times Armenian"/>
          <w:sz w:val="20"/>
          <w:szCs w:val="20"/>
          <w:lang w:val="es-ES"/>
        </w:rPr>
        <w:tab/>
      </w:r>
    </w:p>
    <w:p w14:paraId="4A285B9F"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նորմերին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մոնտաժված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էլեկտրական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ջեռուցման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ջրամատակարարման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կոյուղու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օդափոխիչ</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փորձարկում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համալիր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փորձարկմանը</w:t>
      </w:r>
      <w:r w:rsidRPr="00FB1EC7">
        <w:rPr>
          <w:rFonts w:ascii="GHEA Grapalat" w:hAnsi="GHEA Grapalat" w:cs="Tahoma"/>
          <w:sz w:val="20"/>
          <w:szCs w:val="20"/>
          <w:lang w:val="es-ES"/>
        </w:rPr>
        <w:t>։</w:t>
      </w:r>
    </w:p>
    <w:p w14:paraId="094FCA0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պահպանումն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արդյունավետ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անվտանգ</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օգտագործման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հաղորդել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չպահպանելու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հնարավոր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հետևանքների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ahoma"/>
          <w:sz w:val="20"/>
          <w:szCs w:val="20"/>
          <w:lang w:val="es-ES"/>
        </w:rPr>
        <w:t>։</w:t>
      </w:r>
    </w:p>
    <w:p w14:paraId="5505BA78"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3.4.5</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57CF5E3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495E4EE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ծախսերը</w:t>
      </w:r>
      <w:r w:rsidRPr="00FB1EC7">
        <w:rPr>
          <w:rFonts w:ascii="GHEA Grapalat" w:hAnsi="GHEA Grapalat" w:cs="Tahoma"/>
          <w:sz w:val="20"/>
          <w:szCs w:val="20"/>
          <w:lang w:val="es-ES"/>
        </w:rPr>
        <w:t>։</w:t>
      </w:r>
    </w:p>
    <w:p w14:paraId="4205D57A"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lastRenderedPageBreak/>
        <w:t xml:space="preserve">3.4.8 </w:t>
      </w:r>
      <w:r w:rsidRPr="00FB1EC7">
        <w:rPr>
          <w:rFonts w:ascii="GHEA Grapalat" w:hAnsi="GHEA Grapalat" w:cs="Sylfaen"/>
          <w:sz w:val="20"/>
          <w:szCs w:val="20"/>
          <w:lang w:val="hy-AM"/>
        </w:rPr>
        <w:t>Եթե</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շինարարական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ծրագրերի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արդյունքի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բաղադրիչի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երաշխիքային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ընթացքում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հայտ</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Arial"/>
          <w:sz w:val="20"/>
          <w:szCs w:val="20"/>
          <w:lang w:val="hy-AM"/>
        </w:rPr>
        <w:t xml:space="preserve"> </w:t>
      </w:r>
      <w:r w:rsidRPr="00FB1EC7">
        <w:rPr>
          <w:rFonts w:ascii="GHEA Grapalat" w:hAnsi="GHEA Grapalat" w:cs="Arial"/>
          <w:sz w:val="20"/>
          <w:szCs w:val="20"/>
        </w:rPr>
        <w:t>եկել</w:t>
      </w:r>
      <w:r w:rsidRPr="00FB1EC7">
        <w:rPr>
          <w:rFonts w:ascii="GHEA Grapalat" w:hAnsi="GHEA Grapalat"/>
          <w:sz w:val="20"/>
          <w:szCs w:val="20"/>
          <w:lang w:val="hy-AM"/>
        </w:rPr>
        <w:t xml:space="preserve"> </w:t>
      </w:r>
      <w:r w:rsidRPr="00FB1EC7">
        <w:rPr>
          <w:rFonts w:ascii="GHEA Grapalat" w:hAnsi="GHEA Grapalat"/>
          <w:sz w:val="20"/>
          <w:szCs w:val="20"/>
        </w:rPr>
        <w:t>կատարված</w:t>
      </w:r>
      <w:r w:rsidRPr="00FB1EC7">
        <w:rPr>
          <w:rFonts w:ascii="GHEA Grapalat" w:hAnsi="GHEA Grapalat"/>
          <w:sz w:val="20"/>
          <w:szCs w:val="20"/>
          <w:lang w:val="es-ES"/>
        </w:rPr>
        <w:t xml:space="preserve"> </w:t>
      </w:r>
      <w:r w:rsidRPr="00FB1EC7">
        <w:rPr>
          <w:rFonts w:ascii="GHEA Grapalat" w:hAnsi="GHEA Grapalat"/>
          <w:sz w:val="20"/>
          <w:szCs w:val="20"/>
        </w:rPr>
        <w:t>աշխատանքի</w:t>
      </w:r>
      <w:r w:rsidRPr="00FB1EC7">
        <w:rPr>
          <w:rFonts w:ascii="GHEA Grapalat" w:hAnsi="GHEA Grapalat"/>
          <w:sz w:val="20"/>
          <w:szCs w:val="20"/>
          <w:lang w:val="es-ES"/>
        </w:rPr>
        <w:t xml:space="preserve"> </w:t>
      </w:r>
      <w:r w:rsidRPr="00FB1EC7">
        <w:rPr>
          <w:rFonts w:ascii="GHEA Grapalat" w:hAnsi="GHEA Grapalat" w:cs="Sylfaen"/>
          <w:sz w:val="20"/>
          <w:szCs w:val="20"/>
          <w:lang w:val="hy-AM"/>
        </w:rPr>
        <w:t>թերություններ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Arial"/>
          <w:sz w:val="20"/>
          <w:szCs w:val="20"/>
          <w:lang w:val="hy-AM"/>
        </w:rPr>
        <w:t xml:space="preserve"> </w:t>
      </w:r>
      <w:r w:rsidRPr="00FB1EC7">
        <w:rPr>
          <w:rFonts w:ascii="GHEA Grapalat" w:hAnsi="GHEA Grapalat" w:cs="Sylfaen"/>
          <w:sz w:val="20"/>
          <w:szCs w:val="20"/>
        </w:rPr>
        <w:t>Կ</w:t>
      </w:r>
      <w:r w:rsidRPr="00FB1EC7">
        <w:rPr>
          <w:rFonts w:ascii="GHEA Grapalat" w:hAnsi="GHEA Grapalat" w:cs="Sylfaen"/>
          <w:sz w:val="20"/>
          <w:szCs w:val="20"/>
          <w:lang w:val="hy-AM"/>
        </w:rPr>
        <w:t>ապալառուն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հաշվին</w:t>
      </w:r>
      <w:r w:rsidRPr="00FB1EC7">
        <w:rPr>
          <w:rFonts w:ascii="GHEA Grapalat" w:hAnsi="GHEA Grapalat" w:cs="Arial"/>
          <w:sz w:val="20"/>
          <w:szCs w:val="20"/>
          <w:lang w:val="hy-AM"/>
        </w:rPr>
        <w:t xml:space="preserve">, </w:t>
      </w:r>
      <w:r w:rsidRPr="00FB1EC7">
        <w:rPr>
          <w:rFonts w:ascii="GHEA Grapalat" w:hAnsi="GHEA Grapalat" w:cs="Sylfaen"/>
          <w:sz w:val="20"/>
          <w:szCs w:val="20"/>
        </w:rPr>
        <w:t>Պ</w:t>
      </w:r>
      <w:r w:rsidRPr="00FB1EC7">
        <w:rPr>
          <w:rFonts w:ascii="GHEA Grapalat" w:hAnsi="GHEA Grapalat" w:cs="Sylfaen"/>
          <w:sz w:val="20"/>
          <w:szCs w:val="20"/>
          <w:lang w:val="hy-AM"/>
        </w:rPr>
        <w:t>ատվիրատուի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ողջամիտ</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վերացնել</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թերությունները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p>
    <w:p w14:paraId="74DB6FD3"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es-ES"/>
        </w:rPr>
        <w:t>3.4.9 Պ</w:t>
      </w:r>
      <w:r w:rsidRPr="00FB1EC7">
        <w:rPr>
          <w:rFonts w:ascii="GHEA Grapalat" w:hAnsi="GHEA Grapalat" w:cs="Sylfaen"/>
          <w:sz w:val="20"/>
          <w:szCs w:val="20"/>
          <w:lang w:val="hy-AM"/>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երաշխիքային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սահմանվում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hy-AM"/>
        </w:rPr>
        <w:t>շխատանքն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ընդունվելու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օրվան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հաջորդող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օրվանից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hy-AM"/>
        </w:rPr>
        <w:t>հաշված</w:t>
      </w:r>
      <w:r w:rsidRPr="00FB1EC7">
        <w:rPr>
          <w:rFonts w:ascii="GHEA Grapalat" w:hAnsi="GHEA Grapalat" w:cs="Sylfaen"/>
          <w:sz w:val="20"/>
          <w:szCs w:val="20"/>
          <w:lang w:val="es-ES"/>
        </w:rPr>
        <w:t xml:space="preserve"> ---------------- </w:t>
      </w:r>
      <w:r w:rsidRPr="00FB1EC7">
        <w:rPr>
          <w:rFonts w:ascii="GHEA Grapalat" w:hAnsi="GHEA Grapalat" w:cs="Sylfaen"/>
          <w:sz w:val="20"/>
          <w:szCs w:val="20"/>
          <w:lang w:val="hy-AM"/>
        </w:rPr>
        <w:t>օր (առնվազն 365 օրացուցային օր</w:t>
      </w:r>
      <w:proofErr w:type="gramStart"/>
      <w:r w:rsidRPr="00FB1EC7">
        <w:rPr>
          <w:rFonts w:ascii="GHEA Grapalat" w:hAnsi="GHEA Grapalat" w:cs="Sylfaen"/>
          <w:sz w:val="20"/>
          <w:szCs w:val="20"/>
          <w:lang w:val="hy-AM"/>
        </w:rPr>
        <w:t>)։</w:t>
      </w:r>
      <w:proofErr w:type="gramEnd"/>
      <w:r w:rsidRPr="00FB1EC7">
        <w:rPr>
          <w:rFonts w:ascii="GHEA Grapalat" w:hAnsi="GHEA Grapalat" w:cs="Sylfaen"/>
          <w:sz w:val="20"/>
          <w:szCs w:val="20"/>
          <w:lang w:val="hy-AM"/>
        </w:rPr>
        <w:t xml:space="preserve"> Եթե երաշխիքային ժամկետի ընթացքում ի հայտ են եկել </w:t>
      </w:r>
      <w:r w:rsidRPr="00FB1EC7">
        <w:rPr>
          <w:rFonts w:ascii="GHEA Grapalat" w:hAnsi="GHEA Grapalat"/>
          <w:sz w:val="20"/>
          <w:szCs w:val="20"/>
          <w:lang w:val="hy-AM"/>
        </w:rPr>
        <w:t xml:space="preserve">կատարված Աշխատանքի </w:t>
      </w:r>
      <w:r w:rsidRPr="00FB1EC7">
        <w:rPr>
          <w:rFonts w:ascii="GHEA Grapalat" w:hAnsi="GHEA Grapalat"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Pr="004B2068">
        <w:rPr>
          <w:rFonts w:ascii="GHEA Grapalat" w:hAnsi="GHEA Grapalat" w:cs="Sylfaen"/>
          <w:sz w:val="20"/>
          <w:szCs w:val="20"/>
          <w:lang w:val="hy-AM"/>
        </w:rPr>
        <w:t>:</w:t>
      </w:r>
      <w:r w:rsidR="002253C6" w:rsidRPr="002253C6">
        <w:rPr>
          <w:rFonts w:ascii="GHEA Grapalat" w:hAnsi="GHEA Grapalat" w:cs="Sylfaen"/>
          <w:sz w:val="20"/>
          <w:szCs w:val="20"/>
          <w:vertAlign w:val="superscript"/>
          <w:lang w:val="hy-AM"/>
        </w:rPr>
        <w:t>27</w:t>
      </w:r>
      <w:r w:rsidRPr="0085441B">
        <w:rPr>
          <w:rStyle w:val="FootnoteReference"/>
          <w:rFonts w:ascii="GHEA Grapalat" w:hAnsi="GHEA Grapalat" w:cs="Sylfaen"/>
          <w:color w:val="FFFFFF"/>
          <w:sz w:val="20"/>
          <w:szCs w:val="20"/>
          <w:lang w:val="hy-AM"/>
        </w:rPr>
        <w:footnoteReference w:id="9"/>
      </w:r>
    </w:p>
    <w:p w14:paraId="215DEEEF"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cs="Times Armenian"/>
          <w:sz w:val="20"/>
          <w:szCs w:val="20"/>
          <w:lang w:val="es-ES"/>
        </w:rPr>
        <w:t xml:space="preserve">3.4.10 </w:t>
      </w:r>
      <w:r w:rsidRPr="00FB1EC7">
        <w:rPr>
          <w:rFonts w:ascii="GHEA Grapalat" w:hAnsi="GHEA Grapalat" w:cs="Sylfaen"/>
          <w:sz w:val="20"/>
          <w:szCs w:val="20"/>
          <w:lang w:val="hy-AM"/>
        </w:rPr>
        <w:t>Կապալի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օբյեկտի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մասերի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կոնստրուկցիաներ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օգտագործվ</w:t>
      </w:r>
      <w:r w:rsidR="0019419E" w:rsidRPr="004B2068">
        <w:rPr>
          <w:rFonts w:ascii="GHEA Grapalat" w:hAnsi="GHEA Grapalat" w:cs="Sylfaen"/>
          <w:sz w:val="20"/>
          <w:szCs w:val="20"/>
          <w:lang w:val="hy-AM"/>
        </w:rPr>
        <w:t xml:space="preserve">ելիք </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նյութերի</w:t>
      </w:r>
      <w:r w:rsidRPr="00FB1EC7">
        <w:rPr>
          <w:rFonts w:ascii="GHEA Grapalat" w:hAnsi="GHEA Grapalat" w:cs="Arial"/>
          <w:sz w:val="20"/>
          <w:szCs w:val="20"/>
          <w:lang w:val="hy-AM"/>
        </w:rPr>
        <w:t xml:space="preserve"> </w:t>
      </w:r>
      <w:r w:rsidR="0019419E" w:rsidRPr="004B2068">
        <w:rPr>
          <w:rFonts w:ascii="GHEA Grapalat" w:hAnsi="GHEA Grapalat" w:cs="Arial"/>
          <w:sz w:val="20"/>
          <w:szCs w:val="20"/>
          <w:lang w:val="hy-AM"/>
        </w:rPr>
        <w:t xml:space="preserve">և (կամ) սարքերի ու սարքավորումների </w:t>
      </w:r>
      <w:r w:rsidRPr="00FB1EC7">
        <w:rPr>
          <w:rFonts w:ascii="GHEA Grapalat" w:hAnsi="GHEA Grapalat" w:cs="Sylfaen"/>
          <w:sz w:val="20"/>
          <w:szCs w:val="20"/>
          <w:lang w:val="hy-AM"/>
        </w:rPr>
        <w:t>երաշխիքային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ժամկետներին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ներկայացվող</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նվազագույն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պահանջները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ներկայացված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N – </w:t>
      </w:r>
      <w:r w:rsidRPr="00FB1EC7">
        <w:rPr>
          <w:rFonts w:ascii="GHEA Grapalat" w:hAnsi="GHEA Grapalat" w:cs="Sylfaen"/>
          <w:sz w:val="20"/>
          <w:szCs w:val="20"/>
          <w:lang w:val="pt-BR"/>
        </w:rPr>
        <w:t>Հավելվածում</w:t>
      </w:r>
      <w:proofErr w:type="gramStart"/>
      <w:r>
        <w:rPr>
          <w:rFonts w:ascii="GHEA Grapalat" w:hAnsi="GHEA Grapalat" w:cs="Sylfaen"/>
          <w:sz w:val="20"/>
          <w:szCs w:val="20"/>
          <w:lang w:val="pt-BR"/>
        </w:rPr>
        <w:t>:</w:t>
      </w:r>
      <w:r w:rsidR="00932E8F">
        <w:rPr>
          <w:rFonts w:ascii="GHEA Grapalat" w:hAnsi="GHEA Grapalat" w:cs="Sylfaen"/>
          <w:sz w:val="20"/>
          <w:szCs w:val="20"/>
          <w:vertAlign w:val="superscript"/>
          <w:lang w:val="hy-AM"/>
        </w:rPr>
        <w:t>2</w:t>
      </w:r>
      <w:r w:rsidR="00E520F5" w:rsidRPr="00E520F5">
        <w:rPr>
          <w:rFonts w:ascii="GHEA Grapalat" w:hAnsi="GHEA Grapalat" w:cs="Sylfaen"/>
          <w:sz w:val="20"/>
          <w:szCs w:val="20"/>
          <w:vertAlign w:val="superscript"/>
          <w:lang w:val="hy-AM"/>
        </w:rPr>
        <w:t>8</w:t>
      </w:r>
      <w:proofErr w:type="gramEnd"/>
      <w:r w:rsidRPr="0085441B">
        <w:rPr>
          <w:rStyle w:val="FootnoteReference"/>
          <w:rFonts w:ascii="GHEA Grapalat" w:hAnsi="GHEA Grapalat" w:cs="Sylfaen"/>
          <w:color w:val="FFFFFF"/>
          <w:sz w:val="20"/>
          <w:szCs w:val="20"/>
          <w:lang w:val="pt-BR"/>
        </w:rPr>
        <w:footnoteReference w:id="10"/>
      </w:r>
      <w:r w:rsidRPr="0085441B">
        <w:rPr>
          <w:rFonts w:ascii="GHEA Grapalat" w:hAnsi="GHEA Grapalat" w:cs="Times Armenian"/>
          <w:color w:val="FFFFFF"/>
          <w:sz w:val="20"/>
          <w:szCs w:val="20"/>
          <w:lang w:val="es-ES"/>
        </w:rPr>
        <w:t xml:space="preserve"> </w:t>
      </w:r>
    </w:p>
    <w:p w14:paraId="2BA41547"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Times Armenian"/>
          <w:sz w:val="20"/>
          <w:szCs w:val="20"/>
          <w:lang w:val="es-ES"/>
        </w:rPr>
        <w:t xml:space="preserve">3.4.11 </w:t>
      </w:r>
      <w:r w:rsidR="0019419E">
        <w:rPr>
          <w:rFonts w:ascii="GHEA Grapalat" w:hAnsi="GHEA Grapalat" w:cs="Times Armenian"/>
          <w:sz w:val="20"/>
          <w:szCs w:val="20"/>
          <w:lang w:val="es-ES"/>
        </w:rPr>
        <w:t>Որակավորման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58B51019" w14:textId="77777777" w:rsidR="00634909" w:rsidRPr="001A352F" w:rsidRDefault="00634909" w:rsidP="00F02279">
      <w:pPr>
        <w:tabs>
          <w:tab w:val="left" w:pos="1276"/>
        </w:tabs>
        <w:ind w:firstLine="720"/>
        <w:jc w:val="both"/>
        <w:rPr>
          <w:rFonts w:ascii="GHEA Grapalat" w:hAnsi="GHEA Grapalat"/>
          <w:sz w:val="20"/>
          <w:szCs w:val="20"/>
          <w:lang w:val="hy-AM"/>
        </w:rPr>
      </w:pPr>
    </w:p>
    <w:p w14:paraId="35377F67" w14:textId="77777777" w:rsidR="00F02279" w:rsidRPr="00FB1EC7" w:rsidRDefault="00F02279" w:rsidP="00F02279">
      <w:pPr>
        <w:tabs>
          <w:tab w:val="left" w:pos="1276"/>
        </w:tabs>
        <w:ind w:firstLine="720"/>
        <w:jc w:val="both"/>
        <w:rPr>
          <w:rFonts w:ascii="GHEA Grapalat" w:hAnsi="GHEA Grapalat" w:cs="Sylfaen"/>
          <w:sz w:val="16"/>
          <w:szCs w:val="16"/>
          <w:u w:val="single"/>
          <w:lang w:val="es-ES"/>
        </w:rPr>
      </w:pPr>
    </w:p>
    <w:p w14:paraId="2D1F509C" w14:textId="77777777"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4. </w:t>
      </w:r>
      <w:r w:rsidRPr="00FB1EC7">
        <w:rPr>
          <w:rFonts w:ascii="GHEA Grapalat" w:hAnsi="GHEA Grapalat" w:cs="Sylfaen"/>
          <w:b/>
          <w:sz w:val="20"/>
          <w:szCs w:val="20"/>
          <w:lang w:val="pt-BR"/>
        </w:rPr>
        <w:t>ԱՇԽԱՏԱՆՔԻ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ՀԱՆՁՆՄԱՆ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ԸՆԴՈՒՆՄԱՆ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ԿԱՐԳԸ</w:t>
      </w:r>
    </w:p>
    <w:p w14:paraId="2564415F"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122CA50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______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FB1EC7">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FB1EC7">
        <w:rPr>
          <w:rFonts w:ascii="GHEA Grapalat" w:hAnsi="GHEA Grapalat" w:cs="Sylfaen"/>
          <w:sz w:val="20"/>
          <w:szCs w:val="20"/>
          <w:lang w:val="pt-BR"/>
        </w:rPr>
        <w:softHyphen/>
        <w:t xml:space="preserve">գրությունը: </w:t>
      </w:r>
    </w:p>
    <w:p w14:paraId="093B41B3" w14:textId="77777777" w:rsidR="00F02279" w:rsidRPr="00FB1EC7" w:rsidRDefault="00F02279" w:rsidP="00F02279">
      <w:pPr>
        <w:ind w:firstLine="720"/>
        <w:jc w:val="both"/>
        <w:rPr>
          <w:rFonts w:ascii="GHEA Grapalat" w:hAnsi="GHEA Grapalat" w:cs="Times Armenian"/>
          <w:sz w:val="20"/>
          <w:szCs w:val="20"/>
          <w:lang w:val="hy-AM"/>
        </w:rPr>
      </w:pPr>
      <w:r w:rsidRPr="00FB1EC7">
        <w:rPr>
          <w:rFonts w:ascii="GHEA Grapalat" w:hAnsi="GHEA Grapalat"/>
          <w:sz w:val="20"/>
          <w:szCs w:val="20"/>
          <w:lang w:val="hy-AM"/>
        </w:rPr>
        <w:t>4.</w:t>
      </w:r>
      <w:r w:rsidRPr="00FB1EC7">
        <w:rPr>
          <w:rFonts w:ascii="GHEA Grapalat" w:hAnsi="GHEA Grapalat"/>
          <w:sz w:val="20"/>
          <w:szCs w:val="20"/>
          <w:lang w:val="pt-BR"/>
        </w:rPr>
        <w:t>5</w:t>
      </w:r>
      <w:r w:rsidRPr="00FB1EC7">
        <w:rPr>
          <w:rFonts w:ascii="GHEA Grapalat" w:hAnsi="GHEA Grapalat"/>
          <w:sz w:val="20"/>
          <w:szCs w:val="20"/>
          <w:lang w:val="hy-AM"/>
        </w:rPr>
        <w:tab/>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տեսակի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փուլերի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արդյունքները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նախագծանախահաշվային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փաստաթղթերին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չհամապատասխանելու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երկկողմ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թվարկելով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վերացման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սահմաններում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անհրաժեշտ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w:t>
      </w:r>
      <w:r w:rsidRPr="00FB1EC7">
        <w:rPr>
          <w:rFonts w:ascii="GHEA Grapalat" w:hAnsi="GHEA Grapalat" w:cs="Tahoma"/>
          <w:sz w:val="20"/>
          <w:szCs w:val="20"/>
          <w:lang w:val="hy-AM"/>
        </w:rPr>
        <w:t>։</w:t>
      </w:r>
    </w:p>
    <w:p w14:paraId="41542C32" w14:textId="77777777" w:rsidR="00F02279" w:rsidRPr="00FB1EC7" w:rsidRDefault="00F02279" w:rsidP="00F02279">
      <w:pPr>
        <w:pStyle w:val="norm"/>
        <w:spacing w:line="240" w:lineRule="auto"/>
        <w:ind w:firstLine="0"/>
        <w:rPr>
          <w:rFonts w:ascii="GHEA Mariam" w:hAnsi="GHEA Mariam"/>
          <w:spacing w:val="-8"/>
          <w:sz w:val="20"/>
          <w:lang w:val="pt-BR"/>
        </w:rPr>
      </w:pPr>
      <w:r w:rsidRPr="00FB1EC7">
        <w:rPr>
          <w:rFonts w:ascii="GHEA Grapalat" w:hAnsi="GHEA Grapalat" w:cs="Sylfaen"/>
          <w:sz w:val="20"/>
          <w:lang w:val="hy-AM"/>
        </w:rPr>
        <w:t xml:space="preserve">         4.6 Աշխատանքն</w:t>
      </w:r>
      <w:r w:rsidRPr="00FB1EC7">
        <w:rPr>
          <w:rFonts w:ascii="GHEA Grapalat" w:hAnsi="GHEA Grapalat" w:cs="Arial"/>
          <w:sz w:val="20"/>
          <w:lang w:val="hy-AM"/>
        </w:rPr>
        <w:t xml:space="preserve"> </w:t>
      </w:r>
      <w:r w:rsidRPr="00FB1EC7">
        <w:rPr>
          <w:rFonts w:ascii="GHEA Grapalat" w:hAnsi="GHEA Grapalat" w:cs="Sylfaen"/>
          <w:sz w:val="20"/>
          <w:lang w:val="hy-AM"/>
        </w:rPr>
        <w:t>ընդունելիս կիրառվում են նաև հետևյալ պայմանները`</w:t>
      </w:r>
      <w:r w:rsidRPr="00FB1EC7">
        <w:rPr>
          <w:rFonts w:ascii="GHEA Mariam" w:hAnsi="GHEA Mariam"/>
          <w:spacing w:val="-8"/>
          <w:sz w:val="20"/>
          <w:lang w:val="pt-BR"/>
        </w:rPr>
        <w:t xml:space="preserve"> </w:t>
      </w:r>
    </w:p>
    <w:p w14:paraId="55304E88"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lastRenderedPageBreak/>
        <w:t xml:space="preserve">1) </w:t>
      </w:r>
      <w:r w:rsidRPr="00FB1EC7">
        <w:rPr>
          <w:rFonts w:ascii="GHEA Grapalat" w:hAnsi="GHEA Grapalat" w:cs="Sylfaen"/>
          <w:sz w:val="20"/>
        </w:rPr>
        <w:t>Կ</w:t>
      </w:r>
      <w:r w:rsidRPr="00FB1EC7">
        <w:rPr>
          <w:rFonts w:ascii="GHEA Grapalat" w:hAnsi="GHEA Grapalat" w:cs="Sylfaen"/>
          <w:sz w:val="20"/>
          <w:lang w:val="hy-AM"/>
        </w:rPr>
        <w:t xml:space="preserve">ապալառուի կողմից շինարարության ավարտի մասին տեղեկություն ստանալուց հետո </w:t>
      </w:r>
      <w:r w:rsidRPr="00FB1EC7">
        <w:rPr>
          <w:rFonts w:ascii="GHEA Grapalat" w:hAnsi="GHEA Grapalat" w:cs="Sylfaen"/>
          <w:sz w:val="20"/>
        </w:rPr>
        <w:t>Պ</w:t>
      </w:r>
      <w:r w:rsidRPr="00FB1EC7">
        <w:rPr>
          <w:rFonts w:ascii="GHEA Grapalat" w:hAnsi="GHEA Grapalat"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14:paraId="3941A57A"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14:paraId="26760CA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FB1EC7" w:rsidRDefault="00F02279" w:rsidP="00F02279">
      <w:pPr>
        <w:tabs>
          <w:tab w:val="left" w:pos="1276"/>
        </w:tabs>
        <w:ind w:firstLine="720"/>
        <w:jc w:val="both"/>
        <w:rPr>
          <w:rFonts w:ascii="GHEA Grapalat" w:hAnsi="GHEA Grapalat"/>
          <w:lang w:val="hy-AM"/>
        </w:rPr>
      </w:pPr>
    </w:p>
    <w:p w14:paraId="292BE9D0"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14B5A277" w14:textId="77777777" w:rsidR="00F02279" w:rsidRPr="00FB1EC7" w:rsidRDefault="00F02279" w:rsidP="00F02279">
      <w:pPr>
        <w:tabs>
          <w:tab w:val="left" w:pos="1276"/>
        </w:tabs>
        <w:ind w:firstLine="720"/>
        <w:jc w:val="both"/>
        <w:rPr>
          <w:rFonts w:ascii="GHEA Grapalat" w:hAnsi="GHEA Grapalat"/>
          <w:sz w:val="20"/>
          <w:szCs w:val="20"/>
          <w:lang w:val="hy-AM"/>
        </w:rPr>
      </w:pPr>
    </w:p>
    <w:p w14:paraId="172667C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376902A2"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    1-</w:t>
      </w:r>
      <w:r w:rsidRPr="00FB1EC7">
        <w:rPr>
          <w:rFonts w:ascii="GHEA Grapalat" w:hAnsi="GHEA Grapalat" w:cs="Sylfaen"/>
          <w:sz w:val="20"/>
          <w:szCs w:val="20"/>
          <w:lang w:val="hy-AM"/>
        </w:rPr>
        <w:t>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չափաբաժին</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p>
    <w:p w14:paraId="5296CE8D"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cs="Times Armenian"/>
          <w:sz w:val="20"/>
          <w:szCs w:val="20"/>
          <w:lang w:val="hy-AM"/>
        </w:rPr>
        <w:t xml:space="preserve">     ------------------------------------------------------------------------------------------------------------------</w:t>
      </w:r>
    </w:p>
    <w:p w14:paraId="7E7EDEEC" w14:textId="77777777" w:rsidR="00F02279" w:rsidRPr="004B2068"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    n-</w:t>
      </w:r>
      <w:r w:rsidRPr="00FB1EC7">
        <w:rPr>
          <w:rFonts w:ascii="GHEA Grapalat" w:hAnsi="GHEA Grapalat" w:cs="Sylfaen"/>
          <w:sz w:val="20"/>
          <w:szCs w:val="20"/>
          <w:lang w:val="hy-AM"/>
        </w:rPr>
        <w:t>րդ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չափաբաժին</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4B2068">
        <w:rPr>
          <w:rFonts w:ascii="GHEA Grapalat" w:hAnsi="GHEA Grapalat" w:cs="Sylfaen"/>
          <w:sz w:val="20"/>
          <w:szCs w:val="20"/>
          <w:lang w:val="hy-AM"/>
        </w:rPr>
        <w:t>:</w:t>
      </w:r>
      <w:r w:rsidR="00F022D6" w:rsidRPr="00F022D6">
        <w:rPr>
          <w:rFonts w:ascii="GHEA Grapalat" w:hAnsi="GHEA Grapalat" w:cs="Sylfaen"/>
          <w:sz w:val="20"/>
          <w:szCs w:val="20"/>
          <w:vertAlign w:val="superscript"/>
          <w:lang w:val="hy-AM"/>
        </w:rPr>
        <w:t>29</w:t>
      </w:r>
      <w:r w:rsidRPr="0085441B">
        <w:rPr>
          <w:rStyle w:val="FootnoteReference"/>
          <w:rFonts w:ascii="GHEA Grapalat" w:hAnsi="GHEA Grapalat" w:cs="Sylfaen"/>
          <w:color w:val="FFFFFF"/>
          <w:sz w:val="20"/>
          <w:szCs w:val="20"/>
          <w:lang w:val="hy-AM"/>
        </w:rPr>
        <w:footnoteReference w:id="11"/>
      </w:r>
    </w:p>
    <w:p w14:paraId="643AEC8F"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 xml:space="preserve">5.1.1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գնից</w:t>
      </w:r>
      <w:r w:rsidRPr="00FB1EC7">
        <w:rPr>
          <w:rFonts w:ascii="GHEA Grapalat" w:hAnsi="GHEA Grapalat" w:cs="Times Armenian"/>
          <w:sz w:val="20"/>
          <w:szCs w:val="20"/>
          <w:lang w:val="hy-AM"/>
        </w:rPr>
        <w:t xml:space="preserve">` մինչև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բանկային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կանխավճար</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392084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t>Կանխավճարի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մարումն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իրականացվում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հանձնման-ընդունման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արձանագրությունների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վրա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կատարվող</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վճարումներից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նվազեցումներ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պահումներ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ձևով</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0019419E" w:rsidRPr="004B2068">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B2068">
        <w:rPr>
          <w:rFonts w:ascii="GHEA Grapalat" w:hAnsi="GHEA Grapalat" w:cs="Sylfaen"/>
          <w:sz w:val="20"/>
          <w:szCs w:val="20"/>
          <w:lang w:val="hy-AM"/>
        </w:rPr>
        <w:t>:</w:t>
      </w:r>
      <w:r w:rsidR="00F022D6" w:rsidRPr="00F022D6">
        <w:rPr>
          <w:rFonts w:ascii="GHEA Grapalat" w:hAnsi="GHEA Grapalat" w:cs="Sylfaen"/>
          <w:sz w:val="20"/>
          <w:szCs w:val="20"/>
          <w:vertAlign w:val="superscript"/>
          <w:lang w:val="hy-AM"/>
        </w:rPr>
        <w:t>30</w:t>
      </w:r>
      <w:r w:rsidRPr="0085441B">
        <w:rPr>
          <w:rStyle w:val="FootnoteReference"/>
          <w:rFonts w:ascii="GHEA Grapalat" w:hAnsi="GHEA Grapalat" w:cs="Sylfaen"/>
          <w:color w:val="FFFFFF"/>
          <w:sz w:val="20"/>
          <w:szCs w:val="20"/>
          <w:lang w:val="hy-AM"/>
        </w:rPr>
        <w:footnoteReference w:id="12"/>
      </w:r>
      <w:r w:rsidRPr="00FB1EC7">
        <w:rPr>
          <w:rFonts w:ascii="GHEA Grapalat" w:hAnsi="GHEA Grapalat"/>
          <w:sz w:val="20"/>
          <w:szCs w:val="20"/>
          <w:lang w:val="hy-AM"/>
        </w:rPr>
        <w:t xml:space="preserve"> </w:t>
      </w:r>
    </w:p>
    <w:p w14:paraId="5454A64B" w14:textId="77777777" w:rsidR="00F02279" w:rsidRPr="00FB1EC7" w:rsidRDefault="00F02279" w:rsidP="00F02279">
      <w:pPr>
        <w:tabs>
          <w:tab w:val="num" w:pos="0"/>
          <w:tab w:val="left" w:pos="720"/>
          <w:tab w:val="num" w:pos="900"/>
        </w:tabs>
        <w:jc w:val="both"/>
        <w:rPr>
          <w:rFonts w:ascii="GHEA Grapalat" w:hAnsi="GHEA Grapalat"/>
          <w:sz w:val="20"/>
          <w:szCs w:val="20"/>
          <w:lang w:val="hy-AM"/>
        </w:rPr>
      </w:pPr>
      <w:r w:rsidRPr="00FB1EC7">
        <w:rPr>
          <w:rFonts w:ascii="GHEA Grapalat" w:hAnsi="GHEA Grapalat" w:cs="Sylfaen"/>
          <w:sz w:val="20"/>
          <w:szCs w:val="20"/>
          <w:lang w:val="hy-AM"/>
        </w:rPr>
        <w:t xml:space="preserve">        </w:t>
      </w:r>
      <w:r w:rsidRPr="00FB1EC7">
        <w:rPr>
          <w:rFonts w:ascii="GHEA Grapalat" w:hAnsi="GHEA Grapalat"/>
          <w:sz w:val="20"/>
          <w:szCs w:val="20"/>
          <w:lang w:val="hy-AM"/>
        </w:rPr>
        <w:t xml:space="preserve">5.2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ավելացնելու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իսկ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նվազեցնելու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ahoma"/>
          <w:sz w:val="20"/>
          <w:szCs w:val="20"/>
          <w:lang w:val="hy-AM"/>
        </w:rPr>
        <w:t>։</w:t>
      </w:r>
    </w:p>
    <w:p w14:paraId="694ABCD2" w14:textId="76E70487" w:rsidR="009D092B" w:rsidRDefault="00F02279" w:rsidP="00F02279">
      <w:pPr>
        <w:tabs>
          <w:tab w:val="num" w:pos="0"/>
          <w:tab w:val="left" w:pos="720"/>
          <w:tab w:val="num" w:pos="900"/>
        </w:tabs>
        <w:jc w:val="both"/>
        <w:rPr>
          <w:rFonts w:ascii="GHEA Grapalat" w:hAnsi="GHEA Grapalat" w:cs="Sylfaen"/>
          <w:sz w:val="20"/>
          <w:szCs w:val="20"/>
          <w:lang w:val="hy-AM"/>
        </w:rPr>
      </w:pPr>
      <w:r w:rsidRPr="00FB1EC7">
        <w:rPr>
          <w:rFonts w:ascii="GHEA Grapalat" w:hAnsi="GHEA Grapalat" w:cs="Sylfaen"/>
          <w:sz w:val="20"/>
          <w:szCs w:val="20"/>
          <w:lang w:val="hy-AM"/>
        </w:rPr>
        <w:t xml:space="preserve">       5.3</w:t>
      </w:r>
      <w:r w:rsidRPr="00FB1EC7">
        <w:rPr>
          <w:rFonts w:ascii="GHEA Grapalat" w:hAnsi="GHEA Grapalat" w:cs="Sylfaen"/>
          <w:sz w:val="20"/>
          <w:szCs w:val="20"/>
          <w:lang w:val="hy-AM"/>
        </w:rPr>
        <w:tab/>
        <w:t xml:space="preserve"> 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254EE">
        <w:rPr>
          <w:rFonts w:ascii="GHEA Grapalat" w:hAnsi="GHEA Grapalat" w:cs="Sylfaen"/>
          <w:sz w:val="20"/>
          <w:szCs w:val="20"/>
          <w:lang w:val="hy-AM"/>
        </w:rPr>
        <w:t>25-</w:t>
      </w:r>
      <w:r w:rsidRPr="00FB1EC7">
        <w:rPr>
          <w:rFonts w:ascii="GHEA Grapalat" w:hAnsi="GHEA Grapalat" w:cs="Sylfaen"/>
          <w:sz w:val="20"/>
          <w:szCs w:val="20"/>
          <w:lang w:val="hy-AM"/>
        </w:rPr>
        <w:t>ը։</w:t>
      </w:r>
    </w:p>
    <w:p w14:paraId="5150D904" w14:textId="70FC7B70" w:rsidR="009D092B" w:rsidRDefault="00F02279" w:rsidP="009D092B">
      <w:pPr>
        <w:ind w:firstLine="709"/>
        <w:jc w:val="both"/>
        <w:rPr>
          <w:rFonts w:ascii="GHEA Grapalat" w:hAnsi="GHEA Grapalat"/>
          <w:sz w:val="20"/>
          <w:lang w:val="hy-AM"/>
        </w:rPr>
      </w:pPr>
      <w:r w:rsidRPr="00FB1EC7">
        <w:rPr>
          <w:rFonts w:ascii="GHEA Grapalat" w:hAnsi="GHEA Grapalat" w:cs="Sylfaen"/>
          <w:sz w:val="20"/>
          <w:szCs w:val="20"/>
          <w:lang w:val="hy-AM"/>
        </w:rPr>
        <w:t xml:space="preserve"> </w:t>
      </w:r>
      <w:r w:rsidR="009D092B">
        <w:rPr>
          <w:rFonts w:ascii="GHEA Grapalat" w:hAnsi="GHEA Grapalat"/>
          <w:sz w:val="20"/>
          <w:lang w:val="hy-AM"/>
        </w:rPr>
        <w:t xml:space="preserve">Ընդ որում վճարում կատարելու նպատակով հանձնման-ընդունման </w:t>
      </w:r>
      <w:r w:rsidR="009D092B" w:rsidRPr="00D97A26">
        <w:rPr>
          <w:rFonts w:ascii="GHEA Grapalat" w:hAnsi="GHEA Grapalat"/>
          <w:sz w:val="20"/>
          <w:lang w:val="hy-AM"/>
        </w:rPr>
        <w:t xml:space="preserve">արձանագրությունն ստորագրվելու օրվանից հետո 3 աշխատանքային օրվա ընթացքում </w:t>
      </w:r>
      <w:r w:rsidR="009D092B">
        <w:rPr>
          <w:rFonts w:ascii="GHEA Grapalat" w:hAnsi="GHEA Grapalat"/>
          <w:sz w:val="20"/>
          <w:lang w:val="hy-AM"/>
        </w:rPr>
        <w:t>պատվիրատուն</w:t>
      </w:r>
      <w:r w:rsidR="009D092B" w:rsidRPr="00D97A26">
        <w:rPr>
          <w:rFonts w:ascii="GHEA Grapalat" w:hAnsi="GHEA Grapalat"/>
          <w:sz w:val="20"/>
          <w:lang w:val="hy-AM"/>
        </w:rPr>
        <w:t xml:space="preserve"> վճարման </w:t>
      </w:r>
      <w:r w:rsidR="009D092B" w:rsidRPr="00931573">
        <w:rPr>
          <w:rFonts w:ascii="GHEA Grapalat" w:hAnsi="GHEA Grapalat"/>
          <w:sz w:val="20"/>
          <w:lang w:val="hy-AM"/>
        </w:rPr>
        <w:t>հանձնարարագիրը և հանձնման-ընդունման արձանագրության պատճենը</w:t>
      </w:r>
      <w:r w:rsidR="009D092B" w:rsidRPr="00D97A26">
        <w:rPr>
          <w:rFonts w:ascii="GHEA Grapalat" w:hAnsi="GHEA Grapalat"/>
          <w:sz w:val="20"/>
          <w:lang w:val="hy-AM"/>
        </w:rPr>
        <w:t xml:space="preserve"> մուտքագրում է լիազորված մարմնի գանձապետական համակարգ</w:t>
      </w:r>
      <w:r w:rsidR="009D092B">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Pr>
          <w:rFonts w:ascii="GHEA Grapalat" w:hAnsi="GHEA Grapalat"/>
          <w:sz w:val="20"/>
          <w:vertAlign w:val="superscript"/>
          <w:lang w:val="hy-AM"/>
        </w:rPr>
        <w:t>30.</w:t>
      </w:r>
      <w:r w:rsidR="009D092B" w:rsidRPr="00931573">
        <w:rPr>
          <w:rFonts w:ascii="GHEA Grapalat" w:hAnsi="GHEA Grapalat"/>
          <w:sz w:val="20"/>
          <w:vertAlign w:val="superscript"/>
          <w:lang w:val="hy-AM"/>
        </w:rPr>
        <w:t>1</w:t>
      </w:r>
      <w:r w:rsidR="009D092B">
        <w:rPr>
          <w:rFonts w:ascii="GHEA Grapalat" w:hAnsi="GHEA Grapalat"/>
          <w:sz w:val="20"/>
          <w:lang w:val="hy-AM"/>
        </w:rPr>
        <w:t>:</w:t>
      </w:r>
    </w:p>
    <w:p w14:paraId="4E7C79EA" w14:textId="733ABF3E" w:rsidR="00F02279" w:rsidRDefault="00F02279" w:rsidP="00F02279">
      <w:pPr>
        <w:tabs>
          <w:tab w:val="num" w:pos="0"/>
          <w:tab w:val="left" w:pos="720"/>
          <w:tab w:val="num" w:pos="900"/>
        </w:tabs>
        <w:jc w:val="both"/>
        <w:rPr>
          <w:rFonts w:ascii="GHEA Grapalat" w:hAnsi="GHEA Grapalat" w:cs="Sylfaen"/>
          <w:sz w:val="20"/>
          <w:szCs w:val="20"/>
          <w:lang w:val="hy-AM"/>
        </w:rPr>
      </w:pPr>
    </w:p>
    <w:p w14:paraId="185DEAB7" w14:textId="225A751E" w:rsidR="00634909" w:rsidRPr="00FB1EC7" w:rsidRDefault="00634909" w:rsidP="00F02279">
      <w:pPr>
        <w:tabs>
          <w:tab w:val="num" w:pos="0"/>
          <w:tab w:val="left" w:pos="720"/>
          <w:tab w:val="num" w:pos="900"/>
        </w:tabs>
        <w:jc w:val="both"/>
        <w:rPr>
          <w:rFonts w:ascii="GHEA Grapalat" w:hAnsi="GHEA Grapalat" w:cs="Times Armenian"/>
          <w:sz w:val="20"/>
          <w:szCs w:val="20"/>
          <w:lang w:val="hy-AM"/>
        </w:rPr>
      </w:pPr>
      <w:r>
        <w:rPr>
          <w:rFonts w:ascii="GHEA Grapalat" w:hAnsi="GHEA Grapalat" w:cs="Sylfaen"/>
          <w:sz w:val="20"/>
          <w:szCs w:val="20"/>
          <w:lang w:val="hy-AM"/>
        </w:rPr>
        <w:tab/>
      </w:r>
      <w:r w:rsidRPr="003D1A3B">
        <w:rPr>
          <w:rFonts w:ascii="GHEA Grapalat" w:hAnsi="GHEA Grapalat"/>
          <w:sz w:val="20"/>
          <w:lang w:val="hy-AM"/>
        </w:rPr>
        <w:t xml:space="preserve"> </w:t>
      </w:r>
    </w:p>
    <w:p w14:paraId="660226C0" w14:textId="77777777" w:rsidR="00F02279" w:rsidRPr="00FB1EC7" w:rsidRDefault="00F02279" w:rsidP="00F02279">
      <w:pPr>
        <w:tabs>
          <w:tab w:val="left" w:pos="1276"/>
        </w:tabs>
        <w:ind w:firstLine="720"/>
        <w:jc w:val="both"/>
        <w:rPr>
          <w:rFonts w:ascii="GHEA Grapalat" w:hAnsi="GHEA Grapalat" w:cs="Sylfaen"/>
          <w:lang w:val="hy-AM"/>
        </w:rPr>
      </w:pPr>
    </w:p>
    <w:p w14:paraId="7B957D6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6.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ՊԱՏԱՍԽԱՆԱՏՎՈՒԹՅՈՒՆԸ</w:t>
      </w:r>
    </w:p>
    <w:p w14:paraId="30F8903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4AC25A70"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sz w:val="20"/>
          <w:szCs w:val="20"/>
          <w:lang w:val="hy-AM"/>
        </w:rPr>
        <w:t>6.2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ժամկետը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խախտելու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Arial"/>
          <w:sz w:val="20"/>
          <w:szCs w:val="20"/>
          <w:lang w:val="hy-AM"/>
        </w:rPr>
        <w:t xml:space="preserve"> </w:t>
      </w:r>
      <w:r w:rsidRPr="004B2068">
        <w:rPr>
          <w:rFonts w:ascii="GHEA Grapalat" w:hAnsi="GHEA Grapalat" w:cs="Arial"/>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չկատարված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Arial"/>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1D145235" w14:textId="77777777" w:rsidR="00F02279" w:rsidRPr="004B2068" w:rsidRDefault="00F02279" w:rsidP="00F02279">
      <w:pPr>
        <w:ind w:firstLine="709"/>
        <w:jc w:val="both"/>
        <w:rPr>
          <w:rFonts w:ascii="GHEA Grapalat" w:hAnsi="GHEA Grapalat"/>
          <w:sz w:val="20"/>
          <w:lang w:val="hy-AM"/>
        </w:rPr>
      </w:pPr>
      <w:r w:rsidRPr="00FB1EC7">
        <w:rPr>
          <w:rFonts w:ascii="GHEA Grapalat" w:hAnsi="GHEA Grapalat"/>
          <w:sz w:val="20"/>
          <w:szCs w:val="20"/>
          <w:lang w:val="hy-AM"/>
        </w:rPr>
        <w:t>6.3</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3.1.3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հիմքերով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չընդունվելու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ինչպես</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նաև</w:t>
      </w:r>
      <w:r w:rsidRPr="00FB1EC7">
        <w:rPr>
          <w:rFonts w:ascii="GHEA Grapalat" w:hAnsi="GHEA Grapalat" w:cs="Arial"/>
          <w:sz w:val="20"/>
          <w:szCs w:val="20"/>
          <w:lang w:val="hy-AM"/>
        </w:rPr>
        <w:t xml:space="preserve"> 3.1.4 </w:t>
      </w:r>
      <w:r w:rsidRPr="00FB1EC7">
        <w:rPr>
          <w:rFonts w:ascii="GHEA Grapalat" w:hAnsi="GHEA Grapalat" w:cs="Sylfaen"/>
          <w:sz w:val="20"/>
          <w:szCs w:val="20"/>
          <w:lang w:val="hy-AM"/>
        </w:rPr>
        <w:t>կետով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լուծելու</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Կապալառուից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գանձվում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տուգանք</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Arial"/>
          <w:sz w:val="20"/>
          <w:szCs w:val="20"/>
          <w:lang w:val="hy-AM"/>
        </w:rPr>
        <w:t xml:space="preserve"> 5.1 </w:t>
      </w:r>
      <w:r w:rsidRPr="00FB1EC7">
        <w:rPr>
          <w:rFonts w:ascii="GHEA Grapalat" w:hAnsi="GHEA Grapalat" w:cs="Sylfaen"/>
          <w:sz w:val="20"/>
          <w:szCs w:val="20"/>
          <w:lang w:val="hy-AM"/>
        </w:rPr>
        <w:t>կետում</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Arial"/>
          <w:sz w:val="20"/>
          <w:szCs w:val="20"/>
          <w:lang w:val="hy-AM"/>
        </w:rPr>
        <w:t xml:space="preserve"> 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տասնորդական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չափով</w:t>
      </w:r>
      <w:r w:rsidRPr="004B2068">
        <w:rPr>
          <w:rFonts w:ascii="GHEA Grapalat" w:hAnsi="GHEA Grapalat" w:cs="Sylfaen"/>
          <w:sz w:val="20"/>
          <w:szCs w:val="20"/>
          <w:lang w:val="hy-AM"/>
        </w:rPr>
        <w:t>:</w:t>
      </w:r>
      <w:r w:rsidR="00E96D9C" w:rsidRPr="00E96D9C">
        <w:rPr>
          <w:rFonts w:ascii="GHEA Grapalat" w:hAnsi="GHEA Grapalat" w:cs="Sylfaen"/>
          <w:sz w:val="20"/>
          <w:szCs w:val="20"/>
          <w:vertAlign w:val="superscript"/>
          <w:lang w:val="hy-AM"/>
        </w:rPr>
        <w:t>31</w:t>
      </w:r>
      <w:r w:rsidRPr="0085441B">
        <w:rPr>
          <w:rStyle w:val="FootnoteReference"/>
          <w:rFonts w:ascii="GHEA Grapalat" w:hAnsi="GHEA Grapalat" w:cs="Sylfaen"/>
          <w:color w:val="FFFFFF"/>
          <w:sz w:val="20"/>
          <w:szCs w:val="20"/>
          <w:lang w:val="hy-AM"/>
        </w:rPr>
        <w:footnoteReference w:id="13"/>
      </w:r>
      <w:r w:rsidRPr="004B2068">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2FA274BA"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6.2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6.3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0664C343"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62A3A3F3"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6.6</w:t>
      </w:r>
      <w:r w:rsidRPr="00FB1EC7">
        <w:rPr>
          <w:rFonts w:ascii="GHEA Grapalat" w:hAnsi="GHEA Grapalat"/>
          <w:sz w:val="20"/>
          <w:szCs w:val="20"/>
          <w:lang w:val="hy-AM"/>
        </w:rPr>
        <w:tab/>
        <w:t>Պ</w:t>
      </w:r>
      <w:r w:rsidRPr="00FB1EC7">
        <w:rPr>
          <w:rFonts w:ascii="GHEA Grapalat" w:hAnsi="GHEA Grapalat" w:cs="Sylfaen"/>
          <w:sz w:val="20"/>
          <w:szCs w:val="20"/>
          <w:lang w:val="hy-AM"/>
        </w:rPr>
        <w:t>այամանագրով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3AD58D7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2DA13FE3" w14:textId="77777777" w:rsidR="00F02279" w:rsidRPr="00FB1EC7" w:rsidRDefault="00F02279" w:rsidP="00F02279">
      <w:pPr>
        <w:tabs>
          <w:tab w:val="left" w:pos="1276"/>
        </w:tabs>
        <w:ind w:firstLine="720"/>
        <w:jc w:val="both"/>
        <w:rPr>
          <w:rFonts w:ascii="GHEA Grapalat" w:hAnsi="GHEA Grapalat"/>
          <w:sz w:val="20"/>
          <w:szCs w:val="20"/>
          <w:lang w:val="hy-AM"/>
        </w:rPr>
      </w:pPr>
    </w:p>
    <w:p w14:paraId="1E1CB4A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4E4AD4DD"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27D50199"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ab/>
      </w:r>
    </w:p>
    <w:p w14:paraId="31AAFFDB" w14:textId="77777777" w:rsidR="00F02279" w:rsidRPr="00FB1EC7" w:rsidRDefault="00F02279" w:rsidP="00F02279">
      <w:pPr>
        <w:tabs>
          <w:tab w:val="left" w:pos="1276"/>
        </w:tabs>
        <w:ind w:firstLine="720"/>
        <w:jc w:val="both"/>
        <w:rPr>
          <w:rFonts w:ascii="GHEA Grapalat" w:hAnsi="GHEA Grapalat" w:cs="Sylfaen"/>
          <w:b/>
          <w:sz w:val="20"/>
          <w:szCs w:val="20"/>
          <w:lang w:val="hy-AM"/>
        </w:rPr>
      </w:pPr>
      <w:r w:rsidRPr="00FB1EC7">
        <w:rPr>
          <w:rFonts w:ascii="GHEA Grapalat" w:hAnsi="GHEA Grapalat"/>
          <w:b/>
          <w:sz w:val="20"/>
          <w:szCs w:val="20"/>
          <w:lang w:val="hy-AM"/>
        </w:rPr>
        <w:t xml:space="preserve">8.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8265405"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41720707"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B2068">
        <w:rPr>
          <w:rFonts w:ascii="GHEA Grapalat" w:hAnsi="GHEA Grapalat" w:cs="Sylfaen"/>
          <w:sz w:val="20"/>
          <w:szCs w:val="20"/>
          <w:lang w:val="hy-AM"/>
        </w:rPr>
        <w:t>:</w:t>
      </w:r>
      <w:r w:rsidR="008C1D72" w:rsidRPr="008C1D72">
        <w:rPr>
          <w:rFonts w:ascii="GHEA Grapalat" w:hAnsi="GHEA Grapalat" w:cs="Sylfaen"/>
          <w:sz w:val="20"/>
          <w:szCs w:val="20"/>
          <w:vertAlign w:val="superscript"/>
          <w:lang w:val="hy-AM"/>
        </w:rPr>
        <w:t>32</w:t>
      </w:r>
      <w:r w:rsidRPr="0085441B">
        <w:rPr>
          <w:rStyle w:val="FootnoteReference"/>
          <w:rFonts w:ascii="GHEA Grapalat" w:hAnsi="GHEA Grapalat" w:cs="Sylfaen"/>
          <w:color w:val="FFFFFF"/>
          <w:sz w:val="20"/>
          <w:szCs w:val="20"/>
          <w:lang w:val="hy-AM"/>
        </w:rPr>
        <w:footnoteReference w:id="14"/>
      </w:r>
    </w:p>
    <w:p w14:paraId="4E846EC2"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999F2CD"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FB1EC7" w:rsidRDefault="00F02279" w:rsidP="00F02279">
      <w:pPr>
        <w:tabs>
          <w:tab w:val="left" w:pos="1276"/>
        </w:tabs>
        <w:jc w:val="both"/>
        <w:rPr>
          <w:rFonts w:ascii="GHEA Grapalat" w:hAnsi="GHEA Grapalat"/>
          <w:sz w:val="20"/>
          <w:szCs w:val="20"/>
          <w:lang w:val="hy-AM"/>
        </w:rPr>
      </w:pPr>
      <w:r w:rsidRPr="00FB1EC7">
        <w:rPr>
          <w:rFonts w:ascii="GHEA Grapalat" w:hAnsi="GHEA Grapalat"/>
          <w:sz w:val="20"/>
          <w:szCs w:val="20"/>
          <w:lang w:val="hy-AM"/>
        </w:rPr>
        <w:lastRenderedPageBreak/>
        <w:t xml:space="preserve">          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6FAF0B6A"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8.5</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փոփոխություններ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լրացումներ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փոխադարձ</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համաձայնագիր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կհանդիսանա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2955DBCB"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33</w:t>
      </w:r>
      <w:r w:rsidRPr="0085441B">
        <w:rPr>
          <w:rStyle w:val="FootnoteReference"/>
          <w:rFonts w:ascii="GHEA Grapalat" w:hAnsi="GHEA Grapalat" w:cs="Sylfaen"/>
          <w:color w:val="FFFFFF"/>
          <w:sz w:val="20"/>
          <w:szCs w:val="20"/>
          <w:lang w:val="hy-AM"/>
        </w:rPr>
        <w:footnoteReference w:id="15"/>
      </w:r>
    </w:p>
    <w:p w14:paraId="7BC4ECE2"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34</w:t>
      </w:r>
      <w:r w:rsidRPr="0085441B">
        <w:rPr>
          <w:rStyle w:val="FootnoteReference"/>
          <w:rFonts w:ascii="GHEA Grapalat" w:hAnsi="GHEA Grapalat"/>
          <w:color w:val="FFFFFF"/>
          <w:sz w:val="20"/>
          <w:szCs w:val="20"/>
          <w:lang w:val="hy-AM"/>
        </w:rPr>
        <w:footnoteReference w:id="16"/>
      </w:r>
    </w:p>
    <w:p w14:paraId="4CC0A6D1" w14:textId="77777777" w:rsidR="00F02279" w:rsidRPr="00FB1EC7"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FB1EC7" w:rsidRDefault="00F02279" w:rsidP="00F02279">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FB1EC7" w:rsidRDefault="00F02279" w:rsidP="00F02279">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4B2068" w:rsidRDefault="00F02279" w:rsidP="004A1CC7">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B2068">
        <w:rPr>
          <w:rFonts w:ascii="GHEA Grapalat" w:hAnsi="GHEA Grapalat" w:cs="Sylfaen"/>
          <w:sz w:val="20"/>
          <w:szCs w:val="20"/>
          <w:lang w:val="hy-AM"/>
        </w:rPr>
        <w:t xml:space="preserve"> </w:t>
      </w:r>
      <w:r w:rsidR="004A1CC7"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B2068">
        <w:rPr>
          <w:rFonts w:ascii="GHEA Grapalat" w:hAnsi="GHEA Grapalat"/>
          <w:sz w:val="20"/>
          <w:szCs w:val="20"/>
          <w:lang w:val="hy-AM" w:eastAsia="ru-RU"/>
        </w:rPr>
        <w:t xml:space="preserve">Պատվիրատուն այն </w:t>
      </w:r>
      <w:r w:rsidR="004A1CC7" w:rsidRPr="00264EF3">
        <w:rPr>
          <w:rFonts w:ascii="GHEA Grapalat" w:hAnsi="GHEA Grapalat"/>
          <w:sz w:val="20"/>
          <w:szCs w:val="20"/>
          <w:lang w:val="hy-AM" w:eastAsia="ru-RU"/>
        </w:rPr>
        <w:t xml:space="preserve">ուղարկվում է նաև </w:t>
      </w:r>
      <w:r w:rsidR="004A1CC7" w:rsidRPr="004B2068">
        <w:rPr>
          <w:rFonts w:ascii="GHEA Grapalat" w:hAnsi="GHEA Grapalat"/>
          <w:sz w:val="20"/>
          <w:szCs w:val="20"/>
          <w:lang w:val="hy-AM" w:eastAsia="ru-RU"/>
        </w:rPr>
        <w:t xml:space="preserve">Կապալառուի </w:t>
      </w:r>
      <w:r w:rsidR="004A1CC7" w:rsidRPr="00264EF3">
        <w:rPr>
          <w:rFonts w:ascii="GHEA Grapalat" w:hAnsi="GHEA Grapalat"/>
          <w:sz w:val="20"/>
          <w:szCs w:val="20"/>
          <w:lang w:val="hy-AM" w:eastAsia="ru-RU"/>
        </w:rPr>
        <w:t>էլեկտրոնային փոստին:</w:t>
      </w:r>
    </w:p>
    <w:p w14:paraId="53F76B54"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8.12</w:t>
      </w:r>
      <w:r w:rsidRPr="00FB1EC7">
        <w:rPr>
          <w:rFonts w:ascii="GHEA Grapalat" w:hAnsi="GHEA Grapalat"/>
          <w:sz w:val="20"/>
          <w:szCs w:val="20"/>
          <w:lang w:val="hy-AM"/>
        </w:rPr>
        <w:tab/>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կապակցությամբ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բանակցությունների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ձեռք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չբերելու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55DD5978"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lastRenderedPageBreak/>
        <w:t xml:space="preserve">8.13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____ </w:t>
      </w:r>
      <w:r w:rsidRPr="00FB1EC7">
        <w:rPr>
          <w:rFonts w:ascii="GHEA Grapalat" w:hAnsi="GHEA Grapalat" w:cs="Sylfaen"/>
          <w:sz w:val="20"/>
          <w:szCs w:val="20"/>
          <w:lang w:val="hy-AM"/>
        </w:rPr>
        <w:t>էջից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հավասարազոր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իրավաբանական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տրվում</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մեկական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օրինակ</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N 1, N 2, N 3, </w:t>
      </w:r>
      <w:r w:rsidRPr="00FB1EC7">
        <w:rPr>
          <w:rFonts w:ascii="GHEA Grapalat" w:hAnsi="GHEA Grapalat" w:cs="Arial"/>
          <w:sz w:val="20"/>
          <w:szCs w:val="20"/>
          <w:lang w:val="hy-AM"/>
        </w:rPr>
        <w:t xml:space="preserve">N 4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N 4.1 </w:t>
      </w:r>
      <w:r w:rsidRPr="00FB1EC7">
        <w:rPr>
          <w:rFonts w:ascii="GHEA Grapalat" w:hAnsi="GHEA Grapalat" w:cs="Sylfaen"/>
          <w:sz w:val="20"/>
          <w:szCs w:val="20"/>
          <w:lang w:val="hy-AM"/>
        </w:rPr>
        <w:t>հավելվածները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p>
    <w:p w14:paraId="27BE3646"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cs="Sylfaen"/>
          <w:sz w:val="20"/>
          <w:szCs w:val="20"/>
          <w:lang w:val="hy-AM"/>
        </w:rPr>
        <w:t>8.14 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հարաբերությունների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կիրառվում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ahoma"/>
          <w:sz w:val="20"/>
          <w:szCs w:val="20"/>
          <w:lang w:val="hy-AM"/>
        </w:rPr>
        <w:t>։</w:t>
      </w:r>
    </w:p>
    <w:p w14:paraId="4734E190" w14:textId="77777777" w:rsidR="00F02279" w:rsidRDefault="00F02279" w:rsidP="00F02279">
      <w:pPr>
        <w:ind w:firstLine="708"/>
        <w:jc w:val="both"/>
        <w:rPr>
          <w:rFonts w:ascii="GHEA Grapalat" w:hAnsi="GHEA Grapalat"/>
          <w:sz w:val="20"/>
          <w:szCs w:val="20"/>
          <w:vertAlign w:val="superscript"/>
          <w:lang w:val="hy-AM" w:eastAsia="ru-RU"/>
        </w:rPr>
      </w:pPr>
      <w:r w:rsidRPr="00FB1EC7">
        <w:rPr>
          <w:rFonts w:ascii="GHEA Grapalat" w:hAnsi="GHEA Grapalat"/>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2A21E9">
        <w:rPr>
          <w:rFonts w:ascii="GHEA Grapalat" w:hAnsi="GHEA Grapalat"/>
          <w:sz w:val="20"/>
          <w:szCs w:val="20"/>
          <w:lang w:val="hy-AM" w:eastAsia="ru-RU"/>
        </w:rPr>
        <w:t>քսանհինգ</w:t>
      </w:r>
      <w:r w:rsidR="00A61F96" w:rsidRPr="004B2068">
        <w:rPr>
          <w:rFonts w:ascii="GHEA Grapalat" w:hAnsi="GHEA Grapalat"/>
          <w:sz w:val="20"/>
          <w:szCs w:val="20"/>
          <w:lang w:val="hy-AM" w:eastAsia="ru-RU"/>
        </w:rPr>
        <w:t>ապատիկը</w:t>
      </w:r>
      <w:r w:rsidRPr="00FB1EC7">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B2068">
        <w:rPr>
          <w:rFonts w:ascii="GHEA Grapalat" w:hAnsi="GHEA Grapalat"/>
          <w:sz w:val="20"/>
          <w:szCs w:val="20"/>
          <w:lang w:val="hy-AM" w:eastAsia="ru-RU"/>
        </w:rPr>
        <w:t xml:space="preserve">որակավորման և </w:t>
      </w:r>
      <w:r w:rsidRPr="00FB1EC7">
        <w:rPr>
          <w:rFonts w:ascii="GHEA Grapalat" w:hAnsi="GHEA Grapalat"/>
          <w:sz w:val="20"/>
          <w:szCs w:val="20"/>
          <w:lang w:val="hy-AM" w:eastAsia="ru-RU"/>
        </w:rPr>
        <w:t>պայմանագրի ապահովում</w:t>
      </w:r>
      <w:r w:rsidR="00A61F96" w:rsidRPr="004B2068">
        <w:rPr>
          <w:rFonts w:ascii="GHEA Grapalat" w:hAnsi="GHEA Grapalat"/>
          <w:sz w:val="20"/>
          <w:szCs w:val="20"/>
          <w:lang w:val="hy-AM" w:eastAsia="ru-RU"/>
        </w:rPr>
        <w:t>ներ</w:t>
      </w:r>
      <w:r w:rsidRPr="00FB1EC7">
        <w:rPr>
          <w:rFonts w:ascii="GHEA Grapalat" w:hAnsi="GHEA Grapalat"/>
          <w:sz w:val="20"/>
          <w:szCs w:val="20"/>
          <w:lang w:val="hy-AM" w:eastAsia="ru-RU"/>
        </w:rPr>
        <w:t xml:space="preserve">ը` նախատեսված ֆինանսական միջոցների չափով, փոխարինվում </w:t>
      </w:r>
      <w:r w:rsidR="00A61F96" w:rsidRPr="004B2068">
        <w:rPr>
          <w:rFonts w:ascii="GHEA Grapalat" w:hAnsi="GHEA Grapalat"/>
          <w:sz w:val="20"/>
          <w:szCs w:val="20"/>
          <w:lang w:val="hy-AM" w:eastAsia="ru-RU"/>
        </w:rPr>
        <w:t>են</w:t>
      </w:r>
      <w:r w:rsidRPr="00FB1EC7">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1</w:t>
      </w:r>
      <w:r w:rsidR="00A61F96" w:rsidRPr="004B2068">
        <w:rPr>
          <w:rFonts w:ascii="GHEA Grapalat" w:hAnsi="GHEA Grapalat"/>
          <w:sz w:val="20"/>
          <w:szCs w:val="20"/>
          <w:lang w:val="hy-AM" w:eastAsia="ru-RU"/>
        </w:rPr>
        <w:t>7</w:t>
      </w:r>
      <w:r w:rsidRPr="00FB1EC7">
        <w:rPr>
          <w:rFonts w:ascii="GHEA Grapalat" w:hAnsi="GHEA Grapalat"/>
          <w:sz w:val="20"/>
          <w:szCs w:val="20"/>
          <w:lang w:val="hy-AM" w:eastAsia="ru-RU"/>
        </w:rPr>
        <w:t xml:space="preserve">-րդ ենթակետի «բ» պարբերության պահանջները: Ընդ որում, Կապալառուն համաձայնագիրը կնքում, իսկ տուժանքի ձևով ներկայացված </w:t>
      </w:r>
      <w:r w:rsidR="00A61F96" w:rsidRPr="004B2068">
        <w:rPr>
          <w:rFonts w:ascii="GHEA Grapalat" w:hAnsi="GHEA Grapalat"/>
          <w:sz w:val="20"/>
          <w:szCs w:val="20"/>
          <w:lang w:val="hy-AM" w:eastAsia="ru-RU"/>
        </w:rPr>
        <w:t xml:space="preserve">որակավորման և </w:t>
      </w:r>
      <w:r w:rsidRPr="00FB1EC7">
        <w:rPr>
          <w:rFonts w:ascii="GHEA Grapalat" w:hAnsi="GHEA Grapalat"/>
          <w:sz w:val="20"/>
          <w:szCs w:val="20"/>
          <w:lang w:val="hy-AM" w:eastAsia="ru-RU"/>
        </w:rPr>
        <w:t>պայմանագրի ապահով</w:t>
      </w:r>
      <w:r w:rsidR="00A61F96" w:rsidRPr="004B2068">
        <w:rPr>
          <w:rFonts w:ascii="GHEA Grapalat" w:hAnsi="GHEA Grapalat"/>
          <w:sz w:val="20"/>
          <w:szCs w:val="20"/>
          <w:lang w:val="hy-AM" w:eastAsia="ru-RU"/>
        </w:rPr>
        <w:t xml:space="preserve">ումների </w:t>
      </w:r>
      <w:r w:rsidRPr="00FB1EC7">
        <w:rPr>
          <w:rFonts w:ascii="GHEA Grapalat" w:hAnsi="GHEA Grapalat"/>
          <w:sz w:val="20"/>
          <w:szCs w:val="20"/>
          <w:lang w:val="hy-AM" w:eastAsia="ru-RU"/>
        </w:rPr>
        <w:t>փոխարինման դեպքում նաև նոր ապահովում</w:t>
      </w:r>
      <w:r w:rsidR="00A61F96" w:rsidRPr="004B2068">
        <w:rPr>
          <w:rFonts w:ascii="GHEA Grapalat" w:hAnsi="GHEA Grapalat"/>
          <w:sz w:val="20"/>
          <w:szCs w:val="20"/>
          <w:lang w:val="hy-AM" w:eastAsia="ru-RU"/>
        </w:rPr>
        <w:t>ներ</w:t>
      </w:r>
      <w:r w:rsidRPr="00FB1EC7">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E06F0" w:rsidRPr="00180349">
        <w:rPr>
          <w:rFonts w:ascii="GHEA Grapalat" w:hAnsi="GHEA Grapalat"/>
          <w:sz w:val="20"/>
          <w:szCs w:val="20"/>
          <w:vertAlign w:val="superscript"/>
          <w:lang w:val="hy-AM" w:eastAsia="ru-RU"/>
        </w:rPr>
        <w:t>35</w:t>
      </w:r>
      <w:r w:rsidRPr="0085441B">
        <w:rPr>
          <w:rStyle w:val="FootnoteReference"/>
          <w:rFonts w:ascii="GHEA Grapalat" w:hAnsi="GHEA Grapalat"/>
          <w:color w:val="FFFFFF"/>
          <w:sz w:val="20"/>
          <w:szCs w:val="20"/>
          <w:lang w:val="hy-AM" w:eastAsia="ru-RU"/>
        </w:rPr>
        <w:footnoteReference w:id="17"/>
      </w:r>
    </w:p>
    <w:p w14:paraId="52BE2BC0" w14:textId="77777777" w:rsidR="00F02279" w:rsidRPr="00FB1EC7" w:rsidRDefault="00F02279" w:rsidP="00F02279">
      <w:pPr>
        <w:tabs>
          <w:tab w:val="left" w:pos="1276"/>
        </w:tabs>
        <w:ind w:firstLine="720"/>
        <w:jc w:val="both"/>
        <w:rPr>
          <w:rFonts w:ascii="GHEA Grapalat" w:hAnsi="GHEA Grapalat" w:cs="Sylfaen"/>
          <w:i/>
          <w:sz w:val="22"/>
          <w:szCs w:val="22"/>
          <w:lang w:val="hy-AM"/>
        </w:rPr>
      </w:pPr>
    </w:p>
    <w:p w14:paraId="64A147CE" w14:textId="77777777" w:rsidR="00F02279" w:rsidRPr="00FB1EC7" w:rsidRDefault="00F02279" w:rsidP="00F02279">
      <w:pPr>
        <w:ind w:firstLine="709"/>
        <w:jc w:val="both"/>
        <w:rPr>
          <w:rFonts w:ascii="GHEA Grapalat" w:hAnsi="GHEA Grapalat"/>
          <w:b/>
          <w:lang w:val="hy-AM"/>
        </w:rPr>
      </w:pPr>
    </w:p>
    <w:p w14:paraId="1A4C889F" w14:textId="77777777" w:rsidR="00F02279" w:rsidRPr="00FB1EC7" w:rsidRDefault="00F02279" w:rsidP="00F02279">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05220CFD" w14:textId="77777777" w:rsidR="00F02279" w:rsidRPr="00FB1EC7" w:rsidRDefault="00F02279" w:rsidP="00F02279">
      <w:pPr>
        <w:ind w:firstLine="709"/>
        <w:jc w:val="both"/>
        <w:rPr>
          <w:rFonts w:ascii="GHEA Grapalat" w:hAnsi="GHEA Grapalat" w:cs="Sylfaen"/>
          <w:b/>
          <w:lang w:val="hy-AM"/>
        </w:rPr>
      </w:pPr>
    </w:p>
    <w:p w14:paraId="0658F57E" w14:textId="77777777" w:rsidR="00F02279" w:rsidRPr="00FB1EC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28B956B" w14:textId="77777777" w:rsidTr="00545BDE">
        <w:trPr>
          <w:jc w:val="center"/>
        </w:trPr>
        <w:tc>
          <w:tcPr>
            <w:tcW w:w="4536" w:type="dxa"/>
          </w:tcPr>
          <w:p w14:paraId="1DCEA35D" w14:textId="77777777" w:rsidR="00F02279" w:rsidRPr="00FB1EC7" w:rsidRDefault="00F02279" w:rsidP="00545BDE">
            <w:pPr>
              <w:spacing w:line="360" w:lineRule="auto"/>
              <w:jc w:val="center"/>
              <w:rPr>
                <w:rFonts w:ascii="GHEA Grapalat" w:hAnsi="GHEA Grapalat" w:cs="Sylfaen"/>
                <w:b/>
                <w:bCs/>
                <w:sz w:val="20"/>
                <w:szCs w:val="20"/>
                <w:lang w:val="nb-NO"/>
              </w:rPr>
            </w:pPr>
            <w:r w:rsidRPr="00FB1EC7">
              <w:rPr>
                <w:rFonts w:ascii="GHEA Grapalat" w:hAnsi="GHEA Grapalat" w:cs="Sylfaen"/>
                <w:b/>
                <w:bCs/>
                <w:sz w:val="20"/>
                <w:szCs w:val="20"/>
                <w:lang w:val="nb-NO"/>
              </w:rPr>
              <w:t>ՊԱՏՎԻՐԱՏՈՒ</w:t>
            </w:r>
          </w:p>
          <w:p w14:paraId="1B5DF04B" w14:textId="77777777" w:rsidR="00F02279" w:rsidRPr="00FB1EC7" w:rsidRDefault="00F02279" w:rsidP="00545BDE">
            <w:pPr>
              <w:rPr>
                <w:rFonts w:ascii="GHEA Grapalat" w:hAnsi="GHEA Grapalat"/>
                <w:sz w:val="22"/>
                <w:szCs w:val="22"/>
                <w:lang w:val="ru-RU"/>
              </w:rPr>
            </w:pPr>
          </w:p>
          <w:p w14:paraId="7DD827FD" w14:textId="77777777" w:rsidR="00F02279" w:rsidRPr="00FB1EC7" w:rsidRDefault="00F02279" w:rsidP="00545BDE">
            <w:pPr>
              <w:rPr>
                <w:rFonts w:ascii="GHEA Grapalat" w:hAnsi="GHEA Grapalat"/>
                <w:lang w:val="ru-RU"/>
              </w:rPr>
            </w:pPr>
          </w:p>
          <w:p w14:paraId="6882FE55"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463F29A"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95EAAC2"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FC9796B" w14:textId="77777777" w:rsidR="00F02279" w:rsidRPr="00FB1EC7" w:rsidRDefault="00F02279" w:rsidP="00545BDE">
            <w:pPr>
              <w:spacing w:line="360" w:lineRule="auto"/>
              <w:jc w:val="center"/>
              <w:rPr>
                <w:rFonts w:ascii="GHEA Grapalat" w:hAnsi="GHEA Grapalat"/>
                <w:lang w:val="ru-RU"/>
              </w:rPr>
            </w:pPr>
          </w:p>
        </w:tc>
        <w:tc>
          <w:tcPr>
            <w:tcW w:w="4343" w:type="dxa"/>
          </w:tcPr>
          <w:p w14:paraId="3F43C667" w14:textId="77777777" w:rsidR="00F02279" w:rsidRPr="00FB1EC7" w:rsidRDefault="00F02279" w:rsidP="00545BDE">
            <w:pPr>
              <w:spacing w:line="360" w:lineRule="auto"/>
              <w:jc w:val="center"/>
              <w:rPr>
                <w:rFonts w:ascii="GHEA Grapalat" w:hAnsi="GHEA Grapalat" w:cs="Sylfaen"/>
                <w:b/>
                <w:bCs/>
                <w:sz w:val="20"/>
                <w:szCs w:val="20"/>
                <w:lang w:val="ru-RU"/>
              </w:rPr>
            </w:pPr>
            <w:r w:rsidRPr="00FB1EC7">
              <w:rPr>
                <w:rFonts w:ascii="GHEA Grapalat" w:hAnsi="GHEA Grapalat" w:cs="Sylfaen"/>
                <w:b/>
                <w:bCs/>
                <w:sz w:val="20"/>
                <w:szCs w:val="20"/>
                <w:lang w:val="pt-BR"/>
              </w:rPr>
              <w:t>ԿԱՊԱԼԱՌՈՒ</w:t>
            </w:r>
          </w:p>
          <w:p w14:paraId="261F30AA" w14:textId="77777777" w:rsidR="00F02279" w:rsidRPr="00FB1EC7" w:rsidRDefault="00F02279" w:rsidP="00545BDE">
            <w:pPr>
              <w:jc w:val="center"/>
              <w:rPr>
                <w:rFonts w:ascii="GHEA Grapalat" w:hAnsi="GHEA Grapalat"/>
                <w:lang w:val="ru-RU"/>
              </w:rPr>
            </w:pPr>
          </w:p>
          <w:p w14:paraId="159ABC08" w14:textId="77777777" w:rsidR="00F02279" w:rsidRPr="00FB1EC7" w:rsidRDefault="00F02279" w:rsidP="00545BDE">
            <w:pPr>
              <w:jc w:val="center"/>
              <w:rPr>
                <w:rFonts w:ascii="GHEA Grapalat" w:hAnsi="GHEA Grapalat"/>
                <w:lang w:val="ru-RU"/>
              </w:rPr>
            </w:pPr>
          </w:p>
          <w:p w14:paraId="6C2C4350"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791F4E0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101F11C"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3FEFDFF8" w14:textId="77777777" w:rsidR="00F02279" w:rsidRPr="00FB1EC7" w:rsidRDefault="00F02279" w:rsidP="00F02279">
      <w:pPr>
        <w:ind w:firstLine="709"/>
        <w:jc w:val="both"/>
        <w:rPr>
          <w:rFonts w:ascii="GHEA Grapalat" w:hAnsi="GHEA Grapalat" w:cs="Arial"/>
          <w:b/>
        </w:rPr>
      </w:pPr>
    </w:p>
    <w:p w14:paraId="70700C7A" w14:textId="77777777" w:rsidR="00F02279" w:rsidRPr="00FB1EC7" w:rsidRDefault="00F02279" w:rsidP="00F02279">
      <w:pPr>
        <w:ind w:firstLine="567"/>
        <w:rPr>
          <w:rFonts w:ascii="GHEA Grapalat" w:hAnsi="GHEA Grapalat"/>
          <w:i/>
        </w:rPr>
      </w:pPr>
    </w:p>
    <w:p w14:paraId="159B9DEF" w14:textId="77777777" w:rsidR="00F02279" w:rsidRPr="00FB1EC7" w:rsidRDefault="00F02279" w:rsidP="00F02279">
      <w:pPr>
        <w:ind w:firstLine="567"/>
        <w:rPr>
          <w:rFonts w:ascii="GHEA Grapalat" w:hAnsi="GHEA Grapalat"/>
          <w:i/>
        </w:rPr>
      </w:pPr>
    </w:p>
    <w:p w14:paraId="0E0685CF" w14:textId="77777777" w:rsidR="00F02279" w:rsidRPr="00FB1EC7" w:rsidRDefault="00F02279" w:rsidP="00F02279">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2B482194" w14:textId="77777777" w:rsidR="00F02279" w:rsidRPr="00FB1EC7" w:rsidRDefault="00F02279" w:rsidP="00F02279">
      <w:pPr>
        <w:ind w:firstLine="567"/>
        <w:rPr>
          <w:rFonts w:ascii="GHEA Grapalat" w:hAnsi="GHEA Grapalat"/>
          <w:i/>
          <w:sz w:val="20"/>
          <w:szCs w:val="20"/>
          <w:lang w:val="hy-AM"/>
        </w:rPr>
      </w:pPr>
      <w:r w:rsidRPr="00FB1EC7">
        <w:rPr>
          <w:rFonts w:ascii="GHEA Grapalat" w:hAnsi="GHEA Grapalat"/>
          <w:i/>
          <w:sz w:val="20"/>
          <w:szCs w:val="20"/>
          <w:lang w:val="hy-AM"/>
        </w:rPr>
        <w:br w:type="page"/>
      </w:r>
    </w:p>
    <w:p w14:paraId="093CFA45" w14:textId="77777777" w:rsidR="00F02279" w:rsidRPr="00FB1EC7" w:rsidRDefault="00F02279" w:rsidP="00F02279">
      <w:pPr>
        <w:ind w:firstLine="567"/>
        <w:jc w:val="right"/>
        <w:rPr>
          <w:rFonts w:ascii="GHEA Grapalat" w:hAnsi="GHEA Grapalat"/>
          <w:i/>
          <w:lang w:val="hy-AM"/>
        </w:rPr>
      </w:pPr>
    </w:p>
    <w:p w14:paraId="0359D1D5" w14:textId="77777777" w:rsidR="00F02279" w:rsidRPr="00FB1EC7" w:rsidRDefault="00F02279" w:rsidP="00F02279">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27D384AA"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8952EA5"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E2B5553" w14:textId="77777777" w:rsidR="00F02279" w:rsidRPr="00FB1EC7" w:rsidRDefault="00F02279" w:rsidP="00F24229">
      <w:pPr>
        <w:jc w:val="center"/>
        <w:rPr>
          <w:rFonts w:ascii="GHEA Grapalat" w:hAnsi="GHEA Grapalat" w:cs="Sylfaen"/>
          <w:b/>
          <w:lang w:val="hy-AM"/>
        </w:rPr>
      </w:pPr>
    </w:p>
    <w:p w14:paraId="7968E201" w14:textId="609DFC42" w:rsidR="00F02279" w:rsidRPr="006A7F6A" w:rsidRDefault="00F24229" w:rsidP="00F24229">
      <w:pPr>
        <w:jc w:val="center"/>
        <w:rPr>
          <w:rFonts w:ascii="GHEA Grapalat" w:hAnsi="GHEA Grapalat"/>
          <w:i/>
          <w:lang w:val="hy-AM"/>
        </w:rPr>
      </w:pPr>
      <w:r w:rsidRPr="006A7F6A">
        <w:rPr>
          <w:rFonts w:ascii="GHEA Grapalat" w:hAnsi="GHEA Grapalat" w:cs="Sylfaen"/>
          <w:b/>
          <w:lang w:val="hy-AM"/>
        </w:rPr>
        <w:t xml:space="preserve"> </w:t>
      </w:r>
      <w:r w:rsidR="00F02279" w:rsidRPr="006A7F6A">
        <w:rPr>
          <w:rFonts w:ascii="GHEA Grapalat" w:hAnsi="GHEA Grapalat" w:cs="Sylfaen"/>
          <w:b/>
          <w:lang w:val="hy-AM"/>
        </w:rPr>
        <w:t>ԾԱՎԱԼԱԹԵՐԹ</w:t>
      </w:r>
      <w:r w:rsidR="00F02279" w:rsidRPr="006A7F6A">
        <w:rPr>
          <w:rFonts w:ascii="GHEA Grapalat" w:hAnsi="GHEA Grapalat" w:cs="Arial"/>
          <w:b/>
          <w:lang w:val="hy-AM"/>
        </w:rPr>
        <w:t>-</w:t>
      </w:r>
      <w:r w:rsidR="00F02279" w:rsidRPr="006A7F6A">
        <w:rPr>
          <w:rFonts w:ascii="GHEA Grapalat" w:hAnsi="GHEA Grapalat" w:cs="Sylfaen"/>
          <w:b/>
          <w:lang w:val="hy-AM"/>
        </w:rPr>
        <w:t>ՆԱԽԱՀԱՇԻՎ*</w:t>
      </w:r>
    </w:p>
    <w:p w14:paraId="47B33A1F" w14:textId="094A18FE" w:rsidR="00F02279" w:rsidRPr="00D85713" w:rsidRDefault="00D85713" w:rsidP="00F24229">
      <w:pPr>
        <w:ind w:firstLine="567"/>
        <w:jc w:val="center"/>
        <w:rPr>
          <w:rFonts w:ascii="GHEA Grapalat" w:hAnsi="GHEA Grapalat"/>
          <w:b/>
          <w:i/>
          <w:sz w:val="18"/>
          <w:szCs w:val="18"/>
          <w:lang w:val="pt-BR"/>
        </w:rPr>
      </w:pPr>
      <w:r w:rsidRPr="00AD3580">
        <w:rPr>
          <w:rFonts w:ascii="GHEA Grapalat" w:hAnsi="GHEA Grapalat"/>
          <w:b/>
          <w:i/>
          <w:sz w:val="18"/>
          <w:szCs w:val="18"/>
          <w:lang w:val="hy-AM"/>
        </w:rPr>
        <w:t>&lt;&lt;</w:t>
      </w:r>
      <w:r w:rsidRPr="00AD3580">
        <w:rPr>
          <w:rFonts w:ascii="GHEA Grapalat" w:hAnsi="GHEA Grapalat" w:cs="Times Armenian"/>
          <w:b/>
          <w:i/>
          <w:sz w:val="18"/>
          <w:szCs w:val="18"/>
          <w:lang w:val="hy-AM"/>
        </w:rPr>
        <w:t xml:space="preserve">ՀՀ ԿՈՏԱՅՔԻ ՄԱՐԶԻ ՀՐԱԶԴԱՆ ՀԱՄԱՅՆՔԻ ԿԵՆՏՐՈՆ ԹԱՂԱՄԱՍԻ ՓՈՔՐ ԲՈՒԼՎԱՐԱՅԻՆ ՓՈՂՈՑԻՆ ՀԱՐԱԿԻՑ ՀԱՏՎԱԾՆԵՐԻ ԲԱՐԵԿԱՐԳՄԱՆ&gt;&gt; </w:t>
      </w:r>
      <w:r w:rsidRPr="00AD3580">
        <w:rPr>
          <w:rFonts w:ascii="GHEA Grapalat" w:hAnsi="GHEA Grapalat"/>
          <w:b/>
          <w:i/>
          <w:sz w:val="18"/>
          <w:szCs w:val="18"/>
          <w:lang w:val="hy-AM"/>
        </w:rPr>
        <w:t>ԱՇԽԱՏԱՆՔՆԵՐԻ</w:t>
      </w:r>
      <w:r w:rsidRPr="005F17FB">
        <w:rPr>
          <w:rFonts w:ascii="GHEA Grapalat" w:hAnsi="GHEA Grapalat"/>
          <w:b/>
          <w:lang w:val="hy-AM"/>
        </w:rPr>
        <w:t xml:space="preserve"> </w:t>
      </w:r>
      <w:r w:rsidR="00F02279" w:rsidRPr="00D85713">
        <w:rPr>
          <w:rFonts w:ascii="GHEA Grapalat" w:hAnsi="GHEA Grapalat" w:cs="Sylfaen"/>
          <w:b/>
          <w:i/>
          <w:sz w:val="18"/>
          <w:szCs w:val="18"/>
          <w:lang w:val="pt-BR"/>
        </w:rPr>
        <w:t>ԿԱՏԱՐՄԱՆ</w:t>
      </w:r>
    </w:p>
    <w:p w14:paraId="6DC798FE" w14:textId="77777777" w:rsidR="00F02279" w:rsidRPr="00E011CC" w:rsidRDefault="00F02279" w:rsidP="00F02279">
      <w:pPr>
        <w:ind w:firstLine="567"/>
        <w:jc w:val="right"/>
        <w:rPr>
          <w:rFonts w:ascii="GHEA Grapalat" w:hAnsi="GHEA Grapalat"/>
          <w:i/>
          <w:lang w:val="pt-BR"/>
        </w:rPr>
      </w:pPr>
    </w:p>
    <w:p w14:paraId="1D453EE3" w14:textId="1F1BD7EB" w:rsidR="00F02279" w:rsidRPr="00BE5DB3" w:rsidRDefault="006A7F6A" w:rsidP="006A7F6A">
      <w:pPr>
        <w:tabs>
          <w:tab w:val="left" w:pos="4903"/>
        </w:tabs>
        <w:ind w:firstLine="567"/>
        <w:rPr>
          <w:rFonts w:ascii="GHEA Grapalat" w:hAnsi="GHEA Grapalat"/>
          <w:b/>
          <w:i/>
          <w:sz w:val="18"/>
          <w:szCs w:val="18"/>
          <w:lang w:val="hy-AM"/>
        </w:rPr>
      </w:pPr>
      <w:r>
        <w:rPr>
          <w:rFonts w:ascii="GHEA Grapalat" w:hAnsi="GHEA Grapalat"/>
          <w:i/>
          <w:lang w:val="pt-BR"/>
        </w:rPr>
        <w:tab/>
      </w:r>
      <w:r w:rsidRPr="00BE5DB3">
        <w:rPr>
          <w:rFonts w:ascii="GHEA Grapalat" w:hAnsi="GHEA Grapalat"/>
          <w:b/>
          <w:i/>
          <w:sz w:val="18"/>
          <w:szCs w:val="18"/>
          <w:lang w:val="hy-AM"/>
        </w:rPr>
        <w:t>/ԿՑՎԱԾ Է/</w:t>
      </w:r>
    </w:p>
    <w:p w14:paraId="048A52A0" w14:textId="77777777" w:rsidR="00F02279" w:rsidRPr="0041244A" w:rsidRDefault="00F02279" w:rsidP="00F02279">
      <w:pPr>
        <w:ind w:firstLine="567"/>
        <w:jc w:val="right"/>
        <w:rPr>
          <w:rFonts w:ascii="GHEA Grapalat" w:hAnsi="GHEA Grapalat"/>
          <w:i/>
          <w:lang w:val="pt-BR"/>
        </w:rPr>
      </w:pPr>
    </w:p>
    <w:p w14:paraId="46E2BB95" w14:textId="77777777" w:rsidR="00F02279" w:rsidRPr="00FB1EC7" w:rsidRDefault="00F02279" w:rsidP="00F02279">
      <w:pPr>
        <w:ind w:firstLine="567"/>
        <w:jc w:val="right"/>
        <w:rPr>
          <w:rFonts w:ascii="GHEA Grapalat" w:hAnsi="GHEA Grapalat"/>
          <w:i/>
          <w:lang w:val="pt-BR"/>
        </w:rPr>
      </w:pPr>
    </w:p>
    <w:p w14:paraId="03431D1F" w14:textId="77777777" w:rsidR="00F02279" w:rsidRPr="00FB1EC7" w:rsidRDefault="00F02279" w:rsidP="00F02279">
      <w:pPr>
        <w:ind w:firstLine="567"/>
        <w:jc w:val="right"/>
        <w:rPr>
          <w:rFonts w:ascii="GHEA Grapalat" w:hAnsi="GHEA Grapalat"/>
          <w:i/>
          <w:lang w:val="pt-BR"/>
        </w:rPr>
      </w:pPr>
    </w:p>
    <w:p w14:paraId="40C0E782" w14:textId="77777777" w:rsidR="00F02279" w:rsidRPr="00FB1EC7" w:rsidRDefault="00F02279" w:rsidP="00F02279">
      <w:pPr>
        <w:ind w:firstLine="567"/>
        <w:jc w:val="right"/>
        <w:rPr>
          <w:rFonts w:ascii="GHEA Grapalat" w:hAnsi="GHEA Grapalat"/>
          <w:i/>
          <w:lang w:val="pt-BR"/>
        </w:rPr>
      </w:pPr>
    </w:p>
    <w:p w14:paraId="437E3760" w14:textId="2E797957" w:rsidR="00F02279" w:rsidRPr="00F24229" w:rsidRDefault="00F02279" w:rsidP="00F24229">
      <w:pPr>
        <w:jc w:val="center"/>
        <w:rPr>
          <w:rFonts w:ascii="GHEA Grapalat" w:hAnsi="GHEA Grapalat"/>
          <w:b/>
          <w:i/>
          <w:lang w:val="pt-BR"/>
        </w:rPr>
      </w:pPr>
      <w:r w:rsidRPr="00F24229">
        <w:rPr>
          <w:rFonts w:ascii="GHEA Grapalat" w:hAnsi="GHEA Grapalat" w:cs="Sylfaen"/>
          <w:b/>
          <w:sz w:val="22"/>
          <w:szCs w:val="22"/>
          <w:lang w:val="af-ZA"/>
        </w:rPr>
        <w:t xml:space="preserve">* Կապալառուն աշխատանքները կատարում է </w:t>
      </w:r>
      <w:r w:rsidR="00F24229" w:rsidRPr="00F24229">
        <w:rPr>
          <w:rFonts w:ascii="GHEA Grapalat" w:hAnsi="GHEA Grapalat" w:cs="Sylfaen"/>
          <w:b/>
          <w:sz w:val="22"/>
          <w:szCs w:val="22"/>
          <w:lang w:val="hy-AM"/>
        </w:rPr>
        <w:t>Հրազդան համայնք</w:t>
      </w:r>
      <w:r w:rsidR="00B76950">
        <w:rPr>
          <w:rFonts w:ascii="GHEA Grapalat" w:hAnsi="GHEA Grapalat" w:cs="Sylfaen"/>
          <w:b/>
          <w:sz w:val="22"/>
          <w:szCs w:val="22"/>
          <w:lang w:val="hy-AM"/>
        </w:rPr>
        <w:t>ի վարչական սահմաններում ։</w:t>
      </w:r>
      <w:r w:rsidR="00F24229" w:rsidRPr="00F24229">
        <w:rPr>
          <w:rFonts w:ascii="GHEA Grapalat" w:hAnsi="GHEA Grapalat" w:cs="Sylfaen"/>
          <w:b/>
          <w:sz w:val="22"/>
          <w:szCs w:val="22"/>
          <w:lang w:val="hy-AM"/>
        </w:rPr>
        <w:t xml:space="preserve"> </w:t>
      </w:r>
    </w:p>
    <w:p w14:paraId="5C1F43DA" w14:textId="77777777" w:rsidR="00F02279" w:rsidRPr="00F24229" w:rsidRDefault="00F02279" w:rsidP="00F02279">
      <w:pPr>
        <w:ind w:firstLine="567"/>
        <w:jc w:val="right"/>
        <w:rPr>
          <w:rFonts w:ascii="GHEA Grapalat" w:hAnsi="GHEA Grapalat"/>
          <w:b/>
          <w:i/>
          <w:lang w:val="pt-BR"/>
        </w:rPr>
      </w:pPr>
    </w:p>
    <w:p w14:paraId="367AE434" w14:textId="77777777" w:rsidR="00F02279" w:rsidRPr="00FB1EC7" w:rsidRDefault="00F02279" w:rsidP="00F02279">
      <w:pPr>
        <w:ind w:firstLine="567"/>
        <w:jc w:val="right"/>
        <w:rPr>
          <w:rFonts w:ascii="GHEA Grapalat" w:hAnsi="GHEA Grapalat"/>
          <w:i/>
          <w:lang w:val="pt-BR"/>
        </w:rPr>
      </w:pPr>
    </w:p>
    <w:p w14:paraId="239168D9" w14:textId="77777777" w:rsidR="00F02279" w:rsidRPr="00FB1EC7" w:rsidRDefault="00F02279" w:rsidP="00F02279">
      <w:pPr>
        <w:ind w:firstLine="567"/>
        <w:jc w:val="right"/>
        <w:rPr>
          <w:rFonts w:ascii="GHEA Grapalat" w:hAnsi="GHEA Grapalat"/>
          <w:i/>
          <w:lang w:val="pt-BR"/>
        </w:rPr>
      </w:pPr>
    </w:p>
    <w:p w14:paraId="1C700B06" w14:textId="77777777" w:rsidR="00F02279" w:rsidRPr="00FB1EC7"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B2063E4" w14:textId="77777777" w:rsidTr="00545BDE">
        <w:trPr>
          <w:jc w:val="center"/>
        </w:trPr>
        <w:tc>
          <w:tcPr>
            <w:tcW w:w="4536" w:type="dxa"/>
          </w:tcPr>
          <w:p w14:paraId="1163B5E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39454444" w14:textId="77777777" w:rsidR="00F02279" w:rsidRPr="00FB1EC7" w:rsidRDefault="00F02279" w:rsidP="00545BDE">
            <w:pPr>
              <w:rPr>
                <w:rFonts w:ascii="GHEA Grapalat" w:hAnsi="GHEA Grapalat"/>
                <w:sz w:val="22"/>
                <w:szCs w:val="22"/>
                <w:lang w:val="ru-RU"/>
              </w:rPr>
            </w:pPr>
          </w:p>
          <w:p w14:paraId="3158C224" w14:textId="77777777" w:rsidR="00F02279" w:rsidRPr="00FB1EC7" w:rsidRDefault="00F02279" w:rsidP="00545BDE">
            <w:pPr>
              <w:rPr>
                <w:rFonts w:ascii="GHEA Grapalat" w:hAnsi="GHEA Grapalat"/>
                <w:lang w:val="ru-RU"/>
              </w:rPr>
            </w:pPr>
          </w:p>
          <w:p w14:paraId="351CA5F6"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2717A1C4"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0A5960C"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7B7A2CE3" w14:textId="77777777" w:rsidR="00F02279" w:rsidRPr="00FB1EC7" w:rsidRDefault="00F02279" w:rsidP="00545BDE">
            <w:pPr>
              <w:spacing w:line="360" w:lineRule="auto"/>
              <w:jc w:val="center"/>
              <w:rPr>
                <w:rFonts w:ascii="GHEA Grapalat" w:hAnsi="GHEA Grapalat"/>
                <w:lang w:val="ru-RU"/>
              </w:rPr>
            </w:pPr>
          </w:p>
        </w:tc>
        <w:tc>
          <w:tcPr>
            <w:tcW w:w="4343" w:type="dxa"/>
          </w:tcPr>
          <w:p w14:paraId="1918FB33"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E699B62" w14:textId="77777777" w:rsidR="00F02279" w:rsidRPr="00FB1EC7" w:rsidRDefault="00F02279" w:rsidP="00545BDE">
            <w:pPr>
              <w:jc w:val="center"/>
              <w:rPr>
                <w:rFonts w:ascii="GHEA Grapalat" w:hAnsi="GHEA Grapalat"/>
                <w:lang w:val="ru-RU"/>
              </w:rPr>
            </w:pPr>
          </w:p>
          <w:p w14:paraId="647ADFDB" w14:textId="77777777" w:rsidR="00F02279" w:rsidRPr="00FB1EC7" w:rsidRDefault="00F02279" w:rsidP="00545BDE">
            <w:pPr>
              <w:jc w:val="center"/>
              <w:rPr>
                <w:rFonts w:ascii="GHEA Grapalat" w:hAnsi="GHEA Grapalat"/>
                <w:lang w:val="ru-RU"/>
              </w:rPr>
            </w:pPr>
          </w:p>
          <w:p w14:paraId="58EACC1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2A39D83"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9DE95AA"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74A4E017" w14:textId="77777777" w:rsidR="00F02279" w:rsidRPr="00FB1EC7" w:rsidRDefault="00F02279" w:rsidP="00F02279">
      <w:pPr>
        <w:ind w:firstLine="567"/>
        <w:jc w:val="right"/>
        <w:rPr>
          <w:rFonts w:ascii="GHEA Grapalat" w:hAnsi="GHEA Grapalat"/>
          <w:i/>
          <w:lang w:val="pt-BR"/>
        </w:rPr>
      </w:pPr>
    </w:p>
    <w:p w14:paraId="1CAEBB81" w14:textId="77777777" w:rsidR="008F1751" w:rsidRDefault="008F1751" w:rsidP="00F02279">
      <w:pPr>
        <w:ind w:firstLine="567"/>
        <w:jc w:val="right"/>
        <w:rPr>
          <w:rFonts w:ascii="GHEA Grapalat" w:hAnsi="GHEA Grapalat" w:cs="Sylfaen"/>
          <w:i/>
          <w:sz w:val="20"/>
          <w:szCs w:val="20"/>
          <w:lang w:val="hy-AM"/>
        </w:rPr>
      </w:pPr>
    </w:p>
    <w:p w14:paraId="765C0D4A" w14:textId="77777777" w:rsidR="008F1751" w:rsidRDefault="008F1751" w:rsidP="00F02279">
      <w:pPr>
        <w:ind w:firstLine="567"/>
        <w:jc w:val="right"/>
        <w:rPr>
          <w:rFonts w:ascii="GHEA Grapalat" w:hAnsi="GHEA Grapalat" w:cs="Sylfaen"/>
          <w:i/>
          <w:sz w:val="20"/>
          <w:szCs w:val="20"/>
          <w:lang w:val="hy-AM"/>
        </w:rPr>
      </w:pPr>
    </w:p>
    <w:p w14:paraId="4476D063" w14:textId="77777777" w:rsidR="008F1751" w:rsidRDefault="008F1751" w:rsidP="00F02279">
      <w:pPr>
        <w:ind w:firstLine="567"/>
        <w:jc w:val="right"/>
        <w:rPr>
          <w:rFonts w:ascii="GHEA Grapalat" w:hAnsi="GHEA Grapalat" w:cs="Sylfaen"/>
          <w:i/>
          <w:sz w:val="20"/>
          <w:szCs w:val="20"/>
          <w:lang w:val="hy-AM"/>
        </w:rPr>
      </w:pPr>
    </w:p>
    <w:p w14:paraId="1D252D39"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3644B395" w14:textId="77777777" w:rsidR="00F02279" w:rsidRPr="00FB1EC7" w:rsidRDefault="00F02279" w:rsidP="00F02279">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4AA26BC"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E9CB857" w14:textId="77777777" w:rsidR="00F02279" w:rsidRPr="00FB1EC7" w:rsidRDefault="00F02279" w:rsidP="00F02279">
      <w:pPr>
        <w:jc w:val="center"/>
        <w:rPr>
          <w:rFonts w:ascii="GHEA Grapalat" w:hAnsi="GHEA Grapalat" w:cs="Sylfaen"/>
          <w:b/>
          <w:lang w:val="pt-BR"/>
        </w:rPr>
      </w:pPr>
    </w:p>
    <w:p w14:paraId="2D58A45E" w14:textId="77777777" w:rsidR="00F02279" w:rsidRPr="00FB1EC7" w:rsidRDefault="00F02279" w:rsidP="00F02279">
      <w:pPr>
        <w:jc w:val="center"/>
        <w:rPr>
          <w:rFonts w:ascii="GHEA Grapalat" w:hAnsi="GHEA Grapalat" w:cs="Sylfaen"/>
          <w:b/>
          <w:lang w:val="pt-BR"/>
        </w:rPr>
      </w:pPr>
    </w:p>
    <w:p w14:paraId="3CA67DEB" w14:textId="77777777" w:rsidR="00F02279" w:rsidRPr="00222CEE" w:rsidRDefault="00F02279" w:rsidP="00F02279">
      <w:pPr>
        <w:jc w:val="center"/>
        <w:rPr>
          <w:rFonts w:ascii="GHEA Grapalat" w:hAnsi="GHEA Grapalat"/>
          <w:b/>
          <w:lang w:val="pt-BR"/>
        </w:rPr>
      </w:pPr>
      <w:r w:rsidRPr="00222CEE">
        <w:rPr>
          <w:rFonts w:ascii="GHEA Grapalat" w:hAnsi="GHEA Grapalat" w:cs="Sylfaen"/>
          <w:b/>
          <w:lang w:val="pt-BR"/>
        </w:rPr>
        <w:t>ՕՐԱՑՈՒՑԱՅԻՆ</w:t>
      </w:r>
      <w:r w:rsidRPr="00222CEE">
        <w:rPr>
          <w:rFonts w:ascii="GHEA Grapalat" w:hAnsi="GHEA Grapalat" w:cs="Times Armenian"/>
          <w:b/>
          <w:lang w:val="pt-BR"/>
        </w:rPr>
        <w:t xml:space="preserve"> </w:t>
      </w:r>
      <w:r w:rsidRPr="00222CEE">
        <w:rPr>
          <w:rFonts w:ascii="GHEA Grapalat" w:hAnsi="GHEA Grapalat" w:cs="Sylfaen"/>
          <w:b/>
          <w:lang w:val="pt-BR"/>
        </w:rPr>
        <w:t>ԳՐԱՖԻԿ</w:t>
      </w:r>
    </w:p>
    <w:p w14:paraId="5A397D0E" w14:textId="0FBB88F0" w:rsidR="00F02279" w:rsidRPr="00D85713" w:rsidRDefault="00D85713" w:rsidP="00F02279">
      <w:pPr>
        <w:ind w:firstLine="567"/>
        <w:jc w:val="center"/>
        <w:rPr>
          <w:rFonts w:ascii="GHEA Grapalat" w:hAnsi="GHEA Grapalat"/>
          <w:b/>
          <w:i/>
          <w:sz w:val="18"/>
          <w:szCs w:val="18"/>
          <w:lang w:val="pt-BR"/>
        </w:rPr>
      </w:pPr>
      <w:r w:rsidRPr="00AD3580">
        <w:rPr>
          <w:rFonts w:ascii="GHEA Grapalat" w:hAnsi="GHEA Grapalat"/>
          <w:b/>
          <w:i/>
          <w:sz w:val="18"/>
          <w:szCs w:val="18"/>
          <w:lang w:val="hy-AM"/>
        </w:rPr>
        <w:t>&lt;&lt;</w:t>
      </w:r>
      <w:r w:rsidRPr="00AD3580">
        <w:rPr>
          <w:rFonts w:ascii="GHEA Grapalat" w:hAnsi="GHEA Grapalat" w:cs="Times Armenian"/>
          <w:b/>
          <w:i/>
          <w:sz w:val="18"/>
          <w:szCs w:val="18"/>
          <w:lang w:val="hy-AM"/>
        </w:rPr>
        <w:t xml:space="preserve">ՀՀ Կոտայքի մարզի Հրազդան համայնքի Կենտրոն թաղամասի փոքր բուլվարային փողոցին հարակից հատվածների բարեկարգման&gt;&gt; </w:t>
      </w:r>
      <w:r w:rsidRPr="00AD3580">
        <w:rPr>
          <w:rFonts w:ascii="GHEA Grapalat" w:hAnsi="GHEA Grapalat"/>
          <w:b/>
          <w:i/>
          <w:sz w:val="18"/>
          <w:szCs w:val="18"/>
          <w:lang w:val="hy-AM"/>
        </w:rPr>
        <w:t>աշխատանքների</w:t>
      </w:r>
      <w:r>
        <w:rPr>
          <w:rFonts w:ascii="GHEA Grapalat" w:hAnsi="GHEA Grapalat"/>
          <w:b/>
          <w:i/>
          <w:lang w:val="hy-AM"/>
        </w:rPr>
        <w:t xml:space="preserve"> </w:t>
      </w:r>
      <w:r w:rsidRPr="00D85713">
        <w:rPr>
          <w:rFonts w:ascii="GHEA Grapalat" w:hAnsi="GHEA Grapalat" w:cs="Sylfaen"/>
          <w:b/>
          <w:i/>
          <w:sz w:val="18"/>
          <w:szCs w:val="18"/>
          <w:lang w:val="pt-BR"/>
        </w:rPr>
        <w:t>կատարման</w:t>
      </w:r>
    </w:p>
    <w:tbl>
      <w:tblPr>
        <w:tblW w:w="9690"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0"/>
        <w:gridCol w:w="4860"/>
        <w:gridCol w:w="1955"/>
        <w:gridCol w:w="2095"/>
      </w:tblGrid>
      <w:tr w:rsidR="00F02279" w:rsidRPr="00FB1EC7" w14:paraId="2033AF72" w14:textId="77777777" w:rsidTr="007C79A2">
        <w:trPr>
          <w:cantSplit/>
          <w:jc w:val="center"/>
        </w:trPr>
        <w:tc>
          <w:tcPr>
            <w:tcW w:w="780" w:type="dxa"/>
            <w:vMerge w:val="restart"/>
            <w:vAlign w:val="center"/>
          </w:tcPr>
          <w:p w14:paraId="6A7F765F" w14:textId="77777777" w:rsidR="00F02279" w:rsidRPr="0022325C" w:rsidRDefault="00F02279" w:rsidP="00545BDE">
            <w:pPr>
              <w:jc w:val="center"/>
              <w:rPr>
                <w:rFonts w:ascii="GHEA Grapalat" w:hAnsi="GHEA Grapalat"/>
                <w:b/>
                <w:sz w:val="20"/>
                <w:szCs w:val="20"/>
                <w:lang w:val="pt-BR"/>
              </w:rPr>
            </w:pPr>
            <w:r w:rsidRPr="0022325C">
              <w:rPr>
                <w:rFonts w:ascii="GHEA Grapalat" w:hAnsi="GHEA Grapalat"/>
                <w:b/>
                <w:sz w:val="20"/>
                <w:szCs w:val="20"/>
                <w:lang w:val="pt-BR"/>
              </w:rPr>
              <w:t xml:space="preserve">N </w:t>
            </w:r>
            <w:r w:rsidRPr="0022325C">
              <w:rPr>
                <w:rFonts w:ascii="GHEA Grapalat" w:hAnsi="GHEA Grapalat" w:cs="Sylfaen"/>
                <w:b/>
                <w:sz w:val="20"/>
                <w:szCs w:val="20"/>
                <w:lang w:val="pt-BR"/>
              </w:rPr>
              <w:t>ը</w:t>
            </w:r>
            <w:r w:rsidRPr="0022325C">
              <w:rPr>
                <w:rFonts w:ascii="GHEA Grapalat" w:hAnsi="GHEA Grapalat" w:cs="Arial"/>
                <w:b/>
                <w:sz w:val="20"/>
                <w:szCs w:val="20"/>
                <w:lang w:val="pt-BR"/>
              </w:rPr>
              <w:t>/</w:t>
            </w:r>
            <w:r w:rsidRPr="0022325C">
              <w:rPr>
                <w:rFonts w:ascii="GHEA Grapalat" w:hAnsi="GHEA Grapalat" w:cs="Sylfaen"/>
                <w:b/>
                <w:sz w:val="20"/>
                <w:szCs w:val="20"/>
                <w:lang w:val="pt-BR"/>
              </w:rPr>
              <w:t>կ</w:t>
            </w:r>
          </w:p>
        </w:tc>
        <w:tc>
          <w:tcPr>
            <w:tcW w:w="4860" w:type="dxa"/>
            <w:vMerge w:val="restart"/>
            <w:vAlign w:val="center"/>
          </w:tcPr>
          <w:p w14:paraId="36ED171E" w14:textId="77777777" w:rsidR="00F02279" w:rsidRPr="0022325C" w:rsidRDefault="00F02279" w:rsidP="00545BDE">
            <w:pPr>
              <w:jc w:val="center"/>
              <w:rPr>
                <w:rFonts w:ascii="GHEA Grapalat" w:hAnsi="GHEA Grapalat"/>
                <w:b/>
                <w:sz w:val="20"/>
                <w:szCs w:val="20"/>
                <w:lang w:val="pt-BR"/>
              </w:rPr>
            </w:pPr>
            <w:r w:rsidRPr="0022325C">
              <w:rPr>
                <w:rFonts w:ascii="GHEA Grapalat" w:hAnsi="GHEA Grapalat" w:cs="Sylfaen"/>
                <w:b/>
                <w:sz w:val="20"/>
                <w:szCs w:val="20"/>
                <w:lang w:val="pt-BR"/>
              </w:rPr>
              <w:t>Կապալառուի</w:t>
            </w:r>
            <w:r w:rsidRPr="0022325C">
              <w:rPr>
                <w:rFonts w:ascii="GHEA Grapalat" w:hAnsi="GHEA Grapalat" w:cs="Times Armenian"/>
                <w:b/>
                <w:sz w:val="20"/>
                <w:szCs w:val="20"/>
                <w:lang w:val="pt-BR"/>
              </w:rPr>
              <w:t xml:space="preserve"> </w:t>
            </w:r>
            <w:r w:rsidRPr="0022325C">
              <w:rPr>
                <w:rFonts w:ascii="GHEA Grapalat" w:hAnsi="GHEA Grapalat" w:cs="Sylfaen"/>
                <w:b/>
                <w:sz w:val="20"/>
                <w:szCs w:val="20"/>
                <w:lang w:val="pt-BR"/>
              </w:rPr>
              <w:t>կողմից</w:t>
            </w:r>
            <w:r w:rsidRPr="0022325C">
              <w:rPr>
                <w:rFonts w:ascii="GHEA Grapalat" w:hAnsi="GHEA Grapalat" w:cs="Times Armenian"/>
                <w:b/>
                <w:sz w:val="20"/>
                <w:szCs w:val="20"/>
                <w:lang w:val="pt-BR"/>
              </w:rPr>
              <w:t xml:space="preserve"> </w:t>
            </w:r>
            <w:r w:rsidRPr="0022325C">
              <w:rPr>
                <w:rFonts w:ascii="GHEA Grapalat" w:hAnsi="GHEA Grapalat" w:cs="Sylfaen"/>
                <w:b/>
                <w:sz w:val="20"/>
                <w:szCs w:val="20"/>
                <w:lang w:val="pt-BR"/>
              </w:rPr>
              <w:t>կատարվելիք</w:t>
            </w:r>
            <w:r w:rsidRPr="0022325C">
              <w:rPr>
                <w:rFonts w:ascii="GHEA Grapalat" w:hAnsi="GHEA Grapalat" w:cs="Times Armenian"/>
                <w:b/>
                <w:sz w:val="20"/>
                <w:szCs w:val="20"/>
                <w:lang w:val="pt-BR"/>
              </w:rPr>
              <w:t xml:space="preserve"> </w:t>
            </w:r>
            <w:r w:rsidRPr="0022325C">
              <w:rPr>
                <w:rFonts w:ascii="GHEA Grapalat" w:hAnsi="GHEA Grapalat" w:cs="Sylfaen"/>
                <w:b/>
                <w:sz w:val="20"/>
                <w:szCs w:val="20"/>
                <w:lang w:val="pt-BR"/>
              </w:rPr>
              <w:t>աշխատանքների</w:t>
            </w:r>
            <w:r w:rsidRPr="0022325C">
              <w:rPr>
                <w:rFonts w:ascii="GHEA Grapalat" w:hAnsi="GHEA Grapalat" w:cs="Times Armenian"/>
                <w:b/>
                <w:sz w:val="20"/>
                <w:szCs w:val="20"/>
                <w:lang w:val="pt-BR"/>
              </w:rPr>
              <w:t xml:space="preserve"> </w:t>
            </w:r>
            <w:r w:rsidRPr="0022325C">
              <w:rPr>
                <w:rFonts w:ascii="GHEA Grapalat" w:hAnsi="GHEA Grapalat" w:cs="Sylfaen"/>
                <w:b/>
                <w:sz w:val="20"/>
                <w:szCs w:val="20"/>
                <w:lang w:val="pt-BR"/>
              </w:rPr>
              <w:t>առանձին</w:t>
            </w:r>
            <w:r w:rsidRPr="0022325C">
              <w:rPr>
                <w:rFonts w:ascii="GHEA Grapalat" w:hAnsi="GHEA Grapalat" w:cs="Times Armenian"/>
                <w:b/>
                <w:sz w:val="20"/>
                <w:szCs w:val="20"/>
                <w:lang w:val="pt-BR"/>
              </w:rPr>
              <w:t xml:space="preserve"> </w:t>
            </w:r>
            <w:r w:rsidRPr="0022325C">
              <w:rPr>
                <w:rFonts w:ascii="GHEA Grapalat" w:hAnsi="GHEA Grapalat" w:cs="Sylfaen"/>
                <w:b/>
                <w:sz w:val="20"/>
                <w:szCs w:val="20"/>
                <w:lang w:val="pt-BR"/>
              </w:rPr>
              <w:t>տեսակների</w:t>
            </w:r>
          </w:p>
          <w:p w14:paraId="409CB65C" w14:textId="77777777" w:rsidR="00F02279" w:rsidRPr="0022325C" w:rsidRDefault="00F02279" w:rsidP="00545BDE">
            <w:pPr>
              <w:jc w:val="center"/>
              <w:rPr>
                <w:rFonts w:ascii="GHEA Grapalat" w:hAnsi="GHEA Grapalat"/>
                <w:b/>
                <w:sz w:val="20"/>
                <w:szCs w:val="20"/>
                <w:lang w:val="pt-BR"/>
              </w:rPr>
            </w:pPr>
            <w:r w:rsidRPr="0022325C">
              <w:rPr>
                <w:rFonts w:ascii="GHEA Grapalat" w:hAnsi="GHEA Grapalat" w:cs="Sylfaen"/>
                <w:b/>
                <w:sz w:val="20"/>
                <w:szCs w:val="20"/>
                <w:lang w:val="pt-BR"/>
              </w:rPr>
              <w:t>անվանումներ</w:t>
            </w:r>
          </w:p>
        </w:tc>
        <w:tc>
          <w:tcPr>
            <w:tcW w:w="4050" w:type="dxa"/>
            <w:gridSpan w:val="2"/>
            <w:vAlign w:val="center"/>
          </w:tcPr>
          <w:p w14:paraId="570CC6CE" w14:textId="00653D0A" w:rsidR="00F02279" w:rsidRPr="0022325C" w:rsidRDefault="00F02279" w:rsidP="0022325C">
            <w:pPr>
              <w:jc w:val="center"/>
              <w:rPr>
                <w:rFonts w:ascii="GHEA Grapalat" w:hAnsi="GHEA Grapalat"/>
                <w:b/>
                <w:sz w:val="20"/>
                <w:szCs w:val="20"/>
                <w:lang w:val="pt-BR"/>
              </w:rPr>
            </w:pPr>
            <w:r w:rsidRPr="0022325C">
              <w:rPr>
                <w:rFonts w:ascii="GHEA Grapalat" w:hAnsi="GHEA Grapalat" w:cs="Sylfaen"/>
                <w:b/>
                <w:sz w:val="20"/>
                <w:szCs w:val="20"/>
                <w:lang w:val="pt-BR"/>
              </w:rPr>
              <w:t>Աշխատանքների</w:t>
            </w:r>
            <w:r w:rsidRPr="0022325C">
              <w:rPr>
                <w:rFonts w:ascii="GHEA Grapalat" w:hAnsi="GHEA Grapalat" w:cs="Times Armenian"/>
                <w:b/>
                <w:sz w:val="20"/>
                <w:szCs w:val="20"/>
                <w:lang w:val="pt-BR"/>
              </w:rPr>
              <w:t xml:space="preserve">  </w:t>
            </w:r>
            <w:r w:rsidRPr="0022325C">
              <w:rPr>
                <w:rFonts w:ascii="GHEA Grapalat" w:hAnsi="GHEA Grapalat" w:cs="Sylfaen"/>
                <w:b/>
                <w:sz w:val="20"/>
                <w:szCs w:val="20"/>
                <w:lang w:val="pt-BR"/>
              </w:rPr>
              <w:t>կատարման</w:t>
            </w:r>
            <w:r w:rsidRPr="0022325C">
              <w:rPr>
                <w:rFonts w:ascii="GHEA Grapalat" w:hAnsi="GHEA Grapalat" w:cs="Times Armenian"/>
                <w:b/>
                <w:sz w:val="20"/>
                <w:szCs w:val="20"/>
                <w:lang w:val="pt-BR"/>
              </w:rPr>
              <w:t xml:space="preserve"> </w:t>
            </w:r>
            <w:r w:rsidRPr="0022325C">
              <w:rPr>
                <w:rFonts w:ascii="GHEA Grapalat" w:hAnsi="GHEA Grapalat" w:cs="Sylfaen"/>
                <w:b/>
                <w:sz w:val="20"/>
                <w:szCs w:val="20"/>
                <w:lang w:val="pt-BR"/>
              </w:rPr>
              <w:t>ժամկետը</w:t>
            </w:r>
          </w:p>
        </w:tc>
      </w:tr>
      <w:tr w:rsidR="00F02279" w:rsidRPr="00FB1EC7" w14:paraId="4573B700" w14:textId="77777777" w:rsidTr="007C79A2">
        <w:trPr>
          <w:cantSplit/>
          <w:trHeight w:val="586"/>
          <w:jc w:val="center"/>
        </w:trPr>
        <w:tc>
          <w:tcPr>
            <w:tcW w:w="780" w:type="dxa"/>
            <w:vMerge/>
            <w:vAlign w:val="center"/>
          </w:tcPr>
          <w:p w14:paraId="79DE5D63" w14:textId="77777777" w:rsidR="00F02279" w:rsidRPr="0022325C" w:rsidRDefault="00F02279" w:rsidP="00545BDE">
            <w:pPr>
              <w:jc w:val="both"/>
              <w:rPr>
                <w:rFonts w:ascii="GHEA Grapalat" w:hAnsi="GHEA Grapalat"/>
                <w:b/>
                <w:sz w:val="20"/>
                <w:szCs w:val="20"/>
                <w:lang w:val="pt-BR"/>
              </w:rPr>
            </w:pPr>
          </w:p>
        </w:tc>
        <w:tc>
          <w:tcPr>
            <w:tcW w:w="4860" w:type="dxa"/>
            <w:vMerge/>
          </w:tcPr>
          <w:p w14:paraId="62B188E9" w14:textId="77777777" w:rsidR="00F02279" w:rsidRPr="0022325C" w:rsidRDefault="00F02279" w:rsidP="00545BDE">
            <w:pPr>
              <w:rPr>
                <w:rFonts w:ascii="GHEA Grapalat" w:hAnsi="GHEA Grapalat"/>
                <w:b/>
                <w:sz w:val="20"/>
                <w:szCs w:val="20"/>
                <w:lang w:val="pt-BR"/>
              </w:rPr>
            </w:pPr>
          </w:p>
        </w:tc>
        <w:tc>
          <w:tcPr>
            <w:tcW w:w="1955" w:type="dxa"/>
            <w:vAlign w:val="center"/>
          </w:tcPr>
          <w:p w14:paraId="4FDE4CDA" w14:textId="77777777" w:rsidR="00F02279" w:rsidRPr="0022325C" w:rsidRDefault="00F02279" w:rsidP="00545BDE">
            <w:pPr>
              <w:jc w:val="center"/>
              <w:rPr>
                <w:rFonts w:ascii="GHEA Grapalat" w:hAnsi="GHEA Grapalat"/>
                <w:b/>
                <w:sz w:val="20"/>
                <w:szCs w:val="20"/>
                <w:lang w:val="pt-BR"/>
              </w:rPr>
            </w:pPr>
            <w:r w:rsidRPr="0022325C">
              <w:rPr>
                <w:rFonts w:ascii="GHEA Grapalat" w:hAnsi="GHEA Grapalat" w:cs="Sylfaen"/>
                <w:b/>
                <w:sz w:val="20"/>
                <w:szCs w:val="20"/>
                <w:lang w:val="pt-BR"/>
              </w:rPr>
              <w:t>Սկիզբը</w:t>
            </w:r>
          </w:p>
        </w:tc>
        <w:tc>
          <w:tcPr>
            <w:tcW w:w="2095" w:type="dxa"/>
            <w:vAlign w:val="center"/>
          </w:tcPr>
          <w:p w14:paraId="1E372ADA" w14:textId="77777777" w:rsidR="00F02279" w:rsidRPr="0022325C" w:rsidRDefault="00F02279" w:rsidP="00545BDE">
            <w:pPr>
              <w:jc w:val="center"/>
              <w:rPr>
                <w:rFonts w:ascii="GHEA Grapalat" w:hAnsi="GHEA Grapalat"/>
                <w:b/>
                <w:sz w:val="20"/>
                <w:szCs w:val="20"/>
                <w:lang w:val="pt-BR"/>
              </w:rPr>
            </w:pPr>
            <w:r w:rsidRPr="0022325C">
              <w:rPr>
                <w:rFonts w:ascii="GHEA Grapalat" w:hAnsi="GHEA Grapalat" w:cs="Sylfaen"/>
                <w:b/>
                <w:sz w:val="20"/>
                <w:szCs w:val="20"/>
                <w:lang w:val="pt-BR"/>
              </w:rPr>
              <w:t>Ավարտը</w:t>
            </w:r>
          </w:p>
        </w:tc>
      </w:tr>
      <w:tr w:rsidR="00A0238E" w:rsidRPr="001F168E" w14:paraId="3ECA5EA8" w14:textId="77777777" w:rsidTr="007C79A2">
        <w:trPr>
          <w:trHeight w:val="586"/>
          <w:jc w:val="center"/>
        </w:trPr>
        <w:tc>
          <w:tcPr>
            <w:tcW w:w="780" w:type="dxa"/>
            <w:vAlign w:val="center"/>
          </w:tcPr>
          <w:p w14:paraId="0340519F" w14:textId="77777777" w:rsidR="00A0238E" w:rsidRPr="00FB1EC7" w:rsidRDefault="00A0238E" w:rsidP="00545BDE">
            <w:pPr>
              <w:jc w:val="center"/>
              <w:rPr>
                <w:rFonts w:ascii="GHEA Grapalat" w:hAnsi="GHEA Grapalat"/>
                <w:sz w:val="20"/>
                <w:szCs w:val="20"/>
                <w:lang w:val="pt-BR"/>
              </w:rPr>
            </w:pPr>
            <w:r w:rsidRPr="00FB1EC7">
              <w:rPr>
                <w:rFonts w:ascii="GHEA Grapalat" w:hAnsi="GHEA Grapalat"/>
                <w:sz w:val="20"/>
                <w:szCs w:val="20"/>
                <w:lang w:val="pt-BR"/>
              </w:rPr>
              <w:t>1</w:t>
            </w:r>
          </w:p>
        </w:tc>
        <w:tc>
          <w:tcPr>
            <w:tcW w:w="4860" w:type="dxa"/>
            <w:vAlign w:val="center"/>
          </w:tcPr>
          <w:p w14:paraId="5587F356" w14:textId="0178A3F5" w:rsidR="00A0238E" w:rsidRPr="00C260F8" w:rsidRDefault="004928EA" w:rsidP="00D85713">
            <w:pPr>
              <w:rPr>
                <w:rFonts w:ascii="GHEA Grapalat" w:hAnsi="GHEA Grapalat"/>
                <w:b/>
                <w:sz w:val="20"/>
                <w:szCs w:val="20"/>
                <w:lang w:val="pt-BR"/>
              </w:rPr>
            </w:pPr>
            <w:r w:rsidRPr="00AD3580">
              <w:rPr>
                <w:rFonts w:ascii="GHEA Grapalat" w:hAnsi="GHEA Grapalat"/>
                <w:b/>
                <w:i/>
                <w:sz w:val="18"/>
                <w:szCs w:val="18"/>
                <w:lang w:val="hy-AM"/>
              </w:rPr>
              <w:t>&lt;&lt;</w:t>
            </w:r>
            <w:r w:rsidRPr="00AD3580">
              <w:rPr>
                <w:rFonts w:ascii="GHEA Grapalat" w:hAnsi="GHEA Grapalat" w:cs="Times Armenian"/>
                <w:b/>
                <w:i/>
                <w:sz w:val="18"/>
                <w:szCs w:val="18"/>
                <w:lang w:val="hy-AM"/>
              </w:rPr>
              <w:t xml:space="preserve">ՀՀ Կոտայքի մարզի Հրազդան համայնքի Կենտրոն թաղամասի փոքր բուլվարային փողոցին հարակից հատվածների բարեկարգման&gt;&gt; </w:t>
            </w:r>
            <w:r w:rsidRPr="00AD3580">
              <w:rPr>
                <w:rFonts w:ascii="GHEA Grapalat" w:hAnsi="GHEA Grapalat"/>
                <w:b/>
                <w:i/>
                <w:sz w:val="18"/>
                <w:szCs w:val="18"/>
                <w:lang w:val="hy-AM"/>
              </w:rPr>
              <w:t>աշխատանքներ</w:t>
            </w:r>
          </w:p>
        </w:tc>
        <w:tc>
          <w:tcPr>
            <w:tcW w:w="1955" w:type="dxa"/>
            <w:vAlign w:val="center"/>
          </w:tcPr>
          <w:p w14:paraId="5B8F1B63" w14:textId="7FE9E6AC" w:rsidR="00A0238E" w:rsidRPr="00FB1EC7" w:rsidRDefault="00A0238E" w:rsidP="00685981">
            <w:pPr>
              <w:jc w:val="center"/>
              <w:rPr>
                <w:rFonts w:ascii="GHEA Grapalat" w:hAnsi="GHEA Grapalat"/>
                <w:sz w:val="20"/>
                <w:szCs w:val="20"/>
                <w:lang w:val="pt-BR"/>
              </w:rPr>
            </w:pPr>
          </w:p>
        </w:tc>
        <w:tc>
          <w:tcPr>
            <w:tcW w:w="2095" w:type="dxa"/>
            <w:vAlign w:val="center"/>
          </w:tcPr>
          <w:p w14:paraId="1C1A7A16" w14:textId="7284A521" w:rsidR="00A0238E" w:rsidRPr="00FB1EC7" w:rsidRDefault="00D85713" w:rsidP="007B4BEA">
            <w:pPr>
              <w:rPr>
                <w:rFonts w:ascii="GHEA Grapalat" w:hAnsi="GHEA Grapalat"/>
                <w:sz w:val="20"/>
                <w:szCs w:val="20"/>
                <w:lang w:val="pt-BR"/>
              </w:rPr>
            </w:pPr>
            <w:r>
              <w:rPr>
                <w:rFonts w:ascii="Sylfaen" w:hAnsi="Sylfaen" w:cs="Calibri"/>
                <w:b/>
                <w:bCs/>
                <w:iCs/>
                <w:sz w:val="18"/>
                <w:szCs w:val="18"/>
                <w:lang w:val="hy-AM"/>
              </w:rPr>
              <w:t xml:space="preserve">Պայմանագիրն </w:t>
            </w:r>
            <w:r w:rsidR="00A0238E" w:rsidRPr="00B36816">
              <w:rPr>
                <w:rFonts w:ascii="Sylfaen" w:hAnsi="Sylfaen" w:cs="Calibri"/>
                <w:b/>
                <w:bCs/>
                <w:iCs/>
                <w:sz w:val="18"/>
                <w:szCs w:val="18"/>
                <w:lang w:val="hy-AM"/>
              </w:rPr>
              <w:t>ուժի մեջ մտնելուց հետո</w:t>
            </w:r>
            <w:r w:rsidR="00A0238E">
              <w:rPr>
                <w:rFonts w:ascii="Sylfaen" w:hAnsi="Sylfaen" w:cs="Calibri"/>
                <w:b/>
                <w:bCs/>
                <w:iCs/>
                <w:sz w:val="18"/>
                <w:szCs w:val="18"/>
                <w:lang w:val="hy-AM"/>
              </w:rPr>
              <w:t xml:space="preserve">՝ </w:t>
            </w:r>
            <w:r w:rsidR="007B4BEA">
              <w:rPr>
                <w:rFonts w:ascii="Sylfaen" w:hAnsi="Sylfaen" w:cs="Calibri"/>
                <w:b/>
                <w:bCs/>
                <w:iCs/>
                <w:sz w:val="18"/>
                <w:szCs w:val="18"/>
                <w:lang w:val="hy-AM"/>
              </w:rPr>
              <w:t>9</w:t>
            </w:r>
            <w:r w:rsidR="00A0238E">
              <w:rPr>
                <w:rFonts w:ascii="Sylfaen" w:hAnsi="Sylfaen" w:cs="Calibri"/>
                <w:b/>
                <w:bCs/>
                <w:iCs/>
                <w:sz w:val="18"/>
                <w:szCs w:val="18"/>
                <w:lang w:val="hy-AM"/>
              </w:rPr>
              <w:t>0 օրացույցային օրվա ընթացքում։</w:t>
            </w:r>
          </w:p>
        </w:tc>
      </w:tr>
      <w:tr w:rsidR="00A0238E" w:rsidRPr="00FB1EC7" w14:paraId="47A4163F" w14:textId="21C78092" w:rsidTr="007C79A2">
        <w:trPr>
          <w:cantSplit/>
          <w:trHeight w:val="586"/>
          <w:jc w:val="center"/>
        </w:trPr>
        <w:tc>
          <w:tcPr>
            <w:tcW w:w="5640" w:type="dxa"/>
            <w:gridSpan w:val="2"/>
            <w:vAlign w:val="center"/>
          </w:tcPr>
          <w:p w14:paraId="3AB73E61" w14:textId="77777777" w:rsidR="00A0238E" w:rsidRPr="00FB1EC7" w:rsidRDefault="00A0238E" w:rsidP="00545BDE">
            <w:pPr>
              <w:rPr>
                <w:rFonts w:ascii="GHEA Grapalat" w:hAnsi="GHEA Grapalat"/>
                <w:b/>
                <w:sz w:val="20"/>
                <w:szCs w:val="20"/>
                <w:lang w:val="pt-BR"/>
              </w:rPr>
            </w:pPr>
            <w:r w:rsidRPr="00FB1EC7">
              <w:rPr>
                <w:rFonts w:ascii="GHEA Grapalat" w:hAnsi="GHEA Grapalat" w:cs="Sylfaen"/>
                <w:b/>
                <w:sz w:val="20"/>
                <w:szCs w:val="20"/>
                <w:lang w:val="pt-BR"/>
              </w:rPr>
              <w:t>ԸՆԴԱՄԵՆԸ</w:t>
            </w:r>
          </w:p>
        </w:tc>
        <w:tc>
          <w:tcPr>
            <w:tcW w:w="1955" w:type="dxa"/>
            <w:vAlign w:val="center"/>
          </w:tcPr>
          <w:p w14:paraId="22E0E482" w14:textId="77777777" w:rsidR="00A0238E" w:rsidRPr="00FB1EC7" w:rsidRDefault="00A0238E" w:rsidP="00545BDE">
            <w:pPr>
              <w:jc w:val="center"/>
              <w:rPr>
                <w:rFonts w:ascii="GHEA Grapalat" w:hAnsi="GHEA Grapalat"/>
                <w:b/>
                <w:sz w:val="20"/>
                <w:szCs w:val="20"/>
                <w:lang w:val="pt-BR"/>
              </w:rPr>
            </w:pPr>
          </w:p>
        </w:tc>
        <w:tc>
          <w:tcPr>
            <w:tcW w:w="2095" w:type="dxa"/>
            <w:vAlign w:val="center"/>
          </w:tcPr>
          <w:p w14:paraId="28AB1DD4" w14:textId="77777777" w:rsidR="00A0238E" w:rsidRPr="00FB1EC7" w:rsidRDefault="00A0238E" w:rsidP="00545BDE">
            <w:pPr>
              <w:jc w:val="center"/>
              <w:rPr>
                <w:rFonts w:ascii="GHEA Grapalat" w:hAnsi="GHEA Grapalat"/>
                <w:b/>
                <w:sz w:val="20"/>
                <w:szCs w:val="20"/>
                <w:lang w:val="pt-BR"/>
              </w:rPr>
            </w:pPr>
          </w:p>
        </w:tc>
      </w:tr>
    </w:tbl>
    <w:p w14:paraId="7CF64C9E" w14:textId="77777777" w:rsidR="00F02279" w:rsidRPr="00FB1EC7" w:rsidRDefault="00F02279" w:rsidP="00F02279">
      <w:pPr>
        <w:keepNext/>
        <w:jc w:val="both"/>
        <w:outlineLvl w:val="3"/>
        <w:rPr>
          <w:rFonts w:ascii="GHEA Grapalat" w:hAnsi="GHEA Grapalat"/>
          <w:i/>
          <w:sz w:val="32"/>
          <w:lang w:val="pt-BR"/>
        </w:rPr>
      </w:pPr>
    </w:p>
    <w:p w14:paraId="0FE65285" w14:textId="77777777" w:rsidR="00F02279" w:rsidRPr="00FB1EC7" w:rsidRDefault="00F02279"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15FF65DB" w14:textId="77777777" w:rsidTr="00545BDE">
        <w:trPr>
          <w:jc w:val="center"/>
        </w:trPr>
        <w:tc>
          <w:tcPr>
            <w:tcW w:w="4536" w:type="dxa"/>
          </w:tcPr>
          <w:p w14:paraId="11F87B6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04A20186" w14:textId="77777777" w:rsidR="00F02279" w:rsidRPr="00FB1EC7" w:rsidRDefault="00F02279" w:rsidP="00545BDE">
            <w:pPr>
              <w:rPr>
                <w:rFonts w:ascii="GHEA Grapalat" w:hAnsi="GHEA Grapalat"/>
                <w:sz w:val="22"/>
                <w:szCs w:val="22"/>
                <w:lang w:val="ru-RU"/>
              </w:rPr>
            </w:pPr>
          </w:p>
          <w:p w14:paraId="56211784" w14:textId="77777777" w:rsidR="00F02279" w:rsidRPr="00FB1EC7" w:rsidRDefault="00F02279" w:rsidP="00545BDE">
            <w:pPr>
              <w:rPr>
                <w:rFonts w:ascii="GHEA Grapalat" w:hAnsi="GHEA Grapalat"/>
                <w:lang w:val="ru-RU"/>
              </w:rPr>
            </w:pPr>
          </w:p>
          <w:p w14:paraId="4E9018BD"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911F92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191307B"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9FD9F33" w14:textId="77777777" w:rsidR="00F02279" w:rsidRPr="00FB1EC7" w:rsidRDefault="00F02279" w:rsidP="00545BDE">
            <w:pPr>
              <w:spacing w:line="360" w:lineRule="auto"/>
              <w:jc w:val="center"/>
              <w:rPr>
                <w:rFonts w:ascii="GHEA Grapalat" w:hAnsi="GHEA Grapalat"/>
                <w:lang w:val="ru-RU"/>
              </w:rPr>
            </w:pPr>
          </w:p>
        </w:tc>
        <w:tc>
          <w:tcPr>
            <w:tcW w:w="4343" w:type="dxa"/>
          </w:tcPr>
          <w:p w14:paraId="61D12A10"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30478D0B" w14:textId="77777777" w:rsidR="00F02279" w:rsidRPr="00FB1EC7" w:rsidRDefault="00F02279" w:rsidP="00545BDE">
            <w:pPr>
              <w:jc w:val="center"/>
              <w:rPr>
                <w:rFonts w:ascii="GHEA Grapalat" w:hAnsi="GHEA Grapalat"/>
                <w:lang w:val="ru-RU"/>
              </w:rPr>
            </w:pPr>
          </w:p>
          <w:p w14:paraId="43FAA1AF" w14:textId="77777777" w:rsidR="00F02279" w:rsidRPr="00FB1EC7" w:rsidRDefault="00F02279" w:rsidP="00545BDE">
            <w:pPr>
              <w:jc w:val="center"/>
              <w:rPr>
                <w:rFonts w:ascii="GHEA Grapalat" w:hAnsi="GHEA Grapalat"/>
                <w:lang w:val="ru-RU"/>
              </w:rPr>
            </w:pPr>
          </w:p>
          <w:p w14:paraId="0119836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AD1DAA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FBF3920"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FB1EC7" w:rsidRDefault="00F02279" w:rsidP="00F02279">
      <w:pPr>
        <w:jc w:val="both"/>
        <w:rPr>
          <w:rFonts w:ascii="GHEA Grapalat" w:hAnsi="GHEA Grapalat"/>
          <w:lang w:val="pt-BR"/>
        </w:rPr>
      </w:pPr>
    </w:p>
    <w:p w14:paraId="4A8200A3" w14:textId="77777777" w:rsidR="00F02279" w:rsidRPr="00FB1EC7" w:rsidRDefault="00F02279" w:rsidP="00F02279">
      <w:pPr>
        <w:tabs>
          <w:tab w:val="left" w:pos="1080"/>
        </w:tabs>
        <w:ind w:right="-7" w:firstLine="567"/>
        <w:jc w:val="both"/>
        <w:rPr>
          <w:rFonts w:ascii="GHEA Grapalat" w:hAnsi="GHEA Grapalat"/>
          <w:lang w:val="pt-BR"/>
        </w:rPr>
      </w:pPr>
    </w:p>
    <w:p w14:paraId="785F5224" w14:textId="77777777" w:rsidR="00F02279" w:rsidRPr="00FB1EC7" w:rsidRDefault="00F02279" w:rsidP="00F02279">
      <w:pPr>
        <w:rPr>
          <w:rFonts w:ascii="GHEA Grapalat" w:hAnsi="GHEA Grapalat"/>
          <w:lang w:val="pt-BR"/>
        </w:rPr>
      </w:pPr>
    </w:p>
    <w:p w14:paraId="7BDF229D" w14:textId="77777777" w:rsidR="00F02279" w:rsidRPr="00FB1EC7" w:rsidRDefault="00F02279" w:rsidP="00F02279">
      <w:pPr>
        <w:rPr>
          <w:rFonts w:ascii="GHEA Grapalat" w:hAnsi="GHEA Grapalat"/>
          <w:lang w:val="pt-BR"/>
        </w:rPr>
      </w:pPr>
    </w:p>
    <w:p w14:paraId="3A3FE4D6"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i/>
          <w:sz w:val="18"/>
          <w:szCs w:val="18"/>
          <w:lang w:val="pt-BR"/>
        </w:rPr>
        <w:t xml:space="preserve">** </w:t>
      </w:r>
      <w:r w:rsidRPr="00FB1EC7">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14:paraId="403AACB3" w14:textId="77777777" w:rsidR="00F02279" w:rsidRPr="00FB1EC7" w:rsidRDefault="00F02279" w:rsidP="00F02279">
      <w:pPr>
        <w:rPr>
          <w:rFonts w:ascii="GHEA Grapalat" w:hAnsi="GHEA Grapalat"/>
          <w:lang w:val="pt-BR"/>
        </w:rPr>
      </w:pPr>
    </w:p>
    <w:p w14:paraId="26002965" w14:textId="77777777" w:rsidR="00F02279" w:rsidRPr="00FB1EC7" w:rsidRDefault="00F02279" w:rsidP="00F02279">
      <w:pPr>
        <w:rPr>
          <w:rFonts w:ascii="GHEA Grapalat" w:hAnsi="GHEA Grapalat"/>
          <w:lang w:val="pt-BR"/>
        </w:rPr>
      </w:pPr>
    </w:p>
    <w:p w14:paraId="6F40BD6A" w14:textId="77777777" w:rsidR="00F02279" w:rsidRPr="00FB1EC7" w:rsidRDefault="00F02279" w:rsidP="00F02279">
      <w:pPr>
        <w:ind w:firstLine="567"/>
        <w:jc w:val="right"/>
        <w:rPr>
          <w:rFonts w:ascii="GHEA Grapalat" w:hAnsi="GHEA Grapalat"/>
          <w:i/>
          <w:lang w:val="pt-BR"/>
        </w:rPr>
      </w:pPr>
      <w:r w:rsidRPr="00FB1EC7">
        <w:rPr>
          <w:rFonts w:ascii="GHEA Grapalat" w:hAnsi="GHEA Grapalat"/>
          <w:i/>
          <w:lang w:val="pt-BR"/>
        </w:rPr>
        <w:br w:type="page"/>
      </w:r>
    </w:p>
    <w:p w14:paraId="21AF6E6A" w14:textId="77777777" w:rsidR="00F02279" w:rsidRPr="005418AE" w:rsidRDefault="00F02279" w:rsidP="00F02279">
      <w:pPr>
        <w:ind w:firstLine="567"/>
        <w:jc w:val="right"/>
        <w:rPr>
          <w:rFonts w:ascii="GHEA Grapalat" w:hAnsi="GHEA Grapalat" w:cs="Sylfaen"/>
          <w:b/>
          <w:i/>
          <w:sz w:val="20"/>
          <w:szCs w:val="20"/>
          <w:lang w:val="pt-BR"/>
        </w:rPr>
      </w:pPr>
      <w:r w:rsidRPr="005418AE">
        <w:rPr>
          <w:rFonts w:ascii="GHEA Grapalat" w:hAnsi="GHEA Grapalat" w:cs="Sylfaen"/>
          <w:b/>
          <w:i/>
          <w:sz w:val="20"/>
          <w:szCs w:val="20"/>
          <w:lang w:val="pt-BR"/>
        </w:rPr>
        <w:lastRenderedPageBreak/>
        <w:t>Հավելված N 3</w:t>
      </w:r>
    </w:p>
    <w:p w14:paraId="622BA95B" w14:textId="5A604289" w:rsidR="00F02279" w:rsidRPr="005418AE" w:rsidRDefault="00F02279" w:rsidP="00F02279">
      <w:pPr>
        <w:ind w:firstLine="567"/>
        <w:jc w:val="right"/>
        <w:rPr>
          <w:rFonts w:ascii="GHEA Grapalat" w:hAnsi="GHEA Grapalat" w:cs="Sylfaen"/>
          <w:b/>
          <w:i/>
          <w:sz w:val="20"/>
          <w:szCs w:val="20"/>
          <w:lang w:val="pt-BR"/>
        </w:rPr>
      </w:pPr>
      <w:r w:rsidRPr="005418AE">
        <w:rPr>
          <w:rFonts w:ascii="GHEA Grapalat" w:hAnsi="GHEA Grapalat" w:cs="Sylfaen"/>
          <w:b/>
          <w:i/>
          <w:sz w:val="20"/>
          <w:szCs w:val="20"/>
          <w:lang w:val="pt-BR"/>
        </w:rPr>
        <w:t>«         »              20</w:t>
      </w:r>
      <w:r w:rsidR="000D7109" w:rsidRPr="005418AE">
        <w:rPr>
          <w:rFonts w:ascii="GHEA Grapalat" w:hAnsi="GHEA Grapalat" w:cs="Sylfaen"/>
          <w:b/>
          <w:i/>
          <w:sz w:val="20"/>
          <w:szCs w:val="20"/>
          <w:lang w:val="hy-AM"/>
        </w:rPr>
        <w:t>22</w:t>
      </w:r>
      <w:r w:rsidRPr="005418AE">
        <w:rPr>
          <w:rFonts w:ascii="GHEA Grapalat" w:hAnsi="GHEA Grapalat" w:cs="Sylfaen"/>
          <w:b/>
          <w:i/>
          <w:sz w:val="20"/>
          <w:szCs w:val="20"/>
          <w:lang w:val="pt-BR"/>
        </w:rPr>
        <w:t xml:space="preserve">թ.կնքված </w:t>
      </w:r>
    </w:p>
    <w:p w14:paraId="400CE186" w14:textId="77777777" w:rsidR="00F02279" w:rsidRPr="005418AE" w:rsidRDefault="00F02279" w:rsidP="00F02279">
      <w:pPr>
        <w:ind w:firstLine="567"/>
        <w:jc w:val="right"/>
        <w:rPr>
          <w:rFonts w:ascii="GHEA Grapalat" w:hAnsi="GHEA Grapalat" w:cs="Sylfaen"/>
          <w:b/>
          <w:i/>
          <w:sz w:val="20"/>
          <w:szCs w:val="20"/>
          <w:lang w:val="pt-BR"/>
        </w:rPr>
      </w:pPr>
      <w:r w:rsidRPr="005418AE">
        <w:rPr>
          <w:rFonts w:ascii="GHEA Grapalat" w:hAnsi="GHEA Grapalat" w:cs="Sylfaen"/>
          <w:b/>
          <w:i/>
          <w:sz w:val="20"/>
          <w:szCs w:val="20"/>
          <w:lang w:val="pt-BR"/>
        </w:rPr>
        <w:t xml:space="preserve">                      ծածկագրով պայմանագրի</w:t>
      </w:r>
    </w:p>
    <w:p w14:paraId="4934A6DF" w14:textId="77777777" w:rsidR="00F02279" w:rsidRPr="00FB1EC7" w:rsidRDefault="00F02279" w:rsidP="00F02279">
      <w:pPr>
        <w:tabs>
          <w:tab w:val="left" w:pos="9540"/>
        </w:tabs>
        <w:rPr>
          <w:rFonts w:ascii="GHEA Grapalat" w:hAnsi="GHEA Grapalat"/>
          <w:sz w:val="20"/>
          <w:lang w:val="pt-BR"/>
        </w:rPr>
      </w:pPr>
    </w:p>
    <w:p w14:paraId="03F2A703" w14:textId="77777777" w:rsidR="00F02279" w:rsidRPr="00FB1EC7" w:rsidRDefault="00F02279" w:rsidP="00F02279">
      <w:pPr>
        <w:tabs>
          <w:tab w:val="left" w:pos="9540"/>
        </w:tabs>
        <w:rPr>
          <w:rFonts w:ascii="GHEA Grapalat" w:hAnsi="GHEA Grapalat"/>
          <w:sz w:val="20"/>
          <w:lang w:val="pt-BR"/>
        </w:rPr>
      </w:pPr>
    </w:p>
    <w:p w14:paraId="0EFDC415" w14:textId="14C95F88" w:rsidR="00F02279" w:rsidRPr="00333DE4" w:rsidRDefault="00F02279" w:rsidP="00F02279">
      <w:pPr>
        <w:jc w:val="center"/>
        <w:rPr>
          <w:rFonts w:ascii="GHEA Grapalat" w:hAnsi="GHEA Grapalat"/>
          <w:b/>
          <w:sz w:val="20"/>
        </w:rPr>
      </w:pP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cs="Sylfaen"/>
          <w:b/>
          <w:sz w:val="22"/>
          <w:szCs w:val="22"/>
        </w:rPr>
        <w:softHyphen/>
      </w:r>
      <w:r w:rsidRPr="00333DE4">
        <w:rPr>
          <w:rFonts w:ascii="GHEA Grapalat" w:hAnsi="GHEA Grapalat"/>
          <w:b/>
          <w:sz w:val="20"/>
        </w:rPr>
        <w:t>ՎՃԱՐՄԱՆ ԺԱՄԱՆԱԿԱՑՈՒՅՑ</w:t>
      </w:r>
    </w:p>
    <w:p w14:paraId="385810A1" w14:textId="77777777" w:rsidR="00F02279" w:rsidRPr="005418AE" w:rsidRDefault="00F02279" w:rsidP="00F02279">
      <w:pPr>
        <w:jc w:val="right"/>
        <w:rPr>
          <w:rFonts w:ascii="GHEA Grapalat" w:hAnsi="GHEA Grapalat"/>
          <w:b/>
          <w:sz w:val="20"/>
        </w:rPr>
      </w:pPr>
      <w:r w:rsidRPr="00FB1EC7">
        <w:rPr>
          <w:rFonts w:ascii="GHEA Grapalat" w:hAnsi="GHEA Grapalat"/>
          <w:sz w:val="20"/>
        </w:rPr>
        <w:t xml:space="preserve">                                                                                                                                                                                                            </w:t>
      </w:r>
      <w:r w:rsidRPr="005418AE">
        <w:rPr>
          <w:rFonts w:ascii="GHEA Grapalat" w:hAnsi="GHEA Grapalat" w:cs="Sylfaen"/>
          <w:b/>
          <w:sz w:val="18"/>
        </w:rPr>
        <w:t>ՀՀ</w:t>
      </w:r>
      <w:r w:rsidRPr="005418AE">
        <w:rPr>
          <w:rFonts w:ascii="GHEA Grapalat" w:hAnsi="GHEA Grapalat" w:cs="Sylfaen"/>
          <w:b/>
          <w:sz w:val="18"/>
          <w:lang w:val="es-ES"/>
        </w:rPr>
        <w:t xml:space="preserve"> </w:t>
      </w:r>
      <w:r w:rsidRPr="005418AE">
        <w:rPr>
          <w:rFonts w:ascii="GHEA Grapalat" w:hAnsi="GHEA Grapalat" w:cs="Sylfaen"/>
          <w:b/>
          <w:sz w:val="18"/>
        </w:rPr>
        <w:t>դրամ</w:t>
      </w:r>
    </w:p>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1260"/>
        <w:gridCol w:w="2429"/>
        <w:gridCol w:w="236"/>
        <w:gridCol w:w="414"/>
        <w:gridCol w:w="414"/>
        <w:gridCol w:w="414"/>
        <w:gridCol w:w="414"/>
        <w:gridCol w:w="414"/>
        <w:gridCol w:w="396"/>
        <w:gridCol w:w="18"/>
        <w:gridCol w:w="432"/>
        <w:gridCol w:w="33"/>
        <w:gridCol w:w="417"/>
        <w:gridCol w:w="18"/>
        <w:gridCol w:w="432"/>
        <w:gridCol w:w="18"/>
        <w:gridCol w:w="342"/>
        <w:gridCol w:w="540"/>
        <w:gridCol w:w="1350"/>
      </w:tblGrid>
      <w:tr w:rsidR="00F02279" w:rsidRPr="00FB1EC7" w14:paraId="21B636F0" w14:textId="77777777" w:rsidTr="00F14C3E">
        <w:tc>
          <w:tcPr>
            <w:tcW w:w="10800" w:type="dxa"/>
            <w:gridSpan w:val="20"/>
          </w:tcPr>
          <w:p w14:paraId="2582B067" w14:textId="77777777" w:rsidR="00F02279" w:rsidRPr="005418AE" w:rsidRDefault="00F02279" w:rsidP="00545BDE">
            <w:pPr>
              <w:jc w:val="center"/>
              <w:rPr>
                <w:rFonts w:ascii="GHEA Grapalat" w:hAnsi="GHEA Grapalat"/>
                <w:b/>
                <w:sz w:val="18"/>
                <w:lang w:val="es-ES"/>
              </w:rPr>
            </w:pPr>
            <w:r w:rsidRPr="005418AE">
              <w:rPr>
                <w:rFonts w:ascii="GHEA Grapalat" w:hAnsi="GHEA Grapalat"/>
                <w:b/>
                <w:sz w:val="18"/>
                <w:lang w:val="es-ES"/>
              </w:rPr>
              <w:t>Աշխատանքի</w:t>
            </w:r>
          </w:p>
        </w:tc>
      </w:tr>
      <w:tr w:rsidR="00F02279" w:rsidRPr="001F168E" w14:paraId="4D9834E0" w14:textId="77777777" w:rsidTr="00F14C3E">
        <w:tc>
          <w:tcPr>
            <w:tcW w:w="809" w:type="dxa"/>
            <w:vAlign w:val="center"/>
          </w:tcPr>
          <w:p w14:paraId="66664EA8" w14:textId="77777777" w:rsidR="00F02279" w:rsidRPr="005418AE" w:rsidRDefault="00F02279" w:rsidP="00545BDE">
            <w:pPr>
              <w:jc w:val="center"/>
              <w:rPr>
                <w:rFonts w:ascii="GHEA Grapalat" w:hAnsi="GHEA Grapalat"/>
                <w:b/>
                <w:sz w:val="18"/>
                <w:lang w:val="es-ES"/>
              </w:rPr>
            </w:pPr>
            <w:r w:rsidRPr="005418AE">
              <w:rPr>
                <w:rFonts w:ascii="GHEA Grapalat" w:hAnsi="GHEA Grapalat"/>
                <w:b/>
                <w:sz w:val="18"/>
              </w:rPr>
              <w:t>հրավերով նախատեսված չափաբաժնի համարը</w:t>
            </w:r>
          </w:p>
        </w:tc>
        <w:tc>
          <w:tcPr>
            <w:tcW w:w="1260" w:type="dxa"/>
            <w:vAlign w:val="center"/>
          </w:tcPr>
          <w:p w14:paraId="7DE46915" w14:textId="77777777" w:rsidR="00F02279" w:rsidRPr="005418AE" w:rsidRDefault="00F02279" w:rsidP="00545BDE">
            <w:pPr>
              <w:jc w:val="center"/>
              <w:rPr>
                <w:rFonts w:ascii="GHEA Grapalat" w:hAnsi="GHEA Grapalat"/>
                <w:b/>
                <w:sz w:val="18"/>
                <w:lang w:val="es-ES"/>
              </w:rPr>
            </w:pPr>
            <w:r w:rsidRPr="005418AE">
              <w:rPr>
                <w:rFonts w:ascii="GHEA Grapalat" w:hAnsi="GHEA Grapalat"/>
                <w:b/>
                <w:sz w:val="18"/>
              </w:rPr>
              <w:t>գնումների</w:t>
            </w:r>
            <w:r w:rsidRPr="005418AE">
              <w:rPr>
                <w:rFonts w:ascii="GHEA Grapalat" w:hAnsi="GHEA Grapalat"/>
                <w:b/>
                <w:sz w:val="18"/>
                <w:lang w:val="es-ES"/>
              </w:rPr>
              <w:t xml:space="preserve"> </w:t>
            </w:r>
            <w:r w:rsidRPr="005418AE">
              <w:rPr>
                <w:rFonts w:ascii="GHEA Grapalat" w:hAnsi="GHEA Grapalat"/>
                <w:b/>
                <w:sz w:val="18"/>
              </w:rPr>
              <w:t>պլանով</w:t>
            </w:r>
            <w:r w:rsidRPr="005418AE">
              <w:rPr>
                <w:rFonts w:ascii="GHEA Grapalat" w:hAnsi="GHEA Grapalat"/>
                <w:b/>
                <w:sz w:val="18"/>
                <w:lang w:val="es-ES"/>
              </w:rPr>
              <w:t xml:space="preserve"> </w:t>
            </w:r>
            <w:r w:rsidRPr="005418AE">
              <w:rPr>
                <w:rFonts w:ascii="GHEA Grapalat" w:hAnsi="GHEA Grapalat"/>
                <w:b/>
                <w:sz w:val="18"/>
              </w:rPr>
              <w:t>նախատեսված</w:t>
            </w:r>
            <w:r w:rsidRPr="005418AE">
              <w:rPr>
                <w:rFonts w:ascii="GHEA Grapalat" w:hAnsi="GHEA Grapalat"/>
                <w:b/>
                <w:sz w:val="18"/>
                <w:lang w:val="es-ES"/>
              </w:rPr>
              <w:t xml:space="preserve"> </w:t>
            </w:r>
            <w:r w:rsidRPr="005418AE">
              <w:rPr>
                <w:rFonts w:ascii="GHEA Grapalat" w:hAnsi="GHEA Grapalat"/>
                <w:b/>
                <w:sz w:val="18"/>
              </w:rPr>
              <w:t>միջանցիկ</w:t>
            </w:r>
            <w:r w:rsidRPr="005418AE">
              <w:rPr>
                <w:rFonts w:ascii="GHEA Grapalat" w:hAnsi="GHEA Grapalat"/>
                <w:b/>
                <w:sz w:val="18"/>
                <w:lang w:val="es-ES"/>
              </w:rPr>
              <w:t xml:space="preserve"> </w:t>
            </w:r>
            <w:r w:rsidRPr="005418AE">
              <w:rPr>
                <w:rFonts w:ascii="GHEA Grapalat" w:hAnsi="GHEA Grapalat"/>
                <w:b/>
                <w:sz w:val="18"/>
              </w:rPr>
              <w:t>ծածկագիրը</w:t>
            </w:r>
            <w:r w:rsidRPr="005418AE">
              <w:rPr>
                <w:rFonts w:ascii="GHEA Grapalat" w:hAnsi="GHEA Grapalat"/>
                <w:b/>
                <w:sz w:val="18"/>
                <w:lang w:val="es-ES"/>
              </w:rPr>
              <w:t xml:space="preserve">` </w:t>
            </w:r>
            <w:r w:rsidRPr="005418AE">
              <w:rPr>
                <w:rFonts w:ascii="GHEA Grapalat" w:hAnsi="GHEA Grapalat"/>
                <w:b/>
                <w:sz w:val="18"/>
              </w:rPr>
              <w:t>ըստ</w:t>
            </w:r>
            <w:r w:rsidRPr="005418AE">
              <w:rPr>
                <w:rFonts w:ascii="GHEA Grapalat" w:hAnsi="GHEA Grapalat"/>
                <w:b/>
                <w:sz w:val="18"/>
                <w:lang w:val="es-ES"/>
              </w:rPr>
              <w:t xml:space="preserve"> </w:t>
            </w:r>
            <w:r w:rsidRPr="005418AE">
              <w:rPr>
                <w:rFonts w:ascii="GHEA Grapalat" w:hAnsi="GHEA Grapalat"/>
                <w:b/>
                <w:sz w:val="18"/>
              </w:rPr>
              <w:t>ԳՄԱ</w:t>
            </w:r>
            <w:r w:rsidRPr="005418AE">
              <w:rPr>
                <w:rFonts w:ascii="GHEA Grapalat" w:hAnsi="GHEA Grapalat"/>
                <w:b/>
                <w:sz w:val="18"/>
                <w:lang w:val="es-ES"/>
              </w:rPr>
              <w:t xml:space="preserve"> </w:t>
            </w:r>
            <w:r w:rsidRPr="005418AE">
              <w:rPr>
                <w:rFonts w:ascii="GHEA Grapalat" w:hAnsi="GHEA Grapalat"/>
                <w:b/>
                <w:sz w:val="18"/>
              </w:rPr>
              <w:t>դասակարգման</w:t>
            </w:r>
            <w:r w:rsidRPr="005418AE">
              <w:rPr>
                <w:rFonts w:ascii="GHEA Grapalat" w:hAnsi="GHEA Grapalat"/>
                <w:b/>
                <w:sz w:val="18"/>
                <w:lang w:val="es-ES"/>
              </w:rPr>
              <w:t xml:space="preserve"> (CPV)</w:t>
            </w:r>
          </w:p>
        </w:tc>
        <w:tc>
          <w:tcPr>
            <w:tcW w:w="2429" w:type="dxa"/>
            <w:vAlign w:val="center"/>
          </w:tcPr>
          <w:p w14:paraId="3EA0339B" w14:textId="77777777" w:rsidR="00F02279" w:rsidRPr="005418AE" w:rsidRDefault="00F02279" w:rsidP="00545BDE">
            <w:pPr>
              <w:jc w:val="center"/>
              <w:rPr>
                <w:rFonts w:ascii="GHEA Grapalat" w:hAnsi="GHEA Grapalat"/>
                <w:b/>
                <w:sz w:val="18"/>
                <w:lang w:val="es-ES"/>
              </w:rPr>
            </w:pPr>
            <w:r w:rsidRPr="005418AE">
              <w:rPr>
                <w:rFonts w:ascii="GHEA Grapalat" w:hAnsi="GHEA Grapalat"/>
                <w:b/>
                <w:sz w:val="18"/>
              </w:rPr>
              <w:t>անվանումը</w:t>
            </w:r>
          </w:p>
        </w:tc>
        <w:tc>
          <w:tcPr>
            <w:tcW w:w="6302" w:type="dxa"/>
            <w:gridSpan w:val="17"/>
            <w:vAlign w:val="center"/>
          </w:tcPr>
          <w:p w14:paraId="22E88738" w14:textId="77777777" w:rsidR="00F02279" w:rsidRPr="005418AE" w:rsidRDefault="00F02279" w:rsidP="00545BDE">
            <w:pPr>
              <w:jc w:val="both"/>
              <w:rPr>
                <w:rFonts w:ascii="GHEA Grapalat" w:hAnsi="GHEA Grapalat"/>
                <w:b/>
                <w:sz w:val="18"/>
                <w:lang w:val="es-ES"/>
              </w:rPr>
            </w:pPr>
            <w:r w:rsidRPr="005418AE">
              <w:rPr>
                <w:rFonts w:ascii="GHEA Grapalat" w:hAnsi="GHEA Grapalat"/>
                <w:b/>
                <w:sz w:val="18"/>
                <w:lang w:val="es-ES"/>
              </w:rPr>
              <w:t>դիմաց վճարումները նախատեսվում է իրականացնել 20  թ-ին` ըստ ամիսների, այդ թվում**</w:t>
            </w:r>
          </w:p>
        </w:tc>
      </w:tr>
      <w:tr w:rsidR="00032929" w:rsidRPr="00FB1EC7" w14:paraId="2193FBDA" w14:textId="77777777" w:rsidTr="00A83D2B">
        <w:trPr>
          <w:trHeight w:val="1538"/>
        </w:trPr>
        <w:tc>
          <w:tcPr>
            <w:tcW w:w="809" w:type="dxa"/>
          </w:tcPr>
          <w:p w14:paraId="633164CB" w14:textId="77777777" w:rsidR="00F02279" w:rsidRPr="00FB1EC7" w:rsidRDefault="00F02279" w:rsidP="00545BDE">
            <w:pPr>
              <w:jc w:val="center"/>
              <w:rPr>
                <w:rFonts w:ascii="GHEA Grapalat" w:hAnsi="GHEA Grapalat"/>
                <w:sz w:val="20"/>
                <w:lang w:val="es-ES"/>
              </w:rPr>
            </w:pPr>
          </w:p>
        </w:tc>
        <w:tc>
          <w:tcPr>
            <w:tcW w:w="1260" w:type="dxa"/>
          </w:tcPr>
          <w:p w14:paraId="78F49D67" w14:textId="77777777" w:rsidR="00F02279" w:rsidRPr="00FB1EC7" w:rsidRDefault="00F02279" w:rsidP="00545BDE">
            <w:pPr>
              <w:jc w:val="center"/>
              <w:rPr>
                <w:rFonts w:ascii="GHEA Grapalat" w:hAnsi="GHEA Grapalat"/>
                <w:sz w:val="20"/>
                <w:lang w:val="es-ES"/>
              </w:rPr>
            </w:pPr>
          </w:p>
        </w:tc>
        <w:tc>
          <w:tcPr>
            <w:tcW w:w="2429" w:type="dxa"/>
          </w:tcPr>
          <w:p w14:paraId="5B477A91" w14:textId="77777777" w:rsidR="00F02279" w:rsidRPr="00FB1EC7" w:rsidRDefault="00F02279" w:rsidP="00545BDE">
            <w:pPr>
              <w:jc w:val="center"/>
              <w:rPr>
                <w:rFonts w:ascii="GHEA Grapalat" w:hAnsi="GHEA Grapalat"/>
                <w:sz w:val="20"/>
                <w:lang w:val="es-ES"/>
              </w:rPr>
            </w:pPr>
          </w:p>
        </w:tc>
        <w:tc>
          <w:tcPr>
            <w:tcW w:w="236" w:type="dxa"/>
            <w:textDirection w:val="btLr"/>
            <w:vAlign w:val="center"/>
          </w:tcPr>
          <w:p w14:paraId="6035FA25"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cs="Sylfaen"/>
                <w:b/>
                <w:sz w:val="18"/>
                <w:szCs w:val="22"/>
                <w:lang w:val="pt-BR"/>
              </w:rPr>
              <w:t>հունվար</w:t>
            </w:r>
          </w:p>
        </w:tc>
        <w:tc>
          <w:tcPr>
            <w:tcW w:w="414" w:type="dxa"/>
            <w:textDirection w:val="btLr"/>
            <w:vAlign w:val="center"/>
          </w:tcPr>
          <w:p w14:paraId="11CA45BF" w14:textId="77777777" w:rsidR="00F02279" w:rsidRPr="00A60AD5" w:rsidRDefault="00F02279" w:rsidP="00545BDE">
            <w:pPr>
              <w:ind w:left="113" w:right="-7"/>
              <w:jc w:val="center"/>
              <w:rPr>
                <w:rFonts w:ascii="GHEA Grapalat" w:hAnsi="GHEA Grapalat" w:cs="Sylfaen"/>
                <w:b/>
                <w:sz w:val="18"/>
                <w:szCs w:val="22"/>
                <w:lang w:val="pt-BR"/>
              </w:rPr>
            </w:pPr>
            <w:r w:rsidRPr="00A60AD5">
              <w:rPr>
                <w:rFonts w:ascii="GHEA Grapalat" w:hAnsi="GHEA Grapalat" w:cs="Sylfaen"/>
                <w:b/>
                <w:sz w:val="18"/>
                <w:szCs w:val="22"/>
                <w:lang w:val="pt-BR"/>
              </w:rPr>
              <w:t>փետրվար</w:t>
            </w:r>
          </w:p>
        </w:tc>
        <w:tc>
          <w:tcPr>
            <w:tcW w:w="414" w:type="dxa"/>
            <w:textDirection w:val="btLr"/>
            <w:vAlign w:val="center"/>
          </w:tcPr>
          <w:p w14:paraId="17E25DDF"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cs="Sylfaen"/>
                <w:b/>
                <w:sz w:val="18"/>
                <w:szCs w:val="22"/>
                <w:lang w:val="pt-BR"/>
              </w:rPr>
              <w:t>մարտ</w:t>
            </w:r>
          </w:p>
        </w:tc>
        <w:tc>
          <w:tcPr>
            <w:tcW w:w="414" w:type="dxa"/>
            <w:textDirection w:val="btLr"/>
            <w:vAlign w:val="center"/>
          </w:tcPr>
          <w:p w14:paraId="6237F14D" w14:textId="77777777" w:rsidR="00F02279" w:rsidRPr="00A60AD5" w:rsidRDefault="00F02279" w:rsidP="00545BDE">
            <w:pPr>
              <w:ind w:left="113" w:right="-7"/>
              <w:jc w:val="center"/>
              <w:rPr>
                <w:rFonts w:ascii="GHEA Grapalat" w:hAnsi="GHEA Grapalat" w:cs="Sylfaen"/>
                <w:b/>
                <w:sz w:val="18"/>
                <w:szCs w:val="22"/>
                <w:lang w:val="pt-BR"/>
              </w:rPr>
            </w:pPr>
            <w:r w:rsidRPr="00A60AD5">
              <w:rPr>
                <w:rFonts w:ascii="GHEA Grapalat" w:hAnsi="GHEA Grapalat" w:cs="Sylfaen"/>
                <w:b/>
                <w:sz w:val="18"/>
                <w:szCs w:val="22"/>
                <w:lang w:val="pt-BR"/>
              </w:rPr>
              <w:t>ապրիլ</w:t>
            </w:r>
          </w:p>
        </w:tc>
        <w:tc>
          <w:tcPr>
            <w:tcW w:w="414" w:type="dxa"/>
            <w:textDirection w:val="btLr"/>
            <w:vAlign w:val="center"/>
          </w:tcPr>
          <w:p w14:paraId="17310725"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cs="Sylfaen"/>
                <w:b/>
                <w:sz w:val="18"/>
                <w:szCs w:val="22"/>
                <w:lang w:val="pt-BR"/>
              </w:rPr>
              <w:t>մայիս</w:t>
            </w:r>
          </w:p>
        </w:tc>
        <w:tc>
          <w:tcPr>
            <w:tcW w:w="414" w:type="dxa"/>
            <w:textDirection w:val="btLr"/>
            <w:vAlign w:val="center"/>
          </w:tcPr>
          <w:p w14:paraId="4EEBC6B2"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cs="Sylfaen"/>
                <w:b/>
                <w:sz w:val="18"/>
                <w:szCs w:val="22"/>
                <w:lang w:val="pt-BR"/>
              </w:rPr>
              <w:t>հունիս</w:t>
            </w:r>
          </w:p>
        </w:tc>
        <w:tc>
          <w:tcPr>
            <w:tcW w:w="414" w:type="dxa"/>
            <w:gridSpan w:val="2"/>
            <w:textDirection w:val="btLr"/>
            <w:vAlign w:val="center"/>
          </w:tcPr>
          <w:p w14:paraId="4632739B"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cs="Sylfaen"/>
                <w:b/>
                <w:sz w:val="18"/>
                <w:szCs w:val="22"/>
                <w:lang w:val="pt-BR"/>
              </w:rPr>
              <w:t>հուլիս</w:t>
            </w:r>
            <w:r w:rsidRPr="00A60AD5">
              <w:rPr>
                <w:rFonts w:ascii="GHEA Grapalat" w:hAnsi="GHEA Grapalat" w:cs="Times Armenian"/>
                <w:b/>
                <w:sz w:val="18"/>
                <w:szCs w:val="22"/>
                <w:lang w:val="pt-BR"/>
              </w:rPr>
              <w:t xml:space="preserve"> </w:t>
            </w:r>
          </w:p>
        </w:tc>
        <w:tc>
          <w:tcPr>
            <w:tcW w:w="465" w:type="dxa"/>
            <w:gridSpan w:val="2"/>
            <w:textDirection w:val="btLr"/>
            <w:vAlign w:val="center"/>
          </w:tcPr>
          <w:p w14:paraId="1889CC17"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cs="Sylfaen"/>
                <w:b/>
                <w:sz w:val="18"/>
                <w:szCs w:val="22"/>
                <w:lang w:val="pt-BR"/>
              </w:rPr>
              <w:t>օգոստոս</w:t>
            </w:r>
          </w:p>
        </w:tc>
        <w:tc>
          <w:tcPr>
            <w:tcW w:w="435" w:type="dxa"/>
            <w:gridSpan w:val="2"/>
            <w:textDirection w:val="btLr"/>
            <w:vAlign w:val="center"/>
          </w:tcPr>
          <w:p w14:paraId="79674C78"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cs="Sylfaen"/>
                <w:b/>
                <w:sz w:val="18"/>
                <w:szCs w:val="22"/>
                <w:lang w:val="pt-BR"/>
              </w:rPr>
              <w:t>սեպտեմբեր</w:t>
            </w:r>
            <w:r w:rsidRPr="00A60AD5">
              <w:rPr>
                <w:rFonts w:ascii="GHEA Grapalat" w:hAnsi="GHEA Grapalat" w:cs="Times Armenian"/>
                <w:b/>
                <w:sz w:val="18"/>
                <w:szCs w:val="22"/>
                <w:lang w:val="pt-BR"/>
              </w:rPr>
              <w:t xml:space="preserve"> </w:t>
            </w:r>
          </w:p>
        </w:tc>
        <w:tc>
          <w:tcPr>
            <w:tcW w:w="450" w:type="dxa"/>
            <w:gridSpan w:val="2"/>
            <w:textDirection w:val="btLr"/>
            <w:vAlign w:val="center"/>
          </w:tcPr>
          <w:p w14:paraId="0AED87B1"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cs="Sylfaen"/>
                <w:b/>
                <w:sz w:val="18"/>
                <w:szCs w:val="22"/>
                <w:lang w:val="pt-BR"/>
              </w:rPr>
              <w:t>հոկտեմբեր</w:t>
            </w:r>
          </w:p>
        </w:tc>
        <w:tc>
          <w:tcPr>
            <w:tcW w:w="342" w:type="dxa"/>
            <w:textDirection w:val="btLr"/>
            <w:vAlign w:val="center"/>
          </w:tcPr>
          <w:p w14:paraId="557B3A96"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b/>
                <w:sz w:val="18"/>
              </w:rPr>
              <w:t xml:space="preserve"> </w:t>
            </w:r>
            <w:r w:rsidRPr="00A60AD5">
              <w:rPr>
                <w:rFonts w:ascii="GHEA Grapalat" w:hAnsi="GHEA Grapalat" w:cs="Sylfaen"/>
                <w:b/>
                <w:sz w:val="18"/>
                <w:szCs w:val="22"/>
                <w:lang w:val="pt-BR"/>
              </w:rPr>
              <w:t>նոյեմբեր</w:t>
            </w:r>
          </w:p>
        </w:tc>
        <w:tc>
          <w:tcPr>
            <w:tcW w:w="540" w:type="dxa"/>
            <w:textDirection w:val="btLr"/>
            <w:vAlign w:val="center"/>
          </w:tcPr>
          <w:p w14:paraId="7383698D" w14:textId="77777777" w:rsidR="00F02279" w:rsidRPr="00A60AD5" w:rsidRDefault="00F02279" w:rsidP="00545BDE">
            <w:pPr>
              <w:ind w:left="113" w:right="-7"/>
              <w:jc w:val="center"/>
              <w:rPr>
                <w:rFonts w:ascii="GHEA Grapalat" w:hAnsi="GHEA Grapalat"/>
                <w:b/>
                <w:sz w:val="18"/>
                <w:szCs w:val="22"/>
                <w:lang w:val="pt-BR"/>
              </w:rPr>
            </w:pPr>
            <w:r w:rsidRPr="00A60AD5">
              <w:rPr>
                <w:rFonts w:ascii="GHEA Grapalat" w:hAnsi="GHEA Grapalat" w:cs="Sylfaen"/>
                <w:b/>
                <w:sz w:val="18"/>
                <w:szCs w:val="22"/>
                <w:lang w:val="pt-BR"/>
              </w:rPr>
              <w:t>դեկտեմբեր</w:t>
            </w:r>
          </w:p>
        </w:tc>
        <w:tc>
          <w:tcPr>
            <w:tcW w:w="1350" w:type="dxa"/>
            <w:vAlign w:val="center"/>
          </w:tcPr>
          <w:p w14:paraId="137536FE" w14:textId="77777777" w:rsidR="00F02279" w:rsidRPr="00A60AD5" w:rsidRDefault="00F02279" w:rsidP="00545BDE">
            <w:pPr>
              <w:ind w:right="-1"/>
              <w:jc w:val="center"/>
              <w:rPr>
                <w:rFonts w:ascii="GHEA Grapalat" w:hAnsi="GHEA Grapalat"/>
                <w:b/>
                <w:sz w:val="18"/>
                <w:szCs w:val="22"/>
                <w:lang w:val="pt-BR"/>
              </w:rPr>
            </w:pPr>
            <w:r w:rsidRPr="00A60AD5">
              <w:rPr>
                <w:rFonts w:ascii="GHEA Grapalat" w:hAnsi="GHEA Grapalat" w:cs="Sylfaen"/>
                <w:b/>
                <w:sz w:val="18"/>
                <w:szCs w:val="22"/>
                <w:lang w:val="pt-BR"/>
              </w:rPr>
              <w:t>Ընդամենը</w:t>
            </w:r>
          </w:p>
          <w:p w14:paraId="12CB6FFD" w14:textId="77777777" w:rsidR="00F02279" w:rsidRPr="00A60AD5" w:rsidRDefault="00F02279" w:rsidP="00545BDE">
            <w:pPr>
              <w:jc w:val="center"/>
              <w:rPr>
                <w:rFonts w:ascii="GHEA Grapalat" w:hAnsi="GHEA Grapalat"/>
                <w:b/>
                <w:sz w:val="18"/>
                <w:lang w:val="es-ES"/>
              </w:rPr>
            </w:pPr>
          </w:p>
        </w:tc>
      </w:tr>
      <w:tr w:rsidR="00032929" w:rsidRPr="00032929" w14:paraId="1C31AC64" w14:textId="77777777" w:rsidTr="00A83D2B">
        <w:trPr>
          <w:trHeight w:val="926"/>
        </w:trPr>
        <w:tc>
          <w:tcPr>
            <w:tcW w:w="809" w:type="dxa"/>
            <w:vAlign w:val="center"/>
          </w:tcPr>
          <w:p w14:paraId="4531A3DA" w14:textId="53A5CA11" w:rsidR="00032929" w:rsidRPr="007351D7" w:rsidRDefault="002B1CC1" w:rsidP="002B1CC1">
            <w:pPr>
              <w:rPr>
                <w:rFonts w:ascii="GHEA Grapalat" w:hAnsi="GHEA Grapalat"/>
                <w:b/>
                <w:sz w:val="16"/>
                <w:szCs w:val="16"/>
                <w:lang w:val="hy-AM"/>
              </w:rPr>
            </w:pPr>
            <w:r w:rsidRPr="007351D7">
              <w:rPr>
                <w:rFonts w:ascii="GHEA Grapalat" w:hAnsi="GHEA Grapalat"/>
                <w:b/>
                <w:sz w:val="16"/>
                <w:szCs w:val="16"/>
                <w:lang w:val="hy-AM"/>
              </w:rPr>
              <w:t xml:space="preserve">       </w:t>
            </w:r>
            <w:r w:rsidR="00032929" w:rsidRPr="007351D7">
              <w:rPr>
                <w:rFonts w:ascii="GHEA Grapalat" w:hAnsi="GHEA Grapalat"/>
                <w:b/>
                <w:sz w:val="16"/>
                <w:szCs w:val="16"/>
                <w:lang w:val="hy-AM"/>
              </w:rPr>
              <w:t>1</w:t>
            </w:r>
          </w:p>
        </w:tc>
        <w:tc>
          <w:tcPr>
            <w:tcW w:w="1260" w:type="dxa"/>
            <w:vAlign w:val="center"/>
          </w:tcPr>
          <w:p w14:paraId="1C67AAE1" w14:textId="117B009F" w:rsidR="00032929" w:rsidRPr="007351D7" w:rsidRDefault="00A83D2B" w:rsidP="00654027">
            <w:pPr>
              <w:rPr>
                <w:rFonts w:ascii="GHEA Grapalat" w:hAnsi="GHEA Grapalat"/>
                <w:b/>
                <w:sz w:val="16"/>
                <w:szCs w:val="16"/>
                <w:lang w:val="hy-AM"/>
              </w:rPr>
            </w:pPr>
            <w:r w:rsidRPr="00A83D2B">
              <w:rPr>
                <w:rFonts w:ascii="GHEA Grapalat" w:hAnsi="GHEA Grapalat"/>
                <w:b/>
                <w:sz w:val="16"/>
                <w:szCs w:val="16"/>
                <w:lang w:val="hy-AM"/>
              </w:rPr>
              <w:t>45111320</w:t>
            </w:r>
          </w:p>
        </w:tc>
        <w:tc>
          <w:tcPr>
            <w:tcW w:w="2429" w:type="dxa"/>
            <w:vAlign w:val="center"/>
          </w:tcPr>
          <w:p w14:paraId="5013348E" w14:textId="45D10CEC" w:rsidR="00032929" w:rsidRPr="00A83D2B" w:rsidRDefault="00A83D2B" w:rsidP="004928EA">
            <w:pPr>
              <w:ind w:firstLine="567"/>
              <w:jc w:val="center"/>
              <w:rPr>
                <w:rFonts w:ascii="GHEA Grapalat" w:hAnsi="GHEA Grapalat"/>
                <w:b/>
                <w:sz w:val="16"/>
                <w:szCs w:val="16"/>
                <w:lang w:val="pt-BR"/>
              </w:rPr>
            </w:pPr>
            <w:r w:rsidRPr="00A83D2B">
              <w:rPr>
                <w:rFonts w:ascii="GHEA Grapalat" w:hAnsi="GHEA Grapalat"/>
                <w:b/>
                <w:sz w:val="16"/>
                <w:szCs w:val="16"/>
                <w:lang w:val="hy-AM"/>
              </w:rPr>
              <w:t>&lt;&lt;</w:t>
            </w:r>
            <w:r w:rsidRPr="00A83D2B">
              <w:rPr>
                <w:rFonts w:ascii="GHEA Grapalat" w:hAnsi="GHEA Grapalat" w:cs="Times Armenian"/>
                <w:b/>
                <w:sz w:val="16"/>
                <w:szCs w:val="16"/>
                <w:lang w:val="hy-AM"/>
              </w:rPr>
              <w:t xml:space="preserve">ՀՀ Կոտայքի մարզի Հրազդան համայնքի Կենտրոն թաղամասի փոքր բուլվարային փողոցին հարակից հատվածների բարեկարգման&gt;&gt; </w:t>
            </w:r>
            <w:r w:rsidRPr="00A83D2B">
              <w:rPr>
                <w:rFonts w:ascii="GHEA Grapalat" w:hAnsi="GHEA Grapalat"/>
                <w:b/>
                <w:sz w:val="16"/>
                <w:szCs w:val="16"/>
                <w:lang w:val="hy-AM"/>
              </w:rPr>
              <w:t>աշխատանքներ</w:t>
            </w:r>
          </w:p>
        </w:tc>
        <w:tc>
          <w:tcPr>
            <w:tcW w:w="1892" w:type="dxa"/>
            <w:gridSpan w:val="5"/>
          </w:tcPr>
          <w:p w14:paraId="0CDBC5D4" w14:textId="77777777" w:rsidR="00032929" w:rsidRPr="007351D7" w:rsidRDefault="00032929" w:rsidP="00654027">
            <w:pPr>
              <w:ind w:left="113" w:right="113"/>
              <w:jc w:val="center"/>
              <w:rPr>
                <w:rFonts w:ascii="GHEA Grapalat" w:hAnsi="GHEA Grapalat" w:cs="Arial"/>
                <w:b/>
                <w:bCs/>
                <w:sz w:val="16"/>
                <w:szCs w:val="16"/>
                <w:lang w:val="pt-BR"/>
              </w:rPr>
            </w:pPr>
          </w:p>
          <w:p w14:paraId="6641115B" w14:textId="77777777" w:rsidR="00032929" w:rsidRPr="007351D7" w:rsidRDefault="00032929" w:rsidP="00654027">
            <w:pPr>
              <w:ind w:left="113" w:right="113"/>
              <w:jc w:val="center"/>
              <w:rPr>
                <w:rFonts w:ascii="GHEA Grapalat" w:hAnsi="GHEA Grapalat" w:cs="Arial"/>
                <w:b/>
                <w:bCs/>
                <w:sz w:val="16"/>
                <w:szCs w:val="16"/>
                <w:lang w:val="pt-BR"/>
              </w:rPr>
            </w:pPr>
          </w:p>
          <w:p w14:paraId="6943CADD" w14:textId="77777777" w:rsidR="00032929" w:rsidRPr="007351D7" w:rsidRDefault="00032929" w:rsidP="00654027">
            <w:pPr>
              <w:ind w:left="113" w:right="113"/>
              <w:jc w:val="center"/>
              <w:rPr>
                <w:rFonts w:ascii="GHEA Grapalat" w:hAnsi="GHEA Grapalat" w:cs="Arial"/>
                <w:b/>
                <w:bCs/>
                <w:sz w:val="16"/>
                <w:szCs w:val="16"/>
                <w:lang w:val="pt-BR"/>
              </w:rPr>
            </w:pPr>
            <w:r w:rsidRPr="007351D7">
              <w:rPr>
                <w:rFonts w:ascii="GHEA Grapalat" w:hAnsi="GHEA Grapalat" w:cs="Arial"/>
                <w:b/>
                <w:bCs/>
                <w:sz w:val="16"/>
                <w:szCs w:val="16"/>
                <w:lang w:val="pt-BR"/>
              </w:rPr>
              <w:t>Համայնքի</w:t>
            </w:r>
            <w:r w:rsidRPr="007351D7">
              <w:rPr>
                <w:rFonts w:ascii="GHEA Grapalat" w:hAnsi="GHEA Grapalat" w:cs="Arial"/>
                <w:b/>
                <w:bCs/>
                <w:sz w:val="16"/>
                <w:szCs w:val="16"/>
                <w:lang w:val="hy-AM"/>
              </w:rPr>
              <w:t xml:space="preserve"> </w:t>
            </w:r>
            <w:r w:rsidRPr="007351D7">
              <w:rPr>
                <w:rFonts w:ascii="GHEA Grapalat" w:hAnsi="GHEA Grapalat" w:cs="Arial"/>
                <w:b/>
                <w:bCs/>
                <w:sz w:val="16"/>
                <w:szCs w:val="16"/>
                <w:lang w:val="pt-BR"/>
              </w:rPr>
              <w:t>մասնաբաժին</w:t>
            </w:r>
          </w:p>
          <w:p w14:paraId="5DAB85AC" w14:textId="551D0A93" w:rsidR="00032929" w:rsidRPr="007351D7" w:rsidRDefault="00032929" w:rsidP="00545BDE">
            <w:pPr>
              <w:jc w:val="center"/>
              <w:rPr>
                <w:rFonts w:ascii="GHEA Grapalat" w:hAnsi="GHEA Grapalat" w:cs="Arial"/>
                <w:b/>
                <w:sz w:val="16"/>
                <w:szCs w:val="16"/>
                <w:lang w:val="pt-BR"/>
              </w:rPr>
            </w:pPr>
          </w:p>
        </w:tc>
        <w:tc>
          <w:tcPr>
            <w:tcW w:w="810" w:type="dxa"/>
            <w:gridSpan w:val="2"/>
          </w:tcPr>
          <w:p w14:paraId="1833FE37" w14:textId="77777777" w:rsidR="00032929" w:rsidRPr="007351D7" w:rsidRDefault="00032929" w:rsidP="00545BDE">
            <w:pPr>
              <w:jc w:val="center"/>
              <w:rPr>
                <w:rFonts w:ascii="GHEA Grapalat" w:hAnsi="GHEA Grapalat"/>
                <w:b/>
                <w:sz w:val="16"/>
                <w:szCs w:val="16"/>
                <w:lang w:val="pt-BR"/>
              </w:rPr>
            </w:pPr>
          </w:p>
          <w:p w14:paraId="1DAC3895" w14:textId="77777777" w:rsidR="00032929" w:rsidRPr="007351D7" w:rsidRDefault="00032929" w:rsidP="00545BDE">
            <w:pPr>
              <w:jc w:val="center"/>
              <w:rPr>
                <w:rFonts w:ascii="GHEA Grapalat" w:hAnsi="GHEA Grapalat"/>
                <w:b/>
                <w:sz w:val="16"/>
                <w:szCs w:val="16"/>
                <w:lang w:val="pt-BR"/>
              </w:rPr>
            </w:pPr>
          </w:p>
          <w:p w14:paraId="7303733C" w14:textId="77777777" w:rsidR="00032929" w:rsidRPr="007351D7" w:rsidRDefault="00032929" w:rsidP="00545BDE">
            <w:pPr>
              <w:jc w:val="center"/>
              <w:rPr>
                <w:rFonts w:ascii="GHEA Grapalat" w:hAnsi="GHEA Grapalat" w:cs="Arial"/>
                <w:b/>
                <w:sz w:val="16"/>
                <w:szCs w:val="16"/>
                <w:lang w:val="pt-BR"/>
              </w:rPr>
            </w:pPr>
            <w:r w:rsidRPr="007351D7">
              <w:rPr>
                <w:rFonts w:ascii="GHEA Grapalat" w:hAnsi="GHEA Grapalat"/>
                <w:b/>
                <w:sz w:val="16"/>
                <w:szCs w:val="16"/>
                <w:lang w:val="pt-BR"/>
              </w:rPr>
              <w:t>... %</w:t>
            </w:r>
          </w:p>
        </w:tc>
        <w:tc>
          <w:tcPr>
            <w:tcW w:w="450" w:type="dxa"/>
            <w:gridSpan w:val="2"/>
          </w:tcPr>
          <w:p w14:paraId="6668AD18" w14:textId="77777777" w:rsidR="00032929" w:rsidRPr="007351D7" w:rsidRDefault="00032929" w:rsidP="00545BDE">
            <w:pPr>
              <w:jc w:val="center"/>
              <w:rPr>
                <w:rFonts w:ascii="GHEA Grapalat" w:hAnsi="GHEA Grapalat"/>
                <w:b/>
                <w:sz w:val="16"/>
                <w:szCs w:val="16"/>
                <w:lang w:val="pt-BR"/>
              </w:rPr>
            </w:pPr>
          </w:p>
          <w:p w14:paraId="58C56BED" w14:textId="77777777" w:rsidR="00032929" w:rsidRPr="007351D7" w:rsidRDefault="00032929" w:rsidP="00545BDE">
            <w:pPr>
              <w:jc w:val="center"/>
              <w:rPr>
                <w:rFonts w:ascii="GHEA Grapalat" w:hAnsi="GHEA Grapalat"/>
                <w:b/>
                <w:sz w:val="16"/>
                <w:szCs w:val="16"/>
                <w:lang w:val="pt-BR"/>
              </w:rPr>
            </w:pPr>
          </w:p>
          <w:p w14:paraId="28CA46C1" w14:textId="6F39F98C" w:rsidR="00032929" w:rsidRPr="007351D7" w:rsidRDefault="00032929" w:rsidP="00545BDE">
            <w:pPr>
              <w:jc w:val="center"/>
              <w:rPr>
                <w:rFonts w:ascii="GHEA Grapalat" w:hAnsi="GHEA Grapalat" w:cs="Arial"/>
                <w:b/>
                <w:sz w:val="16"/>
                <w:szCs w:val="16"/>
                <w:lang w:val="pt-BR"/>
              </w:rPr>
            </w:pPr>
            <w:r w:rsidRPr="007351D7">
              <w:rPr>
                <w:rFonts w:ascii="GHEA Grapalat" w:hAnsi="GHEA Grapalat"/>
                <w:b/>
                <w:sz w:val="16"/>
                <w:szCs w:val="16"/>
                <w:lang w:val="pt-BR"/>
              </w:rPr>
              <w:t>%</w:t>
            </w:r>
          </w:p>
        </w:tc>
        <w:tc>
          <w:tcPr>
            <w:tcW w:w="450" w:type="dxa"/>
            <w:gridSpan w:val="2"/>
          </w:tcPr>
          <w:p w14:paraId="4B98F6DA" w14:textId="65D344B3" w:rsidR="00032929" w:rsidRPr="007351D7" w:rsidRDefault="00032929" w:rsidP="00545BDE">
            <w:pPr>
              <w:jc w:val="center"/>
              <w:rPr>
                <w:rFonts w:ascii="GHEA Grapalat" w:hAnsi="GHEA Grapalat" w:cs="Arial"/>
                <w:b/>
                <w:sz w:val="16"/>
                <w:szCs w:val="16"/>
                <w:lang w:val="pt-BR"/>
              </w:rPr>
            </w:pPr>
          </w:p>
        </w:tc>
        <w:tc>
          <w:tcPr>
            <w:tcW w:w="450" w:type="dxa"/>
            <w:gridSpan w:val="2"/>
          </w:tcPr>
          <w:p w14:paraId="5D644FEA" w14:textId="0145978A" w:rsidR="00032929" w:rsidRPr="007351D7" w:rsidRDefault="00032929" w:rsidP="00545BDE">
            <w:pPr>
              <w:jc w:val="center"/>
              <w:rPr>
                <w:rFonts w:ascii="GHEA Grapalat" w:hAnsi="GHEA Grapalat" w:cs="Arial"/>
                <w:b/>
                <w:sz w:val="16"/>
                <w:szCs w:val="16"/>
                <w:lang w:val="pt-BR"/>
              </w:rPr>
            </w:pPr>
          </w:p>
        </w:tc>
        <w:tc>
          <w:tcPr>
            <w:tcW w:w="360" w:type="dxa"/>
            <w:gridSpan w:val="2"/>
          </w:tcPr>
          <w:p w14:paraId="48D6384B" w14:textId="0E0F6FED" w:rsidR="00032929" w:rsidRPr="007351D7" w:rsidRDefault="00032929" w:rsidP="00545BDE">
            <w:pPr>
              <w:jc w:val="center"/>
              <w:rPr>
                <w:rFonts w:ascii="GHEA Grapalat" w:hAnsi="GHEA Grapalat" w:cs="Arial"/>
                <w:b/>
                <w:sz w:val="16"/>
                <w:szCs w:val="16"/>
                <w:lang w:val="pt-BR"/>
              </w:rPr>
            </w:pPr>
          </w:p>
        </w:tc>
        <w:tc>
          <w:tcPr>
            <w:tcW w:w="540" w:type="dxa"/>
          </w:tcPr>
          <w:p w14:paraId="5D3A64E5" w14:textId="77777777" w:rsidR="00032929" w:rsidRPr="007351D7" w:rsidRDefault="00032929" w:rsidP="00545BDE">
            <w:pPr>
              <w:jc w:val="center"/>
              <w:rPr>
                <w:rFonts w:ascii="GHEA Grapalat" w:hAnsi="GHEA Grapalat"/>
                <w:b/>
                <w:sz w:val="16"/>
                <w:szCs w:val="16"/>
                <w:lang w:val="pt-BR"/>
              </w:rPr>
            </w:pPr>
          </w:p>
          <w:p w14:paraId="243D8241" w14:textId="77777777" w:rsidR="00032929" w:rsidRPr="007351D7" w:rsidRDefault="00032929" w:rsidP="00545BDE">
            <w:pPr>
              <w:jc w:val="center"/>
              <w:rPr>
                <w:rFonts w:ascii="GHEA Grapalat" w:hAnsi="GHEA Grapalat"/>
                <w:b/>
                <w:sz w:val="16"/>
                <w:szCs w:val="16"/>
                <w:lang w:val="pt-BR"/>
              </w:rPr>
            </w:pPr>
          </w:p>
          <w:p w14:paraId="66BAC204" w14:textId="0524ECC3" w:rsidR="00032929" w:rsidRPr="007351D7" w:rsidRDefault="00A83D2B" w:rsidP="00545BDE">
            <w:pPr>
              <w:jc w:val="center"/>
              <w:rPr>
                <w:rFonts w:ascii="GHEA Grapalat" w:hAnsi="GHEA Grapalat" w:cs="Arial"/>
                <w:b/>
                <w:sz w:val="16"/>
                <w:szCs w:val="16"/>
                <w:lang w:val="pt-BR"/>
              </w:rPr>
            </w:pPr>
            <w:r>
              <w:rPr>
                <w:rFonts w:ascii="GHEA Grapalat" w:hAnsi="GHEA Grapalat"/>
                <w:b/>
                <w:sz w:val="16"/>
                <w:szCs w:val="16"/>
                <w:lang w:val="hy-AM"/>
              </w:rPr>
              <w:t>100</w:t>
            </w:r>
            <w:r w:rsidR="00032929" w:rsidRPr="007351D7">
              <w:rPr>
                <w:rFonts w:ascii="GHEA Grapalat" w:hAnsi="GHEA Grapalat"/>
                <w:b/>
                <w:sz w:val="16"/>
                <w:szCs w:val="16"/>
                <w:lang w:val="pt-BR"/>
              </w:rPr>
              <w:t xml:space="preserve"> %</w:t>
            </w:r>
          </w:p>
        </w:tc>
        <w:tc>
          <w:tcPr>
            <w:tcW w:w="1350" w:type="dxa"/>
          </w:tcPr>
          <w:p w14:paraId="25B1FB75" w14:textId="77777777" w:rsidR="00032929" w:rsidRPr="007351D7" w:rsidRDefault="00032929" w:rsidP="00545BDE">
            <w:pPr>
              <w:jc w:val="center"/>
              <w:rPr>
                <w:rFonts w:ascii="GHEA Grapalat" w:hAnsi="GHEA Grapalat"/>
                <w:b/>
                <w:sz w:val="16"/>
                <w:szCs w:val="16"/>
                <w:lang w:val="pt-BR"/>
              </w:rPr>
            </w:pPr>
          </w:p>
          <w:p w14:paraId="5859E436" w14:textId="77777777" w:rsidR="00885685" w:rsidRPr="007351D7" w:rsidRDefault="00885685" w:rsidP="00545BDE">
            <w:pPr>
              <w:jc w:val="center"/>
              <w:rPr>
                <w:rFonts w:ascii="GHEA Grapalat" w:hAnsi="GHEA Grapalat"/>
                <w:b/>
                <w:sz w:val="16"/>
                <w:szCs w:val="16"/>
                <w:lang w:val="hy-AM"/>
              </w:rPr>
            </w:pPr>
          </w:p>
          <w:p w14:paraId="36A96919" w14:textId="6EA07BB1" w:rsidR="00032929" w:rsidRPr="007351D7" w:rsidRDefault="00A83D2B" w:rsidP="00545BDE">
            <w:pPr>
              <w:jc w:val="center"/>
              <w:rPr>
                <w:rFonts w:ascii="GHEA Grapalat" w:hAnsi="GHEA Grapalat"/>
                <w:b/>
                <w:sz w:val="16"/>
                <w:szCs w:val="16"/>
                <w:lang w:val="hy-AM"/>
              </w:rPr>
            </w:pPr>
            <w:r>
              <w:rPr>
                <w:rFonts w:ascii="GHEA Grapalat" w:hAnsi="GHEA Grapalat"/>
                <w:b/>
                <w:sz w:val="16"/>
                <w:szCs w:val="16"/>
                <w:lang w:val="hy-AM"/>
              </w:rPr>
              <w:t>100</w:t>
            </w:r>
            <w:r w:rsidR="00885685" w:rsidRPr="007351D7">
              <w:rPr>
                <w:rFonts w:ascii="GHEA Grapalat" w:hAnsi="GHEA Grapalat"/>
                <w:b/>
                <w:sz w:val="16"/>
                <w:szCs w:val="16"/>
                <w:lang w:val="pt-BR"/>
              </w:rPr>
              <w:t>%</w:t>
            </w:r>
          </w:p>
        </w:tc>
      </w:tr>
    </w:tbl>
    <w:p w14:paraId="38AF36AB" w14:textId="77777777" w:rsidR="00F02279" w:rsidRPr="00032929" w:rsidRDefault="00F02279" w:rsidP="00F02279">
      <w:pPr>
        <w:rPr>
          <w:rFonts w:ascii="GHEA Grapalat" w:hAnsi="GHEA Grapalat"/>
          <w:i/>
          <w:sz w:val="18"/>
          <w:szCs w:val="18"/>
          <w:lang w:val="pt-BR"/>
        </w:rPr>
      </w:pPr>
    </w:p>
    <w:p w14:paraId="34D11CC2" w14:textId="77777777" w:rsidR="00F02279" w:rsidRPr="00FB1EC7" w:rsidRDefault="00F02279" w:rsidP="00F02279">
      <w:pPr>
        <w:jc w:val="both"/>
        <w:rPr>
          <w:rFonts w:ascii="GHEA Grapalat" w:hAnsi="GHEA Grapalat" w:cs="Sylfaen"/>
          <w:i/>
          <w:sz w:val="18"/>
          <w:szCs w:val="18"/>
          <w:lang w:val="pt-BR"/>
        </w:rPr>
      </w:pPr>
      <w:r w:rsidRPr="00573BBC">
        <w:rPr>
          <w:rFonts w:ascii="GHEA Grapalat" w:hAnsi="GHEA Grapalat"/>
          <w:i/>
          <w:sz w:val="18"/>
          <w:szCs w:val="18"/>
          <w:lang w:val="pt-BR"/>
        </w:rPr>
        <w:t xml:space="preserve">* </w:t>
      </w:r>
      <w:r w:rsidRPr="00FB1EC7">
        <w:rPr>
          <w:rFonts w:ascii="GHEA Grapalat" w:hAnsi="GHEA Grapalat" w:cs="Sylfaen"/>
          <w:i/>
          <w:sz w:val="18"/>
          <w:szCs w:val="18"/>
          <w:lang w:val="pt-BR"/>
        </w:rPr>
        <w:t>Վճարման</w:t>
      </w:r>
      <w:r w:rsidRPr="00573BBC">
        <w:rPr>
          <w:rFonts w:ascii="GHEA Grapalat" w:hAnsi="GHEA Grapalat" w:cs="Times Armenian"/>
          <w:i/>
          <w:sz w:val="18"/>
          <w:szCs w:val="18"/>
          <w:lang w:val="pt-BR"/>
        </w:rPr>
        <w:t xml:space="preserve"> </w:t>
      </w:r>
      <w:r w:rsidRPr="00FB1EC7">
        <w:rPr>
          <w:rFonts w:ascii="GHEA Grapalat" w:hAnsi="GHEA Grapalat" w:cs="Sylfaen"/>
          <w:i/>
          <w:sz w:val="18"/>
          <w:szCs w:val="18"/>
          <w:lang w:val="pt-BR"/>
        </w:rPr>
        <w:t>ենթակա</w:t>
      </w:r>
      <w:r w:rsidRPr="00573BBC">
        <w:rPr>
          <w:rFonts w:ascii="GHEA Grapalat" w:hAnsi="GHEA Grapalat" w:cs="Times Armenian"/>
          <w:i/>
          <w:sz w:val="18"/>
          <w:szCs w:val="18"/>
          <w:lang w:val="pt-BR"/>
        </w:rPr>
        <w:t xml:space="preserve"> </w:t>
      </w:r>
      <w:r w:rsidRPr="00FB1EC7">
        <w:rPr>
          <w:rFonts w:ascii="GHEA Grapalat" w:hAnsi="GHEA Grapalat" w:cs="Sylfaen"/>
          <w:i/>
          <w:sz w:val="18"/>
          <w:szCs w:val="18"/>
          <w:lang w:val="pt-BR"/>
        </w:rPr>
        <w:t>գումարները</w:t>
      </w:r>
      <w:r w:rsidRPr="00573BBC">
        <w:rPr>
          <w:rFonts w:ascii="GHEA Grapalat" w:hAnsi="GHEA Grapalat" w:cs="Times Armenian"/>
          <w:i/>
          <w:sz w:val="18"/>
          <w:szCs w:val="18"/>
          <w:lang w:val="pt-BR"/>
        </w:rPr>
        <w:t xml:space="preserve"> </w:t>
      </w:r>
      <w:r w:rsidRPr="00FB1EC7">
        <w:rPr>
          <w:rFonts w:ascii="GHEA Grapalat" w:hAnsi="GHEA Grapalat" w:cs="Sylfaen"/>
          <w:i/>
          <w:sz w:val="18"/>
          <w:szCs w:val="18"/>
          <w:lang w:val="pt-BR"/>
        </w:rPr>
        <w:t>ներկայացվում են աճողական</w:t>
      </w:r>
      <w:r w:rsidRPr="00573BBC">
        <w:rPr>
          <w:rFonts w:ascii="GHEA Grapalat" w:hAnsi="GHEA Grapalat" w:cs="Times Armenian"/>
          <w:i/>
          <w:sz w:val="18"/>
          <w:szCs w:val="18"/>
          <w:lang w:val="pt-BR"/>
        </w:rPr>
        <w:t xml:space="preserve"> </w:t>
      </w:r>
      <w:r w:rsidRPr="00FB1EC7">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54901C3"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FB1EC7" w:rsidRDefault="00F02279" w:rsidP="00F02279">
      <w:pPr>
        <w:jc w:val="center"/>
        <w:rPr>
          <w:rFonts w:ascii="GHEA Grapalat" w:hAnsi="GHEA Grapalat"/>
          <w:sz w:val="20"/>
          <w:lang w:val="es-ES"/>
        </w:rPr>
      </w:pPr>
    </w:p>
    <w:p w14:paraId="53D0F062" w14:textId="77777777" w:rsidR="00F02279" w:rsidRPr="00FB1EC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28F50A6D" w14:textId="77777777" w:rsidTr="00545BDE">
        <w:trPr>
          <w:jc w:val="center"/>
        </w:trPr>
        <w:tc>
          <w:tcPr>
            <w:tcW w:w="4536" w:type="dxa"/>
          </w:tcPr>
          <w:p w14:paraId="11A2B027"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4C85C3" w14:textId="77777777" w:rsidR="00F02279" w:rsidRPr="00FB1EC7" w:rsidRDefault="00F02279" w:rsidP="00545BDE">
            <w:pPr>
              <w:rPr>
                <w:rFonts w:ascii="GHEA Grapalat" w:hAnsi="GHEA Grapalat"/>
                <w:sz w:val="22"/>
                <w:szCs w:val="22"/>
                <w:lang w:val="ru-RU"/>
              </w:rPr>
            </w:pPr>
          </w:p>
          <w:p w14:paraId="77B44927" w14:textId="77777777" w:rsidR="00F02279" w:rsidRPr="00FB1EC7" w:rsidRDefault="00F02279" w:rsidP="00545BDE">
            <w:pPr>
              <w:rPr>
                <w:rFonts w:ascii="GHEA Grapalat" w:hAnsi="GHEA Grapalat"/>
                <w:lang w:val="ru-RU"/>
              </w:rPr>
            </w:pPr>
          </w:p>
          <w:p w14:paraId="5A6749A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781D932"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B763638"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610AE120" w14:textId="77777777" w:rsidR="00F02279" w:rsidRPr="00FB1EC7" w:rsidRDefault="00F02279" w:rsidP="00545BDE">
            <w:pPr>
              <w:spacing w:line="360" w:lineRule="auto"/>
              <w:jc w:val="center"/>
              <w:rPr>
                <w:rFonts w:ascii="GHEA Grapalat" w:hAnsi="GHEA Grapalat"/>
                <w:lang w:val="ru-RU"/>
              </w:rPr>
            </w:pPr>
          </w:p>
        </w:tc>
        <w:tc>
          <w:tcPr>
            <w:tcW w:w="4343" w:type="dxa"/>
          </w:tcPr>
          <w:p w14:paraId="796B8035"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2C226D90" w14:textId="77777777" w:rsidR="00F02279" w:rsidRPr="00FB1EC7" w:rsidRDefault="00F02279" w:rsidP="00545BDE">
            <w:pPr>
              <w:jc w:val="center"/>
              <w:rPr>
                <w:rFonts w:ascii="GHEA Grapalat" w:hAnsi="GHEA Grapalat"/>
                <w:lang w:val="ru-RU"/>
              </w:rPr>
            </w:pPr>
          </w:p>
          <w:p w14:paraId="3FD1EDFA" w14:textId="77777777" w:rsidR="00F02279" w:rsidRPr="00FB1EC7" w:rsidRDefault="00F02279" w:rsidP="00545BDE">
            <w:pPr>
              <w:jc w:val="center"/>
              <w:rPr>
                <w:rFonts w:ascii="GHEA Grapalat" w:hAnsi="GHEA Grapalat"/>
                <w:lang w:val="ru-RU"/>
              </w:rPr>
            </w:pPr>
          </w:p>
          <w:p w14:paraId="73A3604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5DB1FA3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FD9934F"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FB1EC7" w:rsidRDefault="00F02279" w:rsidP="00F02279">
      <w:pPr>
        <w:rPr>
          <w:rFonts w:ascii="GHEA Grapalat" w:hAnsi="GHEA Grapalat"/>
          <w:sz w:val="20"/>
          <w:lang w:val="ru-RU"/>
        </w:rPr>
        <w:sectPr w:rsidR="00F02279" w:rsidRPr="00FB1EC7" w:rsidSect="00F20F75">
          <w:footnotePr>
            <w:pos w:val="beneathText"/>
          </w:footnotePr>
          <w:pgSz w:w="11906" w:h="16838" w:code="9"/>
          <w:pgMar w:top="533" w:right="656" w:bottom="720" w:left="720" w:header="561" w:footer="561" w:gutter="0"/>
          <w:cols w:space="720"/>
        </w:sectPr>
      </w:pPr>
    </w:p>
    <w:p w14:paraId="5078875C"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3AEDADD0" w14:textId="77777777" w:rsidR="00F02279" w:rsidRPr="00FB1EC7" w:rsidRDefault="00F02279" w:rsidP="00F02279">
      <w:pPr>
        <w:ind w:firstLine="567"/>
        <w:jc w:val="right"/>
        <w:rPr>
          <w:rFonts w:ascii="GHEA Grapalat" w:hAnsi="GHEA Grapalat" w:cs="Arial"/>
          <w:i/>
          <w:sz w:val="20"/>
          <w:szCs w:val="20"/>
          <w:lang w:val="pt-BR"/>
        </w:rPr>
      </w:pPr>
      <w:proofErr w:type="gramStart"/>
      <w:r w:rsidRPr="00FB1EC7">
        <w:rPr>
          <w:rFonts w:ascii="GHEA Grapalat" w:hAnsi="GHEA Grapalat"/>
          <w:i/>
          <w:sz w:val="20"/>
          <w:szCs w:val="20"/>
        </w:rPr>
        <w:t>«</w:t>
      </w:r>
      <w:r w:rsidRPr="00FB1EC7">
        <w:rPr>
          <w:rFonts w:ascii="GHEA Grapalat" w:hAnsi="GHEA Grapalat"/>
          <w:i/>
          <w:sz w:val="20"/>
          <w:szCs w:val="20"/>
          <w:lang w:val="pt-BR"/>
        </w:rPr>
        <w:t xml:space="preserve">           </w:t>
      </w:r>
      <w:r w:rsidRPr="00FB1EC7">
        <w:rPr>
          <w:rFonts w:ascii="GHEA Grapalat" w:hAnsi="GHEA Grapalat"/>
          <w:i/>
          <w:sz w:val="20"/>
          <w:szCs w:val="20"/>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w:t>
      </w:r>
      <w:proofErr w:type="gramEnd"/>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B31D2CA"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1705B22" w14:textId="77777777" w:rsidR="00F02279" w:rsidRPr="00FB1EC7" w:rsidRDefault="00F02279" w:rsidP="00F02279">
      <w:pPr>
        <w:ind w:firstLine="567"/>
        <w:jc w:val="right"/>
        <w:rPr>
          <w:rFonts w:ascii="GHEA Grapalat" w:hAnsi="GHEA Grapalat" w:cs="Sylfaen"/>
          <w:i/>
          <w:sz w:val="22"/>
          <w:szCs w:val="22"/>
          <w:lang w:val="pt-BR"/>
        </w:rPr>
      </w:pPr>
    </w:p>
    <w:p w14:paraId="5E6519B1" w14:textId="77777777" w:rsidR="00F02279" w:rsidRPr="00FB1EC7"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1F168E" w14:paraId="5BEC65D9" w14:textId="77777777" w:rsidTr="00545BDE">
        <w:trPr>
          <w:tblCellSpacing w:w="7" w:type="dxa"/>
          <w:jc w:val="center"/>
        </w:trPr>
        <w:tc>
          <w:tcPr>
            <w:tcW w:w="0" w:type="auto"/>
            <w:vAlign w:val="center"/>
          </w:tcPr>
          <w:p w14:paraId="67977C2E" w14:textId="77777777" w:rsidR="00F02279" w:rsidRPr="00FB1EC7" w:rsidRDefault="00254AA2" w:rsidP="00545BD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FB1EC7">
              <w:rPr>
                <w:rFonts w:ascii="GHEA Grapalat" w:hAnsi="GHEA Grapalat"/>
                <w:iCs/>
                <w:color w:val="000000"/>
                <w:sz w:val="21"/>
                <w:szCs w:val="21"/>
              </w:rPr>
              <w:t>Պայմանագրի</w:t>
            </w:r>
            <w:r w:rsidR="00F02279" w:rsidRPr="00FB1EC7">
              <w:rPr>
                <w:rFonts w:ascii="GHEA Grapalat" w:hAnsi="GHEA Grapalat"/>
                <w:iCs/>
                <w:color w:val="000000"/>
                <w:sz w:val="21"/>
                <w:szCs w:val="21"/>
                <w:lang w:val="pt-BR"/>
              </w:rPr>
              <w:t xml:space="preserve"> </w:t>
            </w:r>
            <w:r w:rsidR="00F02279" w:rsidRPr="00FB1EC7">
              <w:rPr>
                <w:rFonts w:ascii="GHEA Grapalat" w:hAnsi="GHEA Grapalat"/>
                <w:iCs/>
                <w:color w:val="000000"/>
                <w:sz w:val="21"/>
                <w:szCs w:val="21"/>
              </w:rPr>
              <w:t>կողմ</w:t>
            </w:r>
            <w:r w:rsidR="00F02279" w:rsidRPr="00FB1EC7">
              <w:rPr>
                <w:rFonts w:ascii="GHEA Grapalat" w:hAnsi="GHEA Grapalat"/>
                <w:iCs/>
                <w:color w:val="000000"/>
                <w:sz w:val="21"/>
                <w:szCs w:val="21"/>
                <w:lang w:val="pt-BR"/>
              </w:rPr>
              <w:t xml:space="preserve"> </w:t>
            </w:r>
          </w:p>
          <w:p w14:paraId="3983EB9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14F1FBD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2258185E"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գտնվելու</w:t>
            </w:r>
            <w:r w:rsidRPr="00FB1EC7">
              <w:rPr>
                <w:rFonts w:ascii="GHEA Grapalat" w:hAnsi="GHEA Grapalat"/>
                <w:iCs/>
                <w:color w:val="000000"/>
                <w:sz w:val="21"/>
                <w:szCs w:val="21"/>
                <w:lang w:val="pt-BR"/>
              </w:rPr>
              <w:t xml:space="preserve"> </w:t>
            </w:r>
            <w:r w:rsidRPr="00FB1EC7">
              <w:rPr>
                <w:rFonts w:ascii="GHEA Grapalat" w:hAnsi="GHEA Grapalat"/>
                <w:iCs/>
                <w:color w:val="000000"/>
                <w:sz w:val="21"/>
                <w:szCs w:val="21"/>
              </w:rPr>
              <w:t>վայրը</w:t>
            </w:r>
            <w:r w:rsidRPr="00FB1EC7">
              <w:rPr>
                <w:rFonts w:ascii="GHEA Grapalat" w:hAnsi="GHEA Grapalat"/>
                <w:iCs/>
                <w:color w:val="000000"/>
                <w:sz w:val="21"/>
                <w:szCs w:val="21"/>
                <w:lang w:val="pt-BR"/>
              </w:rPr>
              <w:t xml:space="preserve"> ______________</w:t>
            </w:r>
          </w:p>
          <w:p w14:paraId="28AB81C7"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հհ</w:t>
            </w:r>
            <w:r w:rsidRPr="00FB1EC7">
              <w:rPr>
                <w:rFonts w:ascii="GHEA Grapalat" w:hAnsi="GHEA Grapalat"/>
                <w:iCs/>
                <w:color w:val="000000"/>
                <w:sz w:val="21"/>
                <w:szCs w:val="21"/>
                <w:lang w:val="pt-BR"/>
              </w:rPr>
              <w:t xml:space="preserve"> _________________________ </w:t>
            </w:r>
          </w:p>
          <w:p w14:paraId="569E688A"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հվհհ</w:t>
            </w:r>
            <w:r w:rsidRPr="00FB1EC7">
              <w:rPr>
                <w:rFonts w:ascii="GHEA Grapalat" w:hAnsi="GHEA Grapalat"/>
                <w:iCs/>
                <w:color w:val="000000"/>
                <w:sz w:val="21"/>
                <w:szCs w:val="21"/>
                <w:lang w:val="pt-BR"/>
              </w:rPr>
              <w:t xml:space="preserve"> _______________________ </w:t>
            </w:r>
          </w:p>
        </w:tc>
        <w:tc>
          <w:tcPr>
            <w:tcW w:w="0" w:type="auto"/>
            <w:vAlign w:val="center"/>
          </w:tcPr>
          <w:p w14:paraId="161D474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Պատվիրատու</w:t>
            </w:r>
          </w:p>
          <w:p w14:paraId="7C446421"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66C2310F"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42E0FC05"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գտնվելու</w:t>
            </w:r>
            <w:r w:rsidRPr="00FB1EC7">
              <w:rPr>
                <w:rFonts w:ascii="GHEA Grapalat" w:hAnsi="GHEA Grapalat"/>
                <w:iCs/>
                <w:color w:val="000000"/>
                <w:sz w:val="21"/>
                <w:szCs w:val="21"/>
                <w:lang w:val="pt-BR"/>
              </w:rPr>
              <w:t xml:space="preserve"> </w:t>
            </w:r>
            <w:r w:rsidRPr="00FB1EC7">
              <w:rPr>
                <w:rFonts w:ascii="GHEA Grapalat" w:hAnsi="GHEA Grapalat"/>
                <w:iCs/>
                <w:color w:val="000000"/>
                <w:sz w:val="21"/>
                <w:szCs w:val="21"/>
              </w:rPr>
              <w:t>վայրը</w:t>
            </w:r>
            <w:r w:rsidRPr="00FB1EC7">
              <w:rPr>
                <w:rFonts w:ascii="GHEA Grapalat" w:hAnsi="GHEA Grapalat"/>
                <w:iCs/>
                <w:color w:val="000000"/>
                <w:sz w:val="21"/>
                <w:szCs w:val="21"/>
                <w:lang w:val="pt-BR"/>
              </w:rPr>
              <w:t xml:space="preserve"> _________________</w:t>
            </w:r>
          </w:p>
          <w:p w14:paraId="4C31110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հհ</w:t>
            </w:r>
            <w:r w:rsidRPr="00FB1EC7">
              <w:rPr>
                <w:rFonts w:ascii="GHEA Grapalat" w:hAnsi="GHEA Grapalat"/>
                <w:iCs/>
                <w:color w:val="000000"/>
                <w:sz w:val="21"/>
                <w:szCs w:val="21"/>
                <w:lang w:val="pt-BR"/>
              </w:rPr>
              <w:t>____________________________</w:t>
            </w:r>
          </w:p>
          <w:p w14:paraId="1167F345"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rPr>
              <w:t>հվհհ</w:t>
            </w:r>
            <w:r w:rsidRPr="00FB1EC7">
              <w:rPr>
                <w:rFonts w:ascii="GHEA Grapalat" w:hAnsi="GHEA Grapalat"/>
                <w:iCs/>
                <w:color w:val="000000"/>
                <w:sz w:val="21"/>
                <w:szCs w:val="21"/>
                <w:lang w:val="pt-BR"/>
              </w:rPr>
              <w:t>___________________________</w:t>
            </w:r>
          </w:p>
        </w:tc>
      </w:tr>
    </w:tbl>
    <w:p w14:paraId="170C1020" w14:textId="77777777" w:rsidR="00F02279" w:rsidRPr="00FB1EC7" w:rsidRDefault="00F02279" w:rsidP="00F02279">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44D34A61" w14:textId="77777777" w:rsidR="00F02279" w:rsidRPr="00FB1EC7" w:rsidRDefault="00F02279" w:rsidP="00F02279">
      <w:pPr>
        <w:ind w:firstLine="375"/>
        <w:rPr>
          <w:rFonts w:ascii="GHEA Grapalat" w:hAnsi="GHEA Grapalat"/>
          <w:iCs/>
          <w:color w:val="000000"/>
          <w:sz w:val="15"/>
          <w:szCs w:val="21"/>
          <w:lang w:val="pt-BR"/>
        </w:rPr>
      </w:pPr>
    </w:p>
    <w:p w14:paraId="78D95243" w14:textId="77777777" w:rsidR="00F02279" w:rsidRPr="00FB1EC7" w:rsidRDefault="00F02279" w:rsidP="00F02279">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4435CB2D" w14:textId="77777777" w:rsidR="00F02279" w:rsidRPr="00FB1EC7" w:rsidRDefault="00F02279" w:rsidP="00F02279">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5EC05A7B" w14:textId="77777777" w:rsidR="00F02279" w:rsidRPr="00FB1EC7" w:rsidRDefault="00F02279" w:rsidP="00F02279">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145C186C" w14:textId="77777777" w:rsidR="00F02279" w:rsidRPr="00FB1EC7" w:rsidRDefault="00F02279" w:rsidP="00F02279">
      <w:pPr>
        <w:pStyle w:val="BodyTextIndent"/>
        <w:spacing w:line="240" w:lineRule="auto"/>
        <w:ind w:firstLine="0"/>
        <w:jc w:val="center"/>
        <w:rPr>
          <w:b/>
          <w:bCs/>
          <w:iCs/>
          <w:lang w:val="es-ES"/>
        </w:rPr>
      </w:pPr>
    </w:p>
    <w:p w14:paraId="2C21A4C1" w14:textId="77777777" w:rsidR="00F02279" w:rsidRPr="00FB1EC7" w:rsidRDefault="00F02279" w:rsidP="00F02279">
      <w:pPr>
        <w:pStyle w:val="BodyTextIndent"/>
        <w:spacing w:line="240" w:lineRule="auto"/>
        <w:ind w:firstLine="540"/>
        <w:rPr>
          <w:iCs/>
          <w:lang w:val="es-ES"/>
        </w:rPr>
      </w:pPr>
      <w:r w:rsidRPr="00FB1EC7">
        <w:rPr>
          <w:rFonts w:ascii="GHEA Grapalat" w:hAnsi="GHEA Grapalat"/>
          <w:color w:val="000000"/>
          <w:sz w:val="21"/>
          <w:szCs w:val="21"/>
          <w:lang w:val="es-ES" w:eastAsia="ru-RU"/>
        </w:rPr>
        <w:t>«      » «              »</w:t>
      </w:r>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21BA3876" w14:textId="77777777" w:rsidR="00F02279" w:rsidRPr="00FB1EC7" w:rsidRDefault="00F02279" w:rsidP="00F02279">
      <w:pPr>
        <w:pStyle w:val="BodyTextIndent"/>
        <w:spacing w:line="240" w:lineRule="auto"/>
        <w:ind w:firstLine="0"/>
        <w:rPr>
          <w:iCs/>
          <w:lang w:val="es-ES"/>
        </w:rPr>
      </w:pPr>
    </w:p>
    <w:p w14:paraId="0014D120"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այսուհետ</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Պայմանագիր</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անվանումը</w:t>
      </w:r>
      <w:r w:rsidRPr="00FB1EC7">
        <w:rPr>
          <w:rFonts w:ascii="GHEA Grapalat" w:hAnsi="GHEA Grapalat"/>
          <w:color w:val="000000"/>
          <w:sz w:val="21"/>
          <w:szCs w:val="21"/>
          <w:lang w:val="es-ES"/>
        </w:rPr>
        <w:t>` ____________________________________________________________________________________________</w:t>
      </w:r>
    </w:p>
    <w:p w14:paraId="39A76C54"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gramStart"/>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կնքման</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ամսաթիվը</w:t>
      </w:r>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roofErr w:type="gramEnd"/>
    </w:p>
    <w:p w14:paraId="66F392BA"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համարը</w:t>
      </w:r>
      <w:r w:rsidRPr="00FB1EC7">
        <w:rPr>
          <w:rFonts w:ascii="GHEA Grapalat" w:hAnsi="GHEA Grapalat"/>
          <w:color w:val="000000"/>
          <w:sz w:val="21"/>
          <w:szCs w:val="21"/>
          <w:lang w:val="es-ES"/>
        </w:rPr>
        <w:t>`    __________</w:t>
      </w:r>
    </w:p>
    <w:p w14:paraId="2950EA99" w14:textId="77777777" w:rsidR="00F02279" w:rsidRPr="00FB1EC7" w:rsidRDefault="00F02279" w:rsidP="00F02279">
      <w:pPr>
        <w:jc w:val="both"/>
        <w:rPr>
          <w:rFonts w:ascii="GHEA Grapalat" w:hAnsi="GHEA Grapalat" w:cs="Sylfaen"/>
          <w:iCs/>
          <w:lang w:val="es-ES"/>
        </w:rPr>
      </w:pPr>
      <w:proofErr w:type="gramStart"/>
      <w:r w:rsidRPr="00FB1EC7">
        <w:rPr>
          <w:rFonts w:ascii="GHEA Grapalat" w:hAnsi="GHEA Grapalat"/>
          <w:iCs/>
          <w:color w:val="000000"/>
          <w:sz w:val="21"/>
          <w:szCs w:val="21"/>
        </w:rPr>
        <w:t>Պատվիրատուն</w:t>
      </w:r>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proofErr w:type="gramEnd"/>
      <w:r w:rsidRPr="00FB1EC7">
        <w:rPr>
          <w:rFonts w:ascii="GHEA Grapalat" w:hAnsi="GHEA Grapalat"/>
          <w:iCs/>
          <w:color w:val="000000"/>
          <w:sz w:val="21"/>
          <w:szCs w:val="21"/>
          <w:lang w:val="es-ES"/>
        </w:rPr>
        <w:t xml:space="preserve">  </w:t>
      </w:r>
      <w:r w:rsidRPr="00FB1EC7">
        <w:rPr>
          <w:rFonts w:ascii="GHEA Grapalat" w:hAnsi="GHEA Grapalat"/>
          <w:color w:val="000000"/>
          <w:sz w:val="21"/>
          <w:szCs w:val="21"/>
        </w:rPr>
        <w:t>Պայմանագրի</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rPr>
        <w:t>կողմը՝</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հիմք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պայմանագրի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վերաբերյալ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20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r w:rsidRPr="00FB1EC7">
        <w:rPr>
          <w:rFonts w:ascii="GHEA Grapalat" w:hAnsi="GHEA Grapalat"/>
          <w:color w:val="000000"/>
          <w:sz w:val="21"/>
          <w:szCs w:val="21"/>
          <w:lang w:val="es-ES"/>
        </w:rPr>
        <w:t>կազմեցին սույն արձանագրությունը հետևյալի մասին.</w:t>
      </w:r>
    </w:p>
    <w:p w14:paraId="2044C12E" w14:textId="77777777" w:rsidR="00F02279" w:rsidRPr="00FB1EC7" w:rsidRDefault="00F02279" w:rsidP="00F02279">
      <w:pPr>
        <w:jc w:val="both"/>
        <w:rPr>
          <w:rFonts w:ascii="GHEA Grapalat" w:hAnsi="GHEA Grapalat"/>
          <w:iCs/>
          <w:color w:val="000000"/>
          <w:sz w:val="21"/>
          <w:szCs w:val="21"/>
          <w:lang w:val="hy-AM"/>
        </w:rPr>
      </w:pPr>
      <w:r w:rsidRPr="00FB1EC7">
        <w:rPr>
          <w:rFonts w:ascii="GHEA Grapalat" w:hAnsi="GHEA Grapalat"/>
          <w:iCs/>
          <w:color w:val="000000"/>
          <w:sz w:val="21"/>
          <w:szCs w:val="21"/>
        </w:rPr>
        <w:t>Պայմանագրի</w:t>
      </w:r>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շրջանակներում</w:t>
      </w:r>
      <w:r w:rsidRPr="00FB1EC7">
        <w:rPr>
          <w:rFonts w:ascii="GHEA Grapalat" w:hAnsi="GHEA Grapalat"/>
          <w:iCs/>
          <w:color w:val="000000"/>
          <w:sz w:val="21"/>
          <w:szCs w:val="21"/>
          <w:lang w:val="es-ES"/>
        </w:rPr>
        <w:t xml:space="preserve"> </w:t>
      </w:r>
      <w:r w:rsidRPr="00FB1EC7">
        <w:rPr>
          <w:rFonts w:ascii="GHEA Grapalat" w:hAnsi="GHEA Grapalat"/>
          <w:iCs/>
          <w:snapToGrid w:val="0"/>
          <w:color w:val="000000"/>
          <w:sz w:val="21"/>
          <w:szCs w:val="21"/>
          <w:lang w:val="es-ES"/>
        </w:rPr>
        <w:t xml:space="preserve">Պայմանագրի </w:t>
      </w:r>
      <w:proofErr w:type="gramStart"/>
      <w:r w:rsidRPr="00FB1EC7">
        <w:rPr>
          <w:rFonts w:ascii="GHEA Grapalat" w:hAnsi="GHEA Grapalat"/>
          <w:iCs/>
          <w:snapToGrid w:val="0"/>
          <w:color w:val="000000"/>
          <w:sz w:val="21"/>
          <w:szCs w:val="21"/>
          <w:lang w:val="es-ES"/>
        </w:rPr>
        <w:t>կողմը  կատարել</w:t>
      </w:r>
      <w:proofErr w:type="gramEnd"/>
      <w:r w:rsidRPr="00FB1EC7">
        <w:rPr>
          <w:rFonts w:ascii="GHEA Grapalat" w:hAnsi="GHEA Grapalat"/>
          <w:iCs/>
          <w:color w:val="000000"/>
          <w:sz w:val="21"/>
          <w:szCs w:val="21"/>
          <w:lang w:val="es-ES"/>
        </w:rPr>
        <w:t xml:space="preserve"> է հետևյալ աշխատանքները</w:t>
      </w:r>
      <w:r w:rsidRPr="00FB1EC7">
        <w:rPr>
          <w:rFonts w:ascii="GHEA Grapalat" w:hAnsi="GHEA Grapalat"/>
          <w:iCs/>
          <w:color w:val="000000"/>
          <w:sz w:val="21"/>
          <w:szCs w:val="21"/>
        </w:rPr>
        <w:t>՝</w:t>
      </w:r>
    </w:p>
    <w:p w14:paraId="08B3D423" w14:textId="77777777" w:rsidR="00F02279" w:rsidRPr="00FB1EC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B1EC7" w14:paraId="4FEAA96E" w14:textId="77777777" w:rsidTr="00545BDE">
        <w:trPr>
          <w:jc w:val="right"/>
        </w:trPr>
        <w:tc>
          <w:tcPr>
            <w:tcW w:w="357" w:type="dxa"/>
            <w:vMerge w:val="restart"/>
            <w:shd w:val="clear" w:color="auto" w:fill="auto"/>
            <w:vAlign w:val="center"/>
          </w:tcPr>
          <w:p w14:paraId="75DDEEB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shd w:val="clear" w:color="auto" w:fill="auto"/>
            <w:vAlign w:val="center"/>
          </w:tcPr>
          <w:p w14:paraId="5E1B1467" w14:textId="77777777" w:rsidR="00F02279" w:rsidRPr="00FB1EC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FB1EC7">
              <w:rPr>
                <w:rFonts w:ascii="GHEA Grapalat" w:hAnsi="GHEA Grapalat" w:cs="Sylfaen"/>
                <w:sz w:val="18"/>
                <w:szCs w:val="18"/>
              </w:rPr>
              <w:t>Կատարված</w:t>
            </w:r>
            <w:r w:rsidRPr="00FB1EC7">
              <w:rPr>
                <w:rFonts w:ascii="GHEA Grapalat" w:hAnsi="GHEA Grapalat" w:cs="Courier New"/>
                <w:sz w:val="18"/>
                <w:szCs w:val="18"/>
              </w:rPr>
              <w:t xml:space="preserve"> </w:t>
            </w:r>
            <w:r w:rsidRPr="00FB1EC7">
              <w:rPr>
                <w:rFonts w:ascii="GHEA Grapalat" w:hAnsi="GHEA Grapalat" w:cs="Sylfaen"/>
                <w:sz w:val="18"/>
                <w:szCs w:val="18"/>
              </w:rPr>
              <w:t>աշխատանքների</w:t>
            </w:r>
          </w:p>
        </w:tc>
      </w:tr>
      <w:tr w:rsidR="00F02279" w:rsidRPr="00FB1EC7" w14:paraId="07292EE1" w14:textId="77777777" w:rsidTr="00545BDE">
        <w:trPr>
          <w:jc w:val="right"/>
        </w:trPr>
        <w:tc>
          <w:tcPr>
            <w:tcW w:w="357" w:type="dxa"/>
            <w:vMerge/>
            <w:shd w:val="clear" w:color="auto" w:fill="auto"/>
          </w:tcPr>
          <w:p w14:paraId="7872BE0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անվանումը</w:t>
            </w:r>
          </w:p>
        </w:tc>
        <w:tc>
          <w:tcPr>
            <w:tcW w:w="1440" w:type="dxa"/>
            <w:vMerge w:val="restart"/>
            <w:shd w:val="clear" w:color="auto" w:fill="auto"/>
            <w:vAlign w:val="center"/>
          </w:tcPr>
          <w:p w14:paraId="01995A3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3266231"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քանակական ցուցանիշը</w:t>
            </w:r>
          </w:p>
        </w:tc>
        <w:tc>
          <w:tcPr>
            <w:tcW w:w="2976" w:type="dxa"/>
            <w:gridSpan w:val="2"/>
            <w:shd w:val="clear" w:color="auto" w:fill="auto"/>
            <w:vAlign w:val="center"/>
          </w:tcPr>
          <w:p w14:paraId="2291E1D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կատարման ժամկետը</w:t>
            </w:r>
          </w:p>
        </w:tc>
        <w:tc>
          <w:tcPr>
            <w:tcW w:w="1168" w:type="dxa"/>
            <w:vMerge w:val="restart"/>
            <w:shd w:val="clear" w:color="auto" w:fill="auto"/>
            <w:vAlign w:val="center"/>
          </w:tcPr>
          <w:p w14:paraId="519109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429803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Վճարման ժամկետը /ըստ վճարման ժամանակացույցի/</w:t>
            </w:r>
          </w:p>
        </w:tc>
      </w:tr>
      <w:tr w:rsidR="00F02279" w:rsidRPr="00FB1EC7"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5799DC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5A7B323"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D9034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041F7CA"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32BE5277" w14:textId="77777777" w:rsidTr="00545BDE">
        <w:trPr>
          <w:jc w:val="right"/>
        </w:trPr>
        <w:tc>
          <w:tcPr>
            <w:tcW w:w="357" w:type="dxa"/>
            <w:shd w:val="clear" w:color="auto" w:fill="auto"/>
            <w:vAlign w:val="center"/>
          </w:tcPr>
          <w:p w14:paraId="159D71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43380F66" w14:textId="77777777" w:rsidTr="00545BDE">
        <w:trPr>
          <w:jc w:val="right"/>
        </w:trPr>
        <w:tc>
          <w:tcPr>
            <w:tcW w:w="357" w:type="dxa"/>
            <w:shd w:val="clear" w:color="auto" w:fill="auto"/>
          </w:tcPr>
          <w:p w14:paraId="4A6E71A7"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FB1EC7"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FB1EC7" w:rsidRDefault="00F02279" w:rsidP="00F02279">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7DB2568A" w14:textId="77777777" w:rsidR="00F02279" w:rsidRPr="00FB1EC7" w:rsidRDefault="00F02279" w:rsidP="00F02279">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r w:rsidRPr="00FB1EC7">
        <w:rPr>
          <w:rFonts w:ascii="GHEA Grapalat" w:hAnsi="GHEA Grapalat"/>
          <w:iCs/>
          <w:snapToGrid w:val="0"/>
          <w:color w:val="000000"/>
          <w:sz w:val="21"/>
          <w:szCs w:val="21"/>
        </w:rPr>
        <w:t>արձանագրության</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երկկողմ</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հաշիվ</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ապրանքագիրը</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r w:rsidRPr="00FB1EC7">
        <w:rPr>
          <w:rFonts w:ascii="GHEA Grapalat" w:hAnsi="GHEA Grapalat"/>
          <w:color w:val="000000"/>
          <w:sz w:val="21"/>
          <w:szCs w:val="21"/>
          <w:lang w:val="es-ES"/>
        </w:rPr>
        <w:t>եզրակացությունը</w:t>
      </w:r>
      <w:r w:rsidRPr="00FB1EC7">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3DAEE96A" w14:textId="77777777" w:rsidR="00F02279" w:rsidRPr="00FB1EC7" w:rsidRDefault="00F02279" w:rsidP="00F02279">
      <w:pPr>
        <w:ind w:firstLine="375"/>
        <w:jc w:val="both"/>
        <w:rPr>
          <w:rFonts w:ascii="GHEA Grapalat" w:hAnsi="GHEA Grapalat"/>
          <w:iCs/>
          <w:snapToGrid w:val="0"/>
          <w:color w:val="000000"/>
          <w:sz w:val="21"/>
          <w:szCs w:val="21"/>
          <w:lang w:val="es-ES"/>
        </w:rPr>
      </w:pPr>
    </w:p>
    <w:p w14:paraId="7A3D55F4" w14:textId="77777777" w:rsidR="00F02279" w:rsidRPr="00FB1EC7" w:rsidRDefault="00F02279" w:rsidP="00F02279">
      <w:pPr>
        <w:ind w:firstLine="375"/>
        <w:jc w:val="both"/>
        <w:rPr>
          <w:rFonts w:ascii="GHEA Grapalat" w:hAnsi="GHEA Grapalat"/>
          <w:iCs/>
          <w:snapToGrid w:val="0"/>
          <w:color w:val="000000"/>
          <w:sz w:val="2"/>
          <w:szCs w:val="21"/>
          <w:lang w:val="es-ES"/>
        </w:rPr>
      </w:pPr>
    </w:p>
    <w:p w14:paraId="1E1778AA" w14:textId="77777777" w:rsidR="00F02279" w:rsidRPr="00FB1EC7" w:rsidRDefault="00F02279" w:rsidP="00F02279">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B1EC7" w14:paraId="3B488B0D" w14:textId="77777777" w:rsidTr="00545BDE">
        <w:trPr>
          <w:trHeight w:val="266"/>
          <w:tblCellSpacing w:w="7" w:type="dxa"/>
          <w:jc w:val="center"/>
        </w:trPr>
        <w:tc>
          <w:tcPr>
            <w:tcW w:w="0" w:type="auto"/>
            <w:vAlign w:val="center"/>
          </w:tcPr>
          <w:p w14:paraId="057CD187" w14:textId="77777777" w:rsidR="00F02279" w:rsidRPr="00FB1EC7" w:rsidRDefault="00F02279" w:rsidP="00545BDE">
            <w:pPr>
              <w:jc w:val="center"/>
              <w:rPr>
                <w:rFonts w:ascii="GHEA Grapalat" w:hAnsi="GHEA Grapalat"/>
                <w:iCs/>
                <w:color w:val="000000"/>
                <w:sz w:val="21"/>
                <w:szCs w:val="21"/>
              </w:rPr>
            </w:pPr>
            <w:r w:rsidRPr="00FB1EC7">
              <w:rPr>
                <w:rFonts w:ascii="GHEA Grapalat" w:hAnsi="GHEA Grapalat"/>
                <w:iCs/>
                <w:color w:val="000000"/>
                <w:sz w:val="21"/>
                <w:szCs w:val="21"/>
              </w:rPr>
              <w:t xml:space="preserve">Աշխատանքը հանձնեց </w:t>
            </w:r>
          </w:p>
        </w:tc>
        <w:tc>
          <w:tcPr>
            <w:tcW w:w="0" w:type="auto"/>
            <w:vAlign w:val="center"/>
          </w:tcPr>
          <w:p w14:paraId="207ECB43" w14:textId="77777777" w:rsidR="00F02279" w:rsidRPr="00FB1EC7" w:rsidRDefault="00F02279" w:rsidP="00545BDE">
            <w:pPr>
              <w:jc w:val="center"/>
              <w:rPr>
                <w:rFonts w:ascii="GHEA Grapalat" w:hAnsi="GHEA Grapalat"/>
                <w:iCs/>
                <w:color w:val="000000"/>
                <w:sz w:val="21"/>
                <w:szCs w:val="21"/>
              </w:rPr>
            </w:pPr>
            <w:r w:rsidRPr="00FB1EC7">
              <w:rPr>
                <w:rFonts w:ascii="GHEA Grapalat" w:hAnsi="GHEA Grapalat"/>
                <w:iCs/>
                <w:color w:val="000000"/>
                <w:sz w:val="21"/>
                <w:szCs w:val="21"/>
              </w:rPr>
              <w:t>Աշխատանքը ընդունեց</w:t>
            </w:r>
          </w:p>
        </w:tc>
      </w:tr>
      <w:tr w:rsidR="00F02279" w:rsidRPr="00FB1EC7" w14:paraId="1E1A6676" w14:textId="77777777" w:rsidTr="00545BDE">
        <w:trPr>
          <w:trHeight w:val="473"/>
          <w:tblCellSpacing w:w="7" w:type="dxa"/>
          <w:jc w:val="center"/>
        </w:trPr>
        <w:tc>
          <w:tcPr>
            <w:tcW w:w="0" w:type="auto"/>
            <w:vAlign w:val="center"/>
          </w:tcPr>
          <w:p w14:paraId="690B570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73167132"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 xml:space="preserve">ստորագրություն </w:t>
            </w:r>
          </w:p>
        </w:tc>
        <w:tc>
          <w:tcPr>
            <w:tcW w:w="0" w:type="auto"/>
            <w:vAlign w:val="center"/>
          </w:tcPr>
          <w:p w14:paraId="3F017A35"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36BA249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 xml:space="preserve">ստորագրություն </w:t>
            </w:r>
          </w:p>
        </w:tc>
      </w:tr>
      <w:tr w:rsidR="00F02279" w:rsidRPr="00FB1EC7" w14:paraId="0D366F0A" w14:textId="77777777" w:rsidTr="00545BDE">
        <w:trPr>
          <w:trHeight w:val="503"/>
          <w:tblCellSpacing w:w="7" w:type="dxa"/>
          <w:jc w:val="center"/>
        </w:trPr>
        <w:tc>
          <w:tcPr>
            <w:tcW w:w="0" w:type="auto"/>
            <w:vAlign w:val="center"/>
          </w:tcPr>
          <w:p w14:paraId="75D979C8"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321E159"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ազգանուն, անուն</w:t>
            </w:r>
          </w:p>
        </w:tc>
        <w:tc>
          <w:tcPr>
            <w:tcW w:w="0" w:type="auto"/>
            <w:vAlign w:val="center"/>
          </w:tcPr>
          <w:p w14:paraId="35CED831"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5B48A6DE"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15"/>
                <w:szCs w:val="15"/>
              </w:rPr>
              <w:t>ազգանուն, անուն</w:t>
            </w:r>
          </w:p>
        </w:tc>
      </w:tr>
      <w:tr w:rsidR="00F02279" w:rsidRPr="00FB1EC7" w14:paraId="5428A902" w14:textId="77777777" w:rsidTr="00545BDE">
        <w:trPr>
          <w:trHeight w:val="281"/>
          <w:tblCellSpacing w:w="7" w:type="dxa"/>
          <w:jc w:val="center"/>
        </w:trPr>
        <w:tc>
          <w:tcPr>
            <w:tcW w:w="0" w:type="auto"/>
            <w:vAlign w:val="center"/>
          </w:tcPr>
          <w:p w14:paraId="7C4E84AE" w14:textId="77777777" w:rsidR="00F02279" w:rsidRPr="00FB1EC7" w:rsidRDefault="00F02279" w:rsidP="00545BDE">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6B45144C" w14:textId="77777777" w:rsidR="00F02279" w:rsidRPr="00FB1EC7" w:rsidRDefault="00F02279" w:rsidP="00545BDE">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36E8A63E" w14:textId="77777777" w:rsidR="00F02279" w:rsidRPr="00FB1EC7" w:rsidRDefault="00F02279" w:rsidP="00F02279">
      <w:pPr>
        <w:ind w:left="-142" w:firstLine="142"/>
        <w:jc w:val="center"/>
        <w:rPr>
          <w:rFonts w:ascii="GHEA Grapalat" w:hAnsi="GHEA Grapalat" w:cs="Sylfaen"/>
          <w:b/>
        </w:rPr>
      </w:pPr>
    </w:p>
    <w:p w14:paraId="163E5D4F" w14:textId="77777777" w:rsidR="00F02279" w:rsidRPr="00FB1EC7" w:rsidRDefault="00F02279" w:rsidP="00F02279">
      <w:pPr>
        <w:ind w:left="-142" w:firstLine="142"/>
        <w:jc w:val="center"/>
        <w:rPr>
          <w:rFonts w:ascii="GHEA Grapalat" w:hAnsi="GHEA Grapalat" w:cs="Sylfaen"/>
          <w:b/>
        </w:rPr>
      </w:pPr>
    </w:p>
    <w:p w14:paraId="718E6FCB" w14:textId="77777777" w:rsidR="00F02279" w:rsidRPr="00FB1EC7" w:rsidRDefault="00F02279" w:rsidP="00F02279">
      <w:pPr>
        <w:ind w:left="-142" w:firstLine="142"/>
        <w:jc w:val="center"/>
        <w:rPr>
          <w:rFonts w:ascii="GHEA Grapalat" w:hAnsi="GHEA Grapalat" w:cs="Sylfaen"/>
          <w:b/>
        </w:rPr>
      </w:pPr>
    </w:p>
    <w:p w14:paraId="0063C59F" w14:textId="77777777" w:rsidR="00F02279" w:rsidRPr="00FB1EC7" w:rsidRDefault="00F02279" w:rsidP="00F02279">
      <w:pPr>
        <w:ind w:firstLine="567"/>
        <w:jc w:val="right"/>
        <w:rPr>
          <w:rFonts w:ascii="GHEA Grapalat" w:hAnsi="GHEA Grapalat" w:cs="Sylfaen"/>
          <w:i/>
          <w:sz w:val="22"/>
          <w:szCs w:val="22"/>
          <w:lang w:val="pt-BR"/>
        </w:rPr>
      </w:pPr>
    </w:p>
    <w:p w14:paraId="0EA11671"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4.1</w:t>
      </w:r>
    </w:p>
    <w:p w14:paraId="54E6B0F0" w14:textId="77777777" w:rsidR="00F02279" w:rsidRPr="00FB1EC7" w:rsidRDefault="00F02279" w:rsidP="00F02279">
      <w:pPr>
        <w:ind w:firstLine="567"/>
        <w:jc w:val="right"/>
        <w:rPr>
          <w:rFonts w:ascii="GHEA Grapalat" w:hAnsi="GHEA Grapalat" w:cs="Arial"/>
          <w:i/>
          <w:sz w:val="20"/>
          <w:szCs w:val="20"/>
          <w:lang w:val="pt-BR"/>
        </w:rPr>
      </w:pPr>
      <w:proofErr w:type="gramStart"/>
      <w:r w:rsidRPr="00FB1EC7">
        <w:rPr>
          <w:rFonts w:ascii="GHEA Grapalat" w:hAnsi="GHEA Grapalat"/>
          <w:i/>
          <w:sz w:val="20"/>
          <w:szCs w:val="20"/>
        </w:rPr>
        <w:t>«</w:t>
      </w:r>
      <w:r w:rsidRPr="00FB1EC7">
        <w:rPr>
          <w:rFonts w:ascii="GHEA Grapalat" w:hAnsi="GHEA Grapalat"/>
          <w:i/>
          <w:sz w:val="20"/>
          <w:szCs w:val="20"/>
          <w:lang w:val="pt-BR"/>
        </w:rPr>
        <w:t xml:space="preserve">           </w:t>
      </w:r>
      <w:r w:rsidRPr="00FB1EC7">
        <w:rPr>
          <w:rFonts w:ascii="GHEA Grapalat" w:hAnsi="GHEA Grapalat"/>
          <w:i/>
          <w:sz w:val="20"/>
          <w:szCs w:val="20"/>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w:t>
      </w:r>
      <w:proofErr w:type="gramEnd"/>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311EBEC3"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3890726" w14:textId="77777777" w:rsidR="00F02279" w:rsidRPr="00FB1EC7" w:rsidRDefault="00F02279" w:rsidP="00F02279">
      <w:pPr>
        <w:tabs>
          <w:tab w:val="left" w:pos="360"/>
          <w:tab w:val="left" w:pos="540"/>
        </w:tabs>
        <w:jc w:val="center"/>
        <w:rPr>
          <w:rFonts w:ascii="Sylfaen" w:hAnsi="Sylfaen" w:cs="Sylfaen"/>
          <w:b/>
          <w:bCs/>
          <w:sz w:val="20"/>
          <w:szCs w:val="20"/>
        </w:rPr>
      </w:pPr>
    </w:p>
    <w:p w14:paraId="3AE3FB25" w14:textId="77777777" w:rsidR="00F02279" w:rsidRPr="00FB1EC7" w:rsidRDefault="00F02279" w:rsidP="00F02279">
      <w:pPr>
        <w:tabs>
          <w:tab w:val="left" w:pos="360"/>
          <w:tab w:val="left" w:pos="540"/>
        </w:tabs>
        <w:jc w:val="center"/>
        <w:rPr>
          <w:rFonts w:ascii="Sylfaen" w:hAnsi="Sylfaen" w:cs="Sylfaen"/>
          <w:b/>
          <w:bCs/>
        </w:rPr>
      </w:pPr>
    </w:p>
    <w:p w14:paraId="57269913" w14:textId="77777777" w:rsidR="00F02279" w:rsidRPr="00FB1EC7" w:rsidRDefault="00F02279" w:rsidP="00F02279">
      <w:pPr>
        <w:tabs>
          <w:tab w:val="left" w:pos="360"/>
          <w:tab w:val="left" w:pos="540"/>
        </w:tabs>
        <w:rPr>
          <w:rFonts w:ascii="GHEA Grapalat" w:hAnsi="GHEA Grapalat" w:cs="Sylfaen"/>
          <w:sz w:val="22"/>
          <w:szCs w:val="22"/>
        </w:rPr>
      </w:pPr>
    </w:p>
    <w:p w14:paraId="7ECB578C" w14:textId="77777777" w:rsidR="00F02279" w:rsidRPr="00FB1EC7" w:rsidRDefault="00F02279" w:rsidP="00F02279">
      <w:pPr>
        <w:tabs>
          <w:tab w:val="left" w:pos="2250"/>
        </w:tabs>
        <w:spacing w:line="276" w:lineRule="auto"/>
        <w:jc w:val="center"/>
        <w:rPr>
          <w:rFonts w:ascii="GHEA Grapalat" w:hAnsi="GHEA Grapalat" w:cs="Sylfaen"/>
          <w:bCs/>
          <w:sz w:val="18"/>
          <w:szCs w:val="18"/>
        </w:rPr>
      </w:pPr>
      <w:proofErr w:type="gramStart"/>
      <w:r w:rsidRPr="00FB1EC7">
        <w:rPr>
          <w:rFonts w:ascii="GHEA Grapalat" w:hAnsi="GHEA Grapalat" w:cs="Sylfaen"/>
          <w:bCs/>
          <w:sz w:val="18"/>
          <w:szCs w:val="18"/>
        </w:rPr>
        <w:t>ԱԿՏ  N</w:t>
      </w:r>
      <w:proofErr w:type="gramEnd"/>
      <w:r w:rsidRPr="00FB1EC7">
        <w:rPr>
          <w:rFonts w:ascii="GHEA Grapalat" w:hAnsi="GHEA Grapalat" w:cs="Sylfaen"/>
          <w:bCs/>
          <w:sz w:val="18"/>
          <w:szCs w:val="18"/>
        </w:rPr>
        <w:t xml:space="preserve">    </w:t>
      </w:r>
    </w:p>
    <w:p w14:paraId="59EA9A68" w14:textId="77777777" w:rsidR="00F02279" w:rsidRPr="00FB1EC7" w:rsidRDefault="00F02279" w:rsidP="00F02279">
      <w:pPr>
        <w:tabs>
          <w:tab w:val="left" w:pos="360"/>
          <w:tab w:val="left" w:pos="540"/>
          <w:tab w:val="left" w:pos="2250"/>
        </w:tabs>
        <w:spacing w:line="276" w:lineRule="auto"/>
        <w:jc w:val="center"/>
        <w:rPr>
          <w:rFonts w:ascii="GHEA Grapalat" w:hAnsi="GHEA Grapalat" w:cs="Sylfaen"/>
          <w:bCs/>
          <w:sz w:val="18"/>
          <w:szCs w:val="18"/>
        </w:rPr>
      </w:pPr>
      <w:proofErr w:type="gramStart"/>
      <w:r w:rsidRPr="00FB1EC7">
        <w:rPr>
          <w:rFonts w:ascii="GHEA Grapalat" w:hAnsi="GHEA Grapalat" w:cs="Sylfaen"/>
          <w:bCs/>
          <w:sz w:val="18"/>
          <w:szCs w:val="18"/>
        </w:rPr>
        <w:t>պայմանագրի</w:t>
      </w:r>
      <w:proofErr w:type="gramEnd"/>
      <w:r w:rsidRPr="00FB1EC7">
        <w:rPr>
          <w:rFonts w:ascii="GHEA Grapalat" w:hAnsi="GHEA Grapalat" w:cs="Sylfaen"/>
          <w:bCs/>
          <w:sz w:val="18"/>
          <w:szCs w:val="18"/>
        </w:rPr>
        <w:t xml:space="preserve"> արդյունքը Պատվիրատուին հանձնելու փաստը ֆիքսելու վերաբերյալ                                                                                                                               </w:t>
      </w:r>
    </w:p>
    <w:p w14:paraId="18326E10" w14:textId="77777777" w:rsidR="00F02279" w:rsidRPr="00FB1EC7" w:rsidRDefault="00F02279" w:rsidP="00F02279">
      <w:pPr>
        <w:tabs>
          <w:tab w:val="left" w:pos="360"/>
          <w:tab w:val="left" w:pos="540"/>
        </w:tabs>
        <w:rPr>
          <w:rFonts w:ascii="GHEA Grapalat" w:hAnsi="GHEA Grapalat" w:cs="Sylfaen"/>
          <w:sz w:val="22"/>
          <w:szCs w:val="22"/>
        </w:rPr>
      </w:pPr>
    </w:p>
    <w:p w14:paraId="61B50CF7" w14:textId="77777777" w:rsidR="00F02279" w:rsidRPr="00FB1EC7" w:rsidRDefault="00F02279" w:rsidP="00F02279">
      <w:pPr>
        <w:tabs>
          <w:tab w:val="left" w:pos="360"/>
          <w:tab w:val="left" w:pos="540"/>
        </w:tabs>
        <w:rPr>
          <w:rFonts w:ascii="GHEA Grapalat" w:hAnsi="GHEA Grapalat" w:cs="Sylfaen"/>
          <w:sz w:val="22"/>
          <w:szCs w:val="22"/>
        </w:rPr>
      </w:pPr>
    </w:p>
    <w:p w14:paraId="79BF3F90" w14:textId="77777777" w:rsidR="00F02279" w:rsidRPr="00FB1EC7" w:rsidRDefault="00F02279" w:rsidP="00F02279">
      <w:pPr>
        <w:tabs>
          <w:tab w:val="left" w:pos="360"/>
          <w:tab w:val="left" w:pos="540"/>
        </w:tabs>
        <w:ind w:left="-540" w:firstLine="180"/>
        <w:jc w:val="both"/>
        <w:rPr>
          <w:rFonts w:ascii="GHEA Grapalat" w:hAnsi="GHEA Grapalat" w:cs="Sylfaen"/>
          <w:sz w:val="20"/>
          <w:szCs w:val="20"/>
        </w:rPr>
      </w:pPr>
      <w:r w:rsidRPr="00FB1EC7">
        <w:rPr>
          <w:rFonts w:ascii="GHEA Grapalat" w:hAnsi="GHEA Grapalat" w:cs="Sylfaen"/>
        </w:rPr>
        <w:tab/>
      </w:r>
      <w:r w:rsidRPr="00FB1EC7">
        <w:rPr>
          <w:rFonts w:ascii="GHEA Grapalat" w:hAnsi="GHEA Grapalat" w:cs="Sylfaen"/>
          <w:sz w:val="20"/>
          <w:szCs w:val="20"/>
          <w:lang w:val="hy-AM"/>
        </w:rPr>
        <w:t xml:space="preserve">Սույնով </w:t>
      </w:r>
      <w:r w:rsidRPr="00FB1EC7">
        <w:rPr>
          <w:rFonts w:ascii="GHEA Grapalat" w:hAnsi="GHEA Grapalat" w:cs="Sylfaen"/>
          <w:sz w:val="20"/>
          <w:szCs w:val="20"/>
        </w:rPr>
        <w:t>արձանագրվում 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FB1EC7">
        <w:rPr>
          <w:rFonts w:ascii="GHEA Grapalat" w:hAnsi="GHEA Grapalat" w:cs="Sylfaen"/>
          <w:sz w:val="20"/>
          <w:u w:val="single"/>
        </w:rPr>
        <w:tab/>
      </w:r>
      <w:r w:rsidRPr="00FB1EC7">
        <w:rPr>
          <w:rFonts w:ascii="GHEA Grapalat" w:hAnsi="GHEA Grapalat" w:cs="Sylfaen"/>
          <w:sz w:val="20"/>
          <w:u w:val="single"/>
        </w:rPr>
        <w:tab/>
        <w:t xml:space="preserve">        </w:t>
      </w:r>
      <w:r w:rsidRPr="00FB1EC7">
        <w:rPr>
          <w:rFonts w:ascii="GHEA Grapalat" w:hAnsi="GHEA Grapalat" w:cs="Sylfaen"/>
          <w:sz w:val="20"/>
        </w:rPr>
        <w:t>-ի</w:t>
      </w:r>
      <w:r w:rsidRPr="00FB1EC7">
        <w:rPr>
          <w:rFonts w:ascii="GHEA Grapalat" w:hAnsi="GHEA Grapalat" w:cs="Sylfaen"/>
        </w:rPr>
        <w:t xml:space="preserve"> </w:t>
      </w:r>
      <w:r w:rsidRPr="00FB1EC7">
        <w:rPr>
          <w:rFonts w:ascii="GHEA Grapalat" w:hAnsi="GHEA Grapalat" w:cs="Sylfaen"/>
          <w:sz w:val="20"/>
          <w:szCs w:val="20"/>
        </w:rPr>
        <w:t>(այսուհետ` Պատվիրատու)   և</w:t>
      </w:r>
      <w:r w:rsidRPr="00FB1EC7">
        <w:rPr>
          <w:rFonts w:ascii="GHEA Grapalat" w:hAnsi="GHEA Grapalat" w:cs="Sylfaen"/>
          <w:sz w:val="20"/>
          <w:szCs w:val="20"/>
          <w:lang w:val="hy-AM"/>
        </w:rPr>
        <w:t xml:space="preserve"> </w:t>
      </w:r>
      <w:r w:rsidRPr="00FB1EC7">
        <w:rPr>
          <w:rFonts w:ascii="GHEA Grapalat" w:hAnsi="GHEA Grapalat" w:cs="Sylfaen"/>
          <w:sz w:val="20"/>
          <w:u w:val="single"/>
        </w:rPr>
        <w:tab/>
      </w:r>
      <w:r w:rsidRPr="00FB1EC7">
        <w:rPr>
          <w:rFonts w:ascii="GHEA Grapalat" w:hAnsi="GHEA Grapalat" w:cs="Sylfaen"/>
          <w:sz w:val="20"/>
          <w:u w:val="single"/>
        </w:rPr>
        <w:tab/>
        <w:t xml:space="preserve">        </w:t>
      </w:r>
      <w:r w:rsidRPr="00FB1EC7">
        <w:rPr>
          <w:rFonts w:ascii="GHEA Grapalat" w:hAnsi="GHEA Grapalat" w:cs="Sylfaen"/>
          <w:sz w:val="20"/>
        </w:rPr>
        <w:t>-ի</w:t>
      </w:r>
    </w:p>
    <w:p w14:paraId="38F65D5E" w14:textId="77777777" w:rsidR="00F02279" w:rsidRPr="00FB1EC7" w:rsidRDefault="00F02279" w:rsidP="00F02279">
      <w:pPr>
        <w:tabs>
          <w:tab w:val="left" w:pos="360"/>
          <w:tab w:val="left" w:pos="540"/>
        </w:tabs>
        <w:ind w:right="-360"/>
        <w:jc w:val="both"/>
        <w:rPr>
          <w:rFonts w:ascii="GHEA Grapalat" w:hAnsi="GHEA Grapalat" w:cs="Sylfaen"/>
          <w:sz w:val="12"/>
          <w:szCs w:val="12"/>
        </w:rPr>
      </w:pPr>
      <w:r w:rsidRPr="00FB1EC7">
        <w:rPr>
          <w:rFonts w:ascii="GHEA Grapalat" w:hAnsi="GHEA Grapalat" w:cs="Sylfaen"/>
        </w:rPr>
        <w:t xml:space="preserve">                                           </w:t>
      </w:r>
      <w:r w:rsidRPr="00FB1EC7">
        <w:rPr>
          <w:rFonts w:ascii="GHEA Grapalat" w:hAnsi="GHEA Grapalat" w:cs="Sylfaen"/>
          <w:sz w:val="12"/>
          <w:szCs w:val="12"/>
        </w:rPr>
        <w:t>Պատվիրատուի անունը                                                                                                 Կապալառուի անունը</w:t>
      </w:r>
    </w:p>
    <w:p w14:paraId="5E68A1E8"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r w:rsidRPr="00FB1EC7">
        <w:rPr>
          <w:rFonts w:ascii="GHEA Grapalat" w:hAnsi="GHEA Grapalat" w:cs="Sylfaen"/>
          <w:sz w:val="20"/>
          <w:szCs w:val="20"/>
        </w:rPr>
        <w:t>ապալառու</w:t>
      </w:r>
      <w:r w:rsidRPr="00FB1EC7">
        <w:rPr>
          <w:rFonts w:ascii="GHEA Grapalat" w:hAnsi="GHEA Grapalat" w:cs="Sylfaen"/>
          <w:sz w:val="20"/>
          <w:szCs w:val="20"/>
          <w:lang w:val="hy-AM"/>
        </w:rPr>
        <w:t>)</w:t>
      </w:r>
      <w:r w:rsidRPr="00FB1EC7">
        <w:rPr>
          <w:rFonts w:ascii="GHEA Grapalat" w:hAnsi="GHEA Grapalat" w:cs="Sylfaen"/>
          <w:sz w:val="20"/>
          <w:szCs w:val="20"/>
        </w:rPr>
        <w:t xml:space="preserve"> միջև</w:t>
      </w:r>
      <w:r w:rsidRPr="00FB1EC7">
        <w:rPr>
          <w:rFonts w:ascii="GHEA Grapalat" w:hAnsi="GHEA Grapalat" w:cs="Sylfaen"/>
        </w:rPr>
        <w:t xml:space="preserve"> </w:t>
      </w:r>
      <w:r w:rsidRPr="00FB1EC7">
        <w:rPr>
          <w:rFonts w:ascii="GHEA Grapalat" w:hAnsi="GHEA Grapalat" w:cs="Sylfaen"/>
          <w:sz w:val="20"/>
        </w:rPr>
        <w:t xml:space="preserve">20     թ. </w:t>
      </w:r>
      <w:r w:rsidRPr="00FB1EC7">
        <w:rPr>
          <w:rFonts w:ascii="GHEA Grapalat" w:hAnsi="GHEA Grapalat" w:cs="Sylfaen"/>
          <w:sz w:val="20"/>
          <w:u w:val="single"/>
        </w:rPr>
        <w:tab/>
      </w:r>
      <w:r w:rsidRPr="00FB1EC7">
        <w:rPr>
          <w:rFonts w:ascii="GHEA Grapalat" w:hAnsi="GHEA Grapalat" w:cs="Sylfaen"/>
          <w:sz w:val="20"/>
          <w:u w:val="single"/>
        </w:rPr>
        <w:tab/>
      </w:r>
      <w:r w:rsidRPr="00FB1EC7">
        <w:rPr>
          <w:rFonts w:ascii="GHEA Grapalat" w:hAnsi="GHEA Grapalat" w:cs="Sylfaen"/>
          <w:sz w:val="20"/>
          <w:u w:val="single"/>
        </w:rPr>
        <w:tab/>
      </w:r>
      <w:r w:rsidRPr="00FB1EC7">
        <w:rPr>
          <w:rFonts w:ascii="GHEA Grapalat" w:hAnsi="GHEA Grapalat" w:cs="Sylfaen"/>
          <w:sz w:val="20"/>
          <w:u w:val="single"/>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6F183B69"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0FAC2E33" w14:textId="77777777" w:rsidR="00F02279" w:rsidRPr="00FB1EC7" w:rsidRDefault="00F02279" w:rsidP="00F02279">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FB1EC7" w:rsidRDefault="00F02279" w:rsidP="00F02279">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B1EC7"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FB1EC7" w:rsidRDefault="00F02279" w:rsidP="00545BDE">
            <w:pPr>
              <w:jc w:val="center"/>
              <w:rPr>
                <w:rFonts w:ascii="GHEA Grapalat" w:hAnsi="GHEA Grapalat" w:cs="Sylfaen"/>
                <w:bCs/>
                <w:sz w:val="18"/>
                <w:szCs w:val="18"/>
                <w:lang w:val="ru-RU" w:eastAsia="ru-RU"/>
              </w:rPr>
            </w:pPr>
            <w:r w:rsidRPr="00FB1EC7">
              <w:rPr>
                <w:rFonts w:ascii="GHEA Grapalat" w:hAnsi="GHEA Grapalat" w:cs="Sylfaen"/>
                <w:sz w:val="18"/>
                <w:szCs w:val="18"/>
              </w:rPr>
              <w:t>Աշխատանքի</w:t>
            </w:r>
          </w:p>
        </w:tc>
      </w:tr>
      <w:tr w:rsidR="00F02279" w:rsidRPr="00FB1EC7"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FB1EC7" w:rsidRDefault="00F02279" w:rsidP="00545BDE">
            <w:pPr>
              <w:jc w:val="center"/>
              <w:rPr>
                <w:rFonts w:ascii="GHEA Grapalat" w:hAnsi="GHEA Grapalat"/>
                <w:sz w:val="18"/>
                <w:szCs w:val="18"/>
              </w:rPr>
            </w:pPr>
            <w:r w:rsidRPr="00FB1EC7">
              <w:rPr>
                <w:rFonts w:ascii="GHEA Grapalat" w:hAnsi="GHEA Grapalat" w:cs="Sylfaen"/>
                <w:sz w:val="18"/>
                <w:szCs w:val="18"/>
              </w:rPr>
              <w:t>քանակը</w:t>
            </w:r>
            <w:r w:rsidRPr="00FB1EC7">
              <w:rPr>
                <w:rFonts w:ascii="GHEA Grapalat" w:hAnsi="GHEA Grapalat"/>
                <w:sz w:val="18"/>
                <w:szCs w:val="18"/>
              </w:rPr>
              <w:t xml:space="preserve"> (</w:t>
            </w:r>
            <w:r w:rsidRPr="00FB1EC7">
              <w:rPr>
                <w:rFonts w:ascii="GHEA Grapalat" w:hAnsi="GHEA Grapalat" w:cs="Sylfaen"/>
                <w:sz w:val="18"/>
                <w:szCs w:val="18"/>
              </w:rPr>
              <w:t>փաստացի</w:t>
            </w:r>
            <w:r w:rsidRPr="00FB1EC7">
              <w:rPr>
                <w:rFonts w:ascii="GHEA Grapalat" w:hAnsi="GHEA Grapalat"/>
                <w:sz w:val="18"/>
                <w:szCs w:val="18"/>
              </w:rPr>
              <w:t>)</w:t>
            </w:r>
          </w:p>
        </w:tc>
      </w:tr>
      <w:tr w:rsidR="00F02279" w:rsidRPr="00FB1EC7"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FB1EC7" w:rsidRDefault="00F02279" w:rsidP="00545BDE">
            <w:pPr>
              <w:rPr>
                <w:rFonts w:ascii="GHEA Grapalat" w:hAnsi="GHEA Grapalat" w:cs="Sylfaen"/>
                <w:sz w:val="18"/>
                <w:szCs w:val="18"/>
                <w:lang w:val="ru-RU" w:eastAsia="ru-RU"/>
              </w:rPr>
            </w:pPr>
          </w:p>
        </w:tc>
      </w:tr>
      <w:tr w:rsidR="00F02279" w:rsidRPr="00FB1EC7"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FB1EC7" w:rsidRDefault="00F02279" w:rsidP="00545BDE">
            <w:pPr>
              <w:rPr>
                <w:rFonts w:ascii="GHEA Grapalat" w:hAnsi="GHEA Grapalat" w:cs="Sylfaen"/>
                <w:sz w:val="18"/>
                <w:szCs w:val="18"/>
                <w:lang w:val="ru-RU" w:eastAsia="ru-RU"/>
              </w:rPr>
            </w:pPr>
          </w:p>
        </w:tc>
      </w:tr>
    </w:tbl>
    <w:p w14:paraId="47CC61EE" w14:textId="77777777" w:rsidR="00F02279" w:rsidRPr="00FB1EC7" w:rsidRDefault="00F02279" w:rsidP="00F02279">
      <w:pPr>
        <w:tabs>
          <w:tab w:val="left" w:pos="360"/>
          <w:tab w:val="left" w:pos="540"/>
        </w:tabs>
        <w:jc w:val="both"/>
        <w:rPr>
          <w:rFonts w:ascii="GHEA Grapalat" w:hAnsi="GHEA Grapalat" w:cs="Sylfaen"/>
          <w:lang w:eastAsia="ru-RU"/>
        </w:rPr>
      </w:pPr>
    </w:p>
    <w:p w14:paraId="06D5B4CA" w14:textId="77777777" w:rsidR="00F02279" w:rsidRPr="00FB1EC7" w:rsidRDefault="00F02279" w:rsidP="00F02279">
      <w:pPr>
        <w:tabs>
          <w:tab w:val="left" w:pos="360"/>
          <w:tab w:val="left" w:pos="540"/>
        </w:tabs>
        <w:jc w:val="both"/>
        <w:rPr>
          <w:rFonts w:ascii="GHEA Grapalat" w:hAnsi="GHEA Grapalat" w:cs="Sylfaen"/>
        </w:rPr>
      </w:pPr>
    </w:p>
    <w:p w14:paraId="4F856E3E" w14:textId="77777777" w:rsidR="00F02279" w:rsidRPr="00FB1EC7" w:rsidRDefault="00F02279" w:rsidP="00F02279">
      <w:pPr>
        <w:tabs>
          <w:tab w:val="left" w:pos="360"/>
          <w:tab w:val="left" w:pos="540"/>
        </w:tabs>
        <w:jc w:val="both"/>
        <w:rPr>
          <w:rFonts w:ascii="GHEA Grapalat" w:hAnsi="GHEA Grapalat" w:cs="Sylfaen"/>
          <w:lang w:val="hy-AM"/>
        </w:rPr>
      </w:pPr>
    </w:p>
    <w:p w14:paraId="4CE31797" w14:textId="77777777" w:rsidR="00F02279" w:rsidRPr="00FB1EC7" w:rsidRDefault="00F02279" w:rsidP="00F02279">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FB1EC7" w:rsidRDefault="00F02279" w:rsidP="00F02279">
      <w:pPr>
        <w:tabs>
          <w:tab w:val="left" w:pos="360"/>
          <w:tab w:val="left" w:pos="540"/>
        </w:tabs>
        <w:rPr>
          <w:rFonts w:ascii="GHEA Grapalat" w:hAnsi="GHEA Grapalat" w:cs="Sylfaen"/>
          <w:sz w:val="22"/>
          <w:szCs w:val="22"/>
          <w:lang w:val="hy-AM"/>
        </w:rPr>
      </w:pPr>
    </w:p>
    <w:p w14:paraId="6AD09AF0" w14:textId="77777777" w:rsidR="00F02279" w:rsidRPr="00FB1EC7" w:rsidRDefault="00F02279" w:rsidP="00F02279">
      <w:pPr>
        <w:jc w:val="center"/>
        <w:rPr>
          <w:rFonts w:ascii="GHEA Grapalat" w:hAnsi="GHEA Grapalat" w:cs="Sylfaen"/>
          <w:sz w:val="22"/>
          <w:szCs w:val="22"/>
          <w:lang w:val="hy-AM"/>
        </w:rPr>
      </w:pPr>
    </w:p>
    <w:p w14:paraId="5FD4CFEA" w14:textId="77777777" w:rsidR="00F02279" w:rsidRPr="00FB1EC7" w:rsidRDefault="00F02279" w:rsidP="00F02279">
      <w:pPr>
        <w:jc w:val="center"/>
        <w:rPr>
          <w:rFonts w:ascii="GHEA Grapalat" w:hAnsi="GHEA Grapalat" w:cs="Sylfaen"/>
          <w:sz w:val="14"/>
          <w:szCs w:val="14"/>
          <w:lang w:val="hy-AM"/>
        </w:rPr>
      </w:pPr>
    </w:p>
    <w:p w14:paraId="02391F0D" w14:textId="77777777" w:rsidR="00F02279" w:rsidRPr="00FB1EC7" w:rsidRDefault="00F02279" w:rsidP="00F02279">
      <w:pPr>
        <w:jc w:val="center"/>
        <w:rPr>
          <w:rFonts w:ascii="GHEA Grapalat" w:hAnsi="GHEA Grapalat" w:cs="Sylfaen"/>
          <w:sz w:val="22"/>
          <w:szCs w:val="22"/>
          <w:lang w:val="hy-AM"/>
        </w:rPr>
      </w:pPr>
    </w:p>
    <w:p w14:paraId="6468DD6F" w14:textId="77777777" w:rsidR="00F02279" w:rsidRPr="00FB1EC7" w:rsidRDefault="00F02279" w:rsidP="00F02279">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2603CF82" w14:textId="77777777" w:rsidR="00F02279" w:rsidRPr="00FB1EC7" w:rsidRDefault="00F02279" w:rsidP="00F02279">
      <w:pPr>
        <w:jc w:val="center"/>
        <w:rPr>
          <w:rFonts w:ascii="GHEA Grapalat" w:hAnsi="GHEA Grapalat" w:cs="Sylfaen"/>
          <w:sz w:val="22"/>
          <w:szCs w:val="22"/>
          <w:lang w:val="hy-AM"/>
        </w:rPr>
      </w:pPr>
    </w:p>
    <w:p w14:paraId="7B3C7315" w14:textId="77777777" w:rsidR="00F02279" w:rsidRPr="00FB1EC7" w:rsidRDefault="00F02279" w:rsidP="00F02279">
      <w:pPr>
        <w:tabs>
          <w:tab w:val="left" w:pos="360"/>
          <w:tab w:val="left" w:pos="540"/>
        </w:tabs>
        <w:rPr>
          <w:rFonts w:ascii="GHEA Grapalat" w:hAnsi="GHEA Grapalat" w:cs="Sylfaen"/>
          <w:sz w:val="22"/>
          <w:szCs w:val="22"/>
          <w:lang w:val="hy-AM"/>
        </w:rPr>
      </w:pPr>
    </w:p>
    <w:p w14:paraId="5917EA0F" w14:textId="77777777" w:rsidR="00F02279" w:rsidRPr="00FB1EC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FB1EC7" w14:paraId="56BF800A" w14:textId="77777777" w:rsidTr="00545BDE">
        <w:tc>
          <w:tcPr>
            <w:tcW w:w="4785" w:type="dxa"/>
          </w:tcPr>
          <w:p w14:paraId="057B1DFD"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5F3A32E6"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0B9FDB59" w14:textId="77777777" w:rsidR="00F02279" w:rsidRPr="00FB1EC7" w:rsidRDefault="00F02279" w:rsidP="00F02279">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0EAEA566" w14:textId="77777777" w:rsidR="00F02279" w:rsidRPr="00FB1EC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B1EC7" w14:paraId="1C0558ED" w14:textId="77777777" w:rsidTr="00545BDE">
        <w:trPr>
          <w:tblCellSpacing w:w="7" w:type="dxa"/>
          <w:jc w:val="center"/>
        </w:trPr>
        <w:tc>
          <w:tcPr>
            <w:tcW w:w="0" w:type="auto"/>
            <w:vAlign w:val="center"/>
          </w:tcPr>
          <w:p w14:paraId="5D0BF92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2F61D809"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ազգանուն, անուն</w:t>
            </w:r>
          </w:p>
        </w:tc>
        <w:tc>
          <w:tcPr>
            <w:tcW w:w="0" w:type="auto"/>
            <w:vAlign w:val="center"/>
          </w:tcPr>
          <w:p w14:paraId="57A991B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F47AEB0"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ազգանուն, անուն</w:t>
            </w:r>
          </w:p>
        </w:tc>
      </w:tr>
      <w:tr w:rsidR="00F02279" w:rsidRPr="00FB1EC7" w14:paraId="0AE6DDC6" w14:textId="77777777" w:rsidTr="00545BDE">
        <w:trPr>
          <w:tblCellSpacing w:w="7" w:type="dxa"/>
          <w:jc w:val="center"/>
        </w:trPr>
        <w:tc>
          <w:tcPr>
            <w:tcW w:w="0" w:type="auto"/>
            <w:vAlign w:val="center"/>
          </w:tcPr>
          <w:p w14:paraId="14313E6A"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40341278"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ստորագրություն</w:t>
            </w:r>
          </w:p>
        </w:tc>
        <w:tc>
          <w:tcPr>
            <w:tcW w:w="0" w:type="auto"/>
            <w:vAlign w:val="center"/>
          </w:tcPr>
          <w:p w14:paraId="28B554A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4F7D099E"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15"/>
                <w:szCs w:val="15"/>
              </w:rPr>
              <w:t>ստորագրություն</w:t>
            </w:r>
          </w:p>
        </w:tc>
      </w:tr>
    </w:tbl>
    <w:p w14:paraId="55D6B392" w14:textId="77777777" w:rsidR="00F02279" w:rsidRPr="00FB1EC7" w:rsidRDefault="00F02279" w:rsidP="00785E88">
      <w:pPr>
        <w:tabs>
          <w:tab w:val="left" w:pos="360"/>
          <w:tab w:val="left" w:pos="540"/>
        </w:tabs>
        <w:jc w:val="center"/>
        <w:rPr>
          <w:rFonts w:ascii="Sylfaen" w:hAnsi="Sylfaen" w:cs="Sylfaen"/>
          <w:b/>
          <w:bCs/>
        </w:rPr>
      </w:pPr>
    </w:p>
    <w:sectPr w:rsidR="00F02279" w:rsidRPr="00FB1EC7"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DFD97B" w14:textId="77777777" w:rsidR="006C48C4" w:rsidRDefault="006C48C4">
      <w:r>
        <w:separator/>
      </w:r>
    </w:p>
  </w:endnote>
  <w:endnote w:type="continuationSeparator" w:id="0">
    <w:p w14:paraId="35DF9DF7" w14:textId="77777777" w:rsidR="006C48C4" w:rsidRDefault="006C4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LatRus"/>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1B4FB3" w14:textId="77777777" w:rsidR="006C48C4" w:rsidRDefault="006C48C4">
      <w:r>
        <w:separator/>
      </w:r>
    </w:p>
  </w:footnote>
  <w:footnote w:type="continuationSeparator" w:id="0">
    <w:p w14:paraId="5B094EA8" w14:textId="77777777" w:rsidR="006C48C4" w:rsidRDefault="006C48C4">
      <w:r>
        <w:continuationSeparator/>
      </w:r>
    </w:p>
  </w:footnote>
  <w:footnote w:id="1">
    <w:p w14:paraId="5BD0EE83" w14:textId="777C3DB0" w:rsidR="00931CDB" w:rsidRPr="003053EF" w:rsidRDefault="00931CDB" w:rsidP="006C1D25">
      <w:pPr>
        <w:pStyle w:val="FootnoteText"/>
        <w:jc w:val="both"/>
        <w:rPr>
          <w:lang w:val="en-US"/>
        </w:rPr>
      </w:pPr>
    </w:p>
  </w:footnote>
  <w:footnote w:id="2">
    <w:p w14:paraId="1990FC07" w14:textId="00050BE2" w:rsidR="00931CDB" w:rsidRPr="00180349" w:rsidRDefault="00931CDB" w:rsidP="00571F29">
      <w:pPr>
        <w:pStyle w:val="FootnoteText"/>
        <w:rPr>
          <w:rFonts w:ascii="Sylfaen" w:hAnsi="Sylfaen"/>
          <w:lang w:val="hy-AM"/>
        </w:rPr>
      </w:pPr>
    </w:p>
  </w:footnote>
  <w:footnote w:id="3">
    <w:p w14:paraId="68630AFA" w14:textId="75245CF1" w:rsidR="00931CDB" w:rsidRPr="00323606" w:rsidRDefault="00931CDB">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p>
    <w:p w14:paraId="68876768" w14:textId="77777777" w:rsidR="00931CDB" w:rsidRPr="006C0940" w:rsidRDefault="00931CDB">
      <w:pPr>
        <w:pStyle w:val="FootnoteText"/>
        <w:rPr>
          <w:rFonts w:ascii="Times New Roman" w:hAnsi="Times New Roman"/>
          <w:vertAlign w:val="superscript"/>
          <w:lang w:val="hy-AM"/>
        </w:rPr>
      </w:pPr>
    </w:p>
  </w:footnote>
  <w:footnote w:id="4">
    <w:p w14:paraId="79B7E3B5" w14:textId="77777777" w:rsidR="00931CDB" w:rsidRPr="00EC2CDE" w:rsidRDefault="00931CDB"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6266BE76" w14:textId="77777777" w:rsidR="00931CDB" w:rsidRPr="00F5285F" w:rsidRDefault="00931CDB" w:rsidP="00F5285F">
      <w:pPr>
        <w:pStyle w:val="NormalWeb"/>
        <w:spacing w:before="0" w:beforeAutospacing="0" w:after="0" w:afterAutospacing="0"/>
        <w:ind w:firstLine="708"/>
        <w:jc w:val="both"/>
        <w:rPr>
          <w:rFonts w:ascii="Calibri" w:hAnsi="Calibri"/>
          <w:sz w:val="20"/>
          <w:szCs w:val="20"/>
          <w:lang w:val="hy-AM" w:eastAsia="ru-RU"/>
        </w:rPr>
      </w:pPr>
      <w:r w:rsidRPr="00B01C80">
        <w:rPr>
          <w:rFonts w:ascii="Calibri" w:hAnsi="Calibri"/>
          <w:sz w:val="20"/>
          <w:szCs w:val="20"/>
          <w:lang w:val="hy-AM" w:eastAsia="ru-RU"/>
        </w:rPr>
        <w:footnoteRef/>
      </w:r>
      <w:r w:rsidRPr="00B01C80">
        <w:rPr>
          <w:rFonts w:ascii="Calibri" w:hAnsi="Calibri"/>
          <w:sz w:val="20"/>
          <w:szCs w:val="20"/>
          <w:lang w:val="hy-AM" w:eastAsia="ru-RU"/>
        </w:rPr>
        <w:t xml:space="preserve"> </w:t>
      </w:r>
      <w:r w:rsidRPr="00B01C80">
        <w:rPr>
          <w:rFonts w:ascii="Calibri" w:hAnsi="Calibri"/>
          <w:sz w:val="20"/>
          <w:szCs w:val="20"/>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B01C80">
          <w:rPr>
            <w:rFonts w:ascii="Calibri" w:hAnsi="Calibri"/>
            <w:sz w:val="20"/>
            <w:szCs w:val="20"/>
            <w:lang w:val="hy-AM" w:eastAsia="ru-RU"/>
          </w:rPr>
          <w:t>Standard &amp; Poor’s</w:t>
        </w:r>
      </w:hyperlink>
      <w:r w:rsidRPr="00B01C80">
        <w:rPr>
          <w:rFonts w:ascii="Calibri" w:hAnsi="Calibri"/>
          <w:sz w:val="20"/>
          <w:szCs w:val="20"/>
          <w:lang w:val="hy-AM" w:eastAsia="ru-RU"/>
        </w:rPr>
        <w:t> ) կողմից շնորհված վարկունակության վարկանիշ առնվազն Հայաստանի Հանրապետությանը շնորհված սուվերեն վարկանիշի չափով:</w:t>
      </w:r>
      <w:r w:rsidRPr="00F5285F">
        <w:rPr>
          <w:rFonts w:ascii="Calibri" w:hAnsi="Calibri"/>
          <w:sz w:val="20"/>
          <w:szCs w:val="20"/>
          <w:lang w:val="hy-AM" w:eastAsia="ru-RU"/>
        </w:rPr>
        <w:t>&gt;&gt; բառերով։</w:t>
      </w:r>
      <w:r w:rsidRPr="00EA5BE9">
        <w:rPr>
          <w:rFonts w:ascii="Calibri" w:hAnsi="Calibri"/>
          <w:lang w:val="hy-AM"/>
        </w:rPr>
        <w:t xml:space="preserve"> </w:t>
      </w:r>
      <w:r w:rsidRPr="00F5285F">
        <w:rPr>
          <w:rFonts w:ascii="Calibri" w:hAnsi="Calibri"/>
          <w:sz w:val="20"/>
          <w:szCs w:val="20"/>
          <w:lang w:val="hy-AM" w:eastAsia="ru-RU"/>
        </w:rPr>
        <w:t>Ընդ որում  նշվում է նաև վարկանիշի չափը:</w:t>
      </w:r>
    </w:p>
  </w:footnote>
  <w:footnote w:id="6">
    <w:p w14:paraId="5395C469" w14:textId="77777777" w:rsidR="00931CDB" w:rsidRPr="007E39F5" w:rsidRDefault="00931CDB" w:rsidP="007E39F5">
      <w:pPr>
        <w:pStyle w:val="FootnoteText"/>
        <w:jc w:val="both"/>
        <w:rPr>
          <w:rFonts w:ascii="GHEA Grapalat" w:hAnsi="GHEA Grapalat"/>
          <w:i/>
          <w:lang w:val="hy-AM"/>
        </w:rPr>
      </w:pPr>
    </w:p>
    <w:p w14:paraId="5A03B78A" w14:textId="69FDBE0B" w:rsidR="00931CDB" w:rsidRDefault="00931CDB" w:rsidP="007E39F5">
      <w:pPr>
        <w:pStyle w:val="FootnoteText"/>
        <w:jc w:val="both"/>
        <w:rPr>
          <w:rFonts w:ascii="GHEA Grapalat" w:hAnsi="GHEA Grapalat"/>
          <w:i/>
          <w:lang w:val="hy-AM"/>
        </w:rPr>
      </w:pPr>
      <w:r w:rsidRPr="007E39F5">
        <w:rPr>
          <w:rFonts w:ascii="GHEA Grapalat" w:hAnsi="GHEA Grapalat"/>
          <w:i/>
          <w:lang w:val="hy-AM"/>
        </w:rPr>
        <w:t>**-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7E39F5">
        <w:rPr>
          <w:rFonts w:ascii="Calibri" w:hAnsi="Calibri" w:cs="Calibri"/>
          <w:i/>
          <w:lang w:val="hy-AM"/>
        </w:rPr>
        <w:t> </w:t>
      </w:r>
      <w:r w:rsidRPr="007E39F5">
        <w:rPr>
          <w:rFonts w:ascii="GHEA Grapalat" w:hAnsi="GHEA Grapalat" w:cs="GHEA Grapalat"/>
          <w:i/>
          <w:lang w:val="hy-AM"/>
        </w:rPr>
        <w:t>մասին»</w:t>
      </w:r>
      <w:r w:rsidRPr="007E39F5">
        <w:rPr>
          <w:rFonts w:ascii="GHEA Grapalat" w:hAnsi="GHEA Grapalat"/>
          <w:i/>
          <w:lang w:val="hy-AM"/>
        </w:rPr>
        <w:t xml:space="preserve"> </w:t>
      </w:r>
      <w:r w:rsidRPr="007E39F5">
        <w:rPr>
          <w:rFonts w:ascii="GHEA Grapalat" w:hAnsi="GHEA Grapalat" w:cs="GHEA Grapalat"/>
          <w:i/>
          <w:lang w:val="hy-AM"/>
        </w:rPr>
        <w:t>օրենքի</w:t>
      </w:r>
      <w:r w:rsidRPr="007E39F5">
        <w:rPr>
          <w:rFonts w:ascii="GHEA Grapalat" w:hAnsi="GHEA Grapalat"/>
          <w:i/>
          <w:lang w:val="hy-AM"/>
        </w:rPr>
        <w:t xml:space="preserve"> </w:t>
      </w:r>
      <w:r w:rsidRPr="007E39F5">
        <w:rPr>
          <w:rFonts w:ascii="GHEA Grapalat" w:hAnsi="GHEA Grapalat" w:cs="GHEA Grapalat"/>
          <w:i/>
          <w:lang w:val="hy-AM"/>
        </w:rPr>
        <w:t>հիման</w:t>
      </w:r>
      <w:r w:rsidRPr="007E39F5">
        <w:rPr>
          <w:rFonts w:ascii="GHEA Grapalat" w:hAnsi="GHEA Grapalat"/>
          <w:i/>
          <w:lang w:val="hy-AM"/>
        </w:rPr>
        <w:t xml:space="preserve"> </w:t>
      </w:r>
      <w:r w:rsidRPr="007E39F5">
        <w:rPr>
          <w:rFonts w:ascii="GHEA Grapalat" w:hAnsi="GHEA Grapalat" w:cs="GHEA Grapalat"/>
          <w:i/>
          <w:lang w:val="hy-AM"/>
        </w:rPr>
        <w:t>վրա</w:t>
      </w:r>
      <w:r w:rsidRPr="007E39F5">
        <w:rPr>
          <w:rFonts w:ascii="GHEA Grapalat" w:hAnsi="GHEA Grapalat"/>
          <w:i/>
          <w:lang w:val="hy-AM"/>
        </w:rPr>
        <w:t xml:space="preserve"> </w:t>
      </w:r>
      <w:r w:rsidRPr="007E39F5">
        <w:rPr>
          <w:rFonts w:ascii="GHEA Grapalat" w:hAnsi="GHEA Grapalat" w:cs="GHEA Grapalat"/>
          <w:i/>
          <w:lang w:val="hy-AM"/>
        </w:rPr>
        <w:t>իրական</w:t>
      </w:r>
      <w:r w:rsidRPr="007E39F5">
        <w:rPr>
          <w:rFonts w:ascii="GHEA Grapalat" w:hAnsi="GHEA Grapalat"/>
          <w:i/>
          <w:lang w:val="hy-AM"/>
        </w:rPr>
        <w:t xml:space="preserve"> </w:t>
      </w:r>
      <w:r w:rsidRPr="007E39F5">
        <w:rPr>
          <w:rFonts w:ascii="GHEA Grapalat" w:hAnsi="GHEA Grapalat" w:cs="GHEA Grapalat"/>
          <w:i/>
          <w:lang w:val="hy-AM"/>
        </w:rPr>
        <w:t>շահառուների</w:t>
      </w:r>
      <w:r w:rsidRPr="007E39F5">
        <w:rPr>
          <w:rFonts w:ascii="GHEA Grapalat" w:hAnsi="GHEA Grapalat"/>
          <w:i/>
          <w:lang w:val="hy-AM"/>
        </w:rPr>
        <w:t xml:space="preserve"> </w:t>
      </w:r>
      <w:r w:rsidRPr="007E39F5">
        <w:rPr>
          <w:rFonts w:ascii="GHEA Grapalat" w:hAnsi="GHEA Grapalat" w:cs="GHEA Grapalat"/>
          <w:i/>
          <w:lang w:val="hy-AM"/>
        </w:rPr>
        <w:t>վերաբերյալ</w:t>
      </w:r>
      <w:r w:rsidRPr="007E39F5">
        <w:rPr>
          <w:rFonts w:ascii="GHEA Grapalat" w:hAnsi="GHEA Grapalat"/>
          <w:i/>
          <w:lang w:val="hy-AM"/>
        </w:rPr>
        <w:t xml:space="preserve"> </w:t>
      </w:r>
      <w:r w:rsidRPr="007E39F5">
        <w:rPr>
          <w:rFonts w:ascii="GHEA Grapalat" w:hAnsi="GHEA Grapalat" w:cs="GHEA Grapalat"/>
          <w:i/>
          <w:lang w:val="hy-AM"/>
        </w:rPr>
        <w:t>հայտարարագիր</w:t>
      </w:r>
      <w:r w:rsidRPr="007E39F5">
        <w:rPr>
          <w:rFonts w:ascii="GHEA Grapalat" w:hAnsi="GHEA Grapalat"/>
          <w:i/>
          <w:lang w:val="hy-AM"/>
        </w:rPr>
        <w:t xml:space="preserve"> </w:t>
      </w:r>
      <w:r w:rsidRPr="007E39F5">
        <w:rPr>
          <w:rFonts w:ascii="GHEA Grapalat" w:hAnsi="GHEA Grapalat" w:cs="GHEA Grapalat"/>
          <w:i/>
          <w:lang w:val="hy-AM"/>
        </w:rPr>
        <w:t>ներկայացնելու</w:t>
      </w:r>
      <w:r w:rsidRPr="007E39F5">
        <w:rPr>
          <w:rFonts w:ascii="GHEA Grapalat" w:hAnsi="GHEA Grapalat"/>
          <w:i/>
          <w:lang w:val="hy-AM"/>
        </w:rPr>
        <w:t xml:space="preserve"> </w:t>
      </w:r>
      <w:r w:rsidRPr="007E39F5">
        <w:rPr>
          <w:rFonts w:ascii="GHEA Grapalat" w:hAnsi="GHEA Grapalat" w:cs="GHEA Grapalat"/>
          <w:i/>
          <w:lang w:val="hy-AM"/>
        </w:rPr>
        <w:t>պարտականու</w:t>
      </w:r>
      <w:r w:rsidRPr="007E39F5">
        <w:rPr>
          <w:rFonts w:ascii="GHEA Grapalat" w:hAnsi="GHEA Grapalat"/>
          <w:i/>
          <w:lang w:val="hy-AM"/>
        </w:rPr>
        <w:t xml:space="preserve">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14:paraId="2EC1959F" w14:textId="77777777" w:rsidR="00931CDB" w:rsidRPr="007E39F5" w:rsidRDefault="00931CDB" w:rsidP="007E39F5">
      <w:pPr>
        <w:pStyle w:val="FootnoteText"/>
        <w:jc w:val="both"/>
        <w:rPr>
          <w:rFonts w:ascii="GHEA Grapalat" w:hAnsi="GHEA Grapalat"/>
          <w:i/>
          <w:lang w:val="hy-AM"/>
        </w:rPr>
      </w:pPr>
    </w:p>
    <w:p w14:paraId="68FEF602" w14:textId="6C450444" w:rsidR="00931CDB" w:rsidRPr="007E39F5" w:rsidRDefault="00931CDB" w:rsidP="00C17342">
      <w:pPr>
        <w:pStyle w:val="BodyTextIndent3"/>
        <w:spacing w:line="240" w:lineRule="auto"/>
        <w:ind w:firstLine="0"/>
        <w:rPr>
          <w:rFonts w:ascii="GHEA Grapalat" w:hAnsi="GHEA Grapalat"/>
          <w:i/>
          <w:lang w:val="hy-AM" w:eastAsia="ru-RU"/>
        </w:rPr>
      </w:pPr>
      <w:r w:rsidRPr="007E39F5">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r>
        <w:rPr>
          <w:rFonts w:ascii="GHEA Grapalat" w:hAnsi="GHEA Grapalat"/>
          <w:i/>
          <w:lang w:val="hy-AM" w:eastAsia="ru-RU"/>
        </w:rPr>
        <w:t>,</w:t>
      </w:r>
      <w:r w:rsidRPr="007E39F5">
        <w:rPr>
          <w:rFonts w:ascii="GHEA Grapalat" w:hAnsi="GHEA Grapalat"/>
          <w:i/>
          <w:lang w:val="hy-AM"/>
        </w:rPr>
        <w:t xml:space="preserve"> ապա դիմում- հայտարարությունը լրացնելիս &lt;&lt; տեղեկություններ պարունակող կայքէջի հղումը՝ &gt;&gt; բառերը փոխարինում է &lt;&lt;հայ</w:t>
      </w:r>
      <w:r>
        <w:rPr>
          <w:rFonts w:ascii="GHEA Grapalat" w:hAnsi="GHEA Grapalat"/>
          <w:i/>
          <w:lang w:val="hy-AM"/>
        </w:rPr>
        <w:t>տարարագիր՝ համաձայն  հավելված 1․</w:t>
      </w:r>
      <w:r w:rsidRPr="007E39F5">
        <w:rPr>
          <w:rFonts w:ascii="GHEA Grapalat" w:hAnsi="GHEA Grapalat"/>
          <w:i/>
          <w:lang w:val="hy-AM"/>
        </w:rPr>
        <w:t>3-ի&gt;&gt; բառերով,</w:t>
      </w:r>
    </w:p>
    <w:p w14:paraId="18308E29" w14:textId="77777777" w:rsidR="00931CDB" w:rsidRPr="007E39F5" w:rsidRDefault="00931CDB" w:rsidP="007E39F5">
      <w:pPr>
        <w:pStyle w:val="FootnoteText"/>
        <w:jc w:val="both"/>
        <w:rPr>
          <w:rFonts w:ascii="GHEA Grapalat" w:hAnsi="GHEA Grapalat"/>
          <w:i/>
          <w:lang w:val="hy-AM"/>
        </w:rPr>
      </w:pPr>
    </w:p>
    <w:p w14:paraId="19CA6FCC" w14:textId="77777777" w:rsidR="00931CDB" w:rsidRPr="007E39F5" w:rsidRDefault="00931CDB" w:rsidP="007E39F5">
      <w:pPr>
        <w:pStyle w:val="FootnoteText"/>
        <w:jc w:val="both"/>
        <w:rPr>
          <w:rFonts w:ascii="GHEA Grapalat" w:hAnsi="GHEA Grapalat"/>
          <w:i/>
          <w:lang w:val="hy-AM"/>
        </w:rPr>
      </w:pPr>
      <w:r w:rsidRPr="007E39F5">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062FA1BB" w14:textId="77777777" w:rsidR="00931CDB" w:rsidRPr="007E39F5" w:rsidRDefault="00931CDB" w:rsidP="007E39F5">
      <w:pPr>
        <w:pStyle w:val="FootnoteText"/>
        <w:jc w:val="both"/>
        <w:rPr>
          <w:rFonts w:ascii="GHEA Grapalat" w:hAnsi="GHEA Grapalat"/>
          <w:i/>
          <w:lang w:val="hy-AM"/>
        </w:rPr>
      </w:pPr>
    </w:p>
    <w:p w14:paraId="1145DFBD" w14:textId="40A516EC" w:rsidR="00931CDB" w:rsidRPr="007E39F5" w:rsidRDefault="00931CDB" w:rsidP="007E39F5">
      <w:pPr>
        <w:jc w:val="both"/>
        <w:rPr>
          <w:rFonts w:ascii="GHEA Grapalat" w:hAnsi="GHEA Grapalat"/>
          <w:i/>
          <w:sz w:val="20"/>
          <w:szCs w:val="20"/>
          <w:lang w:val="hy-AM" w:eastAsia="ru-RU"/>
        </w:rPr>
      </w:pPr>
    </w:p>
    <w:p w14:paraId="15C59966" w14:textId="77777777" w:rsidR="00931CDB" w:rsidRPr="004B2068" w:rsidRDefault="00931CDB" w:rsidP="007E39F5">
      <w:pPr>
        <w:jc w:val="both"/>
        <w:rPr>
          <w:rFonts w:ascii="GHEA Grapalat" w:hAnsi="GHEA Grapalat" w:cs="Sylfaen"/>
          <w:sz w:val="20"/>
          <w:lang w:val="af-ZA"/>
        </w:rPr>
      </w:pP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պարբերությունը</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և</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հավելված</w:t>
      </w:r>
      <w:r w:rsidRPr="007E39F5">
        <w:rPr>
          <w:rFonts w:ascii="GHEA Grapalat" w:hAnsi="GHEA Grapalat"/>
          <w:i/>
          <w:sz w:val="20"/>
          <w:szCs w:val="20"/>
          <w:lang w:val="af-ZA" w:eastAsia="ru-RU"/>
        </w:rPr>
        <w:t xml:space="preserve"> 1.1 </w:t>
      </w:r>
      <w:r w:rsidRPr="007E39F5">
        <w:rPr>
          <w:rFonts w:ascii="GHEA Grapalat" w:hAnsi="GHEA Grapalat"/>
          <w:i/>
          <w:sz w:val="20"/>
          <w:szCs w:val="20"/>
          <w:lang w:val="hy-AM" w:eastAsia="ru-RU"/>
        </w:rPr>
        <w:t>հանվում</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են</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եթե</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գնման</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առարկան</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չի</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հանդիսանում</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շինարարական</w:t>
      </w:r>
      <w:r w:rsidRPr="007E39F5">
        <w:rPr>
          <w:rFonts w:ascii="GHEA Grapalat" w:hAnsi="GHEA Grapalat"/>
          <w:i/>
          <w:sz w:val="20"/>
          <w:szCs w:val="20"/>
          <w:lang w:val="af-ZA" w:eastAsia="ru-RU"/>
        </w:rPr>
        <w:t xml:space="preserve"> </w:t>
      </w:r>
      <w:r w:rsidRPr="007E39F5">
        <w:rPr>
          <w:rFonts w:ascii="GHEA Grapalat" w:hAnsi="GHEA Grapalat"/>
          <w:i/>
          <w:sz w:val="20"/>
          <w:szCs w:val="20"/>
          <w:lang w:val="hy-AM" w:eastAsia="ru-RU"/>
        </w:rPr>
        <w:t>աշխատանքներ</w:t>
      </w:r>
    </w:p>
  </w:footnote>
  <w:footnote w:id="7">
    <w:p w14:paraId="3D6BF8F7" w14:textId="77777777" w:rsidR="00931CDB" w:rsidRPr="0015088E" w:rsidRDefault="00931CDB"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23AF8A4" w14:textId="77777777" w:rsidR="00931CDB" w:rsidRPr="001E7733" w:rsidDel="00856FDE" w:rsidRDefault="00931CDB" w:rsidP="00B2572B">
      <w:pPr>
        <w:pStyle w:val="FootnoteText"/>
        <w:rPr>
          <w:del w:id="10" w:author="User" w:date="2019-05-26T09:57:00Z"/>
          <w:i/>
          <w:lang w:val="af-ZA"/>
        </w:rPr>
      </w:pPr>
    </w:p>
  </w:footnote>
  <w:footnote w:id="8">
    <w:p w14:paraId="3E782598" w14:textId="77777777" w:rsidR="00931CDB" w:rsidRPr="009D643A" w:rsidRDefault="00931CDB" w:rsidP="00F02279">
      <w:pPr>
        <w:pStyle w:val="FootnoteText"/>
        <w:rPr>
          <w:lang w:val="hy-AM"/>
        </w:rPr>
      </w:pPr>
      <w:r>
        <w:rPr>
          <w:rFonts w:ascii="Sylfaen" w:hAnsi="Sylfaen"/>
          <w:vertAlign w:val="superscript"/>
          <w:lang w:val="hy-AM"/>
        </w:rPr>
        <w:t>2</w:t>
      </w:r>
      <w:r w:rsidRPr="008E6F39">
        <w:rPr>
          <w:rFonts w:ascii="Sylfaen" w:hAnsi="Sylfaen"/>
          <w:vertAlign w:val="superscript"/>
          <w:lang w:val="hy-AM"/>
        </w:rPr>
        <w:t xml:space="preserve">6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14:paraId="22470A1E" w14:textId="77777777" w:rsidR="00931CDB" w:rsidRPr="002F4827" w:rsidDel="004D0559" w:rsidRDefault="00931CDB" w:rsidP="00F02279">
      <w:pPr>
        <w:pStyle w:val="FootnoteText"/>
        <w:rPr>
          <w:del w:id="11" w:author="User" w:date="2019-05-26T13:15:00Z"/>
          <w:lang w:val="hy-AM"/>
        </w:rPr>
      </w:pPr>
    </w:p>
  </w:footnote>
  <w:footnote w:id="9">
    <w:p w14:paraId="1A5BE8D5" w14:textId="77777777" w:rsidR="00931CDB" w:rsidRPr="00342CD5" w:rsidDel="004D0559" w:rsidRDefault="00931CDB" w:rsidP="00F02279">
      <w:pPr>
        <w:pStyle w:val="FootnoteText"/>
        <w:jc w:val="both"/>
        <w:rPr>
          <w:del w:id="12" w:author="User" w:date="2019-05-26T13:16:00Z"/>
          <w:lang w:val="hy-AM"/>
        </w:rPr>
      </w:pPr>
      <w:r w:rsidRPr="00117328">
        <w:rPr>
          <w:rFonts w:ascii="Sylfaen" w:hAnsi="Sylfaen"/>
          <w:vertAlign w:val="superscript"/>
          <w:lang w:val="hy-AM"/>
        </w:rPr>
        <w:t>27</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0">
    <w:p w14:paraId="52FFF53D" w14:textId="77777777" w:rsidR="00931CDB" w:rsidRPr="00EF5721" w:rsidDel="004D0559" w:rsidRDefault="00931CDB" w:rsidP="00F02279">
      <w:pPr>
        <w:pStyle w:val="FootnoteText"/>
        <w:rPr>
          <w:del w:id="13" w:author="User" w:date="2019-05-26T13:16:00Z"/>
          <w:lang w:val="hy-AM"/>
        </w:rPr>
      </w:pPr>
      <w:r w:rsidRPr="00E520F5">
        <w:rPr>
          <w:rFonts w:ascii="Sylfaen" w:hAnsi="Sylfaen"/>
          <w:vertAlign w:val="superscript"/>
          <w:lang w:val="hy-AM"/>
        </w:rPr>
        <w:t>28</w:t>
      </w:r>
      <w:r w:rsidRPr="004B2068">
        <w:rPr>
          <w:vertAlign w:val="superscript"/>
          <w:lang w:val="hy-AM"/>
        </w:rPr>
        <w:t xml:space="preserve"> </w:t>
      </w:r>
      <w:r w:rsidRPr="00605A6B">
        <w:rPr>
          <w:rFonts w:ascii="GHEA Grapalat" w:hAnsi="GHEA Grapalat"/>
          <w:i/>
          <w:sz w:val="16"/>
          <w:szCs w:val="24"/>
          <w:lang w:val="hy-AM" w:eastAsia="en-US"/>
        </w:rPr>
        <w:t>Սույն կետը հանվում է պայմանագրի նախագծից, եթե</w:t>
      </w:r>
      <w:r w:rsidRPr="00EF5721">
        <w:rPr>
          <w:rFonts w:ascii="GHEA Grapalat" w:hAnsi="GHEA Grapalat"/>
          <w:i/>
          <w:sz w:val="16"/>
          <w:szCs w:val="24"/>
          <w:lang w:val="hy-AM" w:eastAsia="en-US"/>
        </w:rPr>
        <w:t xml:space="preserve"> կիրառելի չէ:</w:t>
      </w:r>
    </w:p>
  </w:footnote>
  <w:footnote w:id="11">
    <w:p w14:paraId="40701866" w14:textId="643F833F" w:rsidR="00931CDB" w:rsidRPr="002F4827" w:rsidDel="004D0559" w:rsidRDefault="00931CDB" w:rsidP="00F02279">
      <w:pPr>
        <w:pStyle w:val="FootnoteText"/>
        <w:jc w:val="both"/>
        <w:rPr>
          <w:del w:id="14" w:author="User" w:date="2019-05-26T13:17:00Z"/>
          <w:lang w:val="hy-AM"/>
        </w:rPr>
      </w:pPr>
    </w:p>
  </w:footnote>
  <w:footnote w:id="12">
    <w:p w14:paraId="2764E8D5" w14:textId="2F185072" w:rsidR="00931CDB" w:rsidRPr="002F4827" w:rsidDel="004D0559" w:rsidRDefault="00931CDB" w:rsidP="00F02279">
      <w:pPr>
        <w:pStyle w:val="FootnoteText"/>
        <w:jc w:val="both"/>
        <w:rPr>
          <w:del w:id="15" w:author="User" w:date="2019-05-26T13:18:00Z"/>
          <w:lang w:val="hy-AM"/>
        </w:rPr>
      </w:pPr>
    </w:p>
  </w:footnote>
  <w:footnote w:id="13">
    <w:p w14:paraId="22A36B57" w14:textId="3564D2F8" w:rsidR="00931CDB" w:rsidRPr="003711BD" w:rsidDel="00AC0465" w:rsidRDefault="00931CDB" w:rsidP="00F02279">
      <w:pPr>
        <w:pStyle w:val="FootnoteText"/>
        <w:rPr>
          <w:del w:id="16" w:author="User" w:date="2019-05-26T13:21:00Z"/>
          <w:lang w:val="hy-AM"/>
        </w:rPr>
      </w:pPr>
    </w:p>
  </w:footnote>
  <w:footnote w:id="14">
    <w:p w14:paraId="7259AFC9" w14:textId="5EB6BD37" w:rsidR="00931CDB" w:rsidRPr="002F4827" w:rsidDel="001432D3" w:rsidRDefault="00931CDB" w:rsidP="00F02279">
      <w:pPr>
        <w:pStyle w:val="FootnoteText"/>
        <w:jc w:val="both"/>
        <w:rPr>
          <w:del w:id="17" w:author="User" w:date="2019-05-26T13:23:00Z"/>
          <w:sz w:val="16"/>
          <w:szCs w:val="16"/>
          <w:lang w:val="hy-AM"/>
        </w:rPr>
      </w:pPr>
    </w:p>
  </w:footnote>
  <w:footnote w:id="15">
    <w:p w14:paraId="75B9A149" w14:textId="5F9FE894" w:rsidR="00931CDB" w:rsidRPr="00FC4820" w:rsidRDefault="00931CDB" w:rsidP="00F02279">
      <w:pPr>
        <w:pStyle w:val="FootnoteText"/>
        <w:jc w:val="both"/>
        <w:rPr>
          <w:lang w:val="hy-AM"/>
        </w:rPr>
      </w:pPr>
    </w:p>
  </w:footnote>
  <w:footnote w:id="16">
    <w:p w14:paraId="6D6D63AE" w14:textId="7DACA8ED" w:rsidR="00931CDB" w:rsidRPr="00FC4820" w:rsidDel="001432D3" w:rsidRDefault="00931CDB" w:rsidP="00F02279">
      <w:pPr>
        <w:pStyle w:val="FootnoteText"/>
        <w:jc w:val="both"/>
        <w:rPr>
          <w:del w:id="18" w:author="User" w:date="2019-05-26T13:24:00Z"/>
          <w:lang w:val="hy-AM"/>
        </w:rPr>
      </w:pPr>
    </w:p>
  </w:footnote>
  <w:footnote w:id="17">
    <w:p w14:paraId="1895F549" w14:textId="6D159127" w:rsidR="00931CDB" w:rsidRPr="00180349" w:rsidRDefault="00931CDB">
      <w:pPr>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8D8"/>
    <w:rsid w:val="00000958"/>
    <w:rsid w:val="000013D6"/>
    <w:rsid w:val="0000166A"/>
    <w:rsid w:val="000016BB"/>
    <w:rsid w:val="00002442"/>
    <w:rsid w:val="00002C23"/>
    <w:rsid w:val="000031E3"/>
    <w:rsid w:val="000033BC"/>
    <w:rsid w:val="00003DF0"/>
    <w:rsid w:val="000058CF"/>
    <w:rsid w:val="00005D30"/>
    <w:rsid w:val="00006793"/>
    <w:rsid w:val="000076A1"/>
    <w:rsid w:val="0000776B"/>
    <w:rsid w:val="00011ACF"/>
    <w:rsid w:val="00012347"/>
    <w:rsid w:val="0001296D"/>
    <w:rsid w:val="00012E2C"/>
    <w:rsid w:val="00013093"/>
    <w:rsid w:val="000132F3"/>
    <w:rsid w:val="00013C24"/>
    <w:rsid w:val="000143C5"/>
    <w:rsid w:val="00014775"/>
    <w:rsid w:val="000149F3"/>
    <w:rsid w:val="00017484"/>
    <w:rsid w:val="000206DA"/>
    <w:rsid w:val="00020C83"/>
    <w:rsid w:val="000212A8"/>
    <w:rsid w:val="00021831"/>
    <w:rsid w:val="00021C2E"/>
    <w:rsid w:val="00021C9D"/>
    <w:rsid w:val="00023384"/>
    <w:rsid w:val="000238FE"/>
    <w:rsid w:val="000246E6"/>
    <w:rsid w:val="00025353"/>
    <w:rsid w:val="00026351"/>
    <w:rsid w:val="000265BD"/>
    <w:rsid w:val="000275BF"/>
    <w:rsid w:val="00030405"/>
    <w:rsid w:val="00030D40"/>
    <w:rsid w:val="00030E9D"/>
    <w:rsid w:val="000312D9"/>
    <w:rsid w:val="000313A6"/>
    <w:rsid w:val="00032929"/>
    <w:rsid w:val="000330A3"/>
    <w:rsid w:val="00033946"/>
    <w:rsid w:val="00033B20"/>
    <w:rsid w:val="0003466E"/>
    <w:rsid w:val="00034CED"/>
    <w:rsid w:val="0003539C"/>
    <w:rsid w:val="000356CC"/>
    <w:rsid w:val="00036700"/>
    <w:rsid w:val="00037DDE"/>
    <w:rsid w:val="000408D8"/>
    <w:rsid w:val="0004323B"/>
    <w:rsid w:val="0004387F"/>
    <w:rsid w:val="000452FA"/>
    <w:rsid w:val="00045603"/>
    <w:rsid w:val="000464A2"/>
    <w:rsid w:val="000464DB"/>
    <w:rsid w:val="00046BAC"/>
    <w:rsid w:val="00047327"/>
    <w:rsid w:val="0005035B"/>
    <w:rsid w:val="00051490"/>
    <w:rsid w:val="00051B7F"/>
    <w:rsid w:val="00052AF7"/>
    <w:rsid w:val="00052F61"/>
    <w:rsid w:val="000537FF"/>
    <w:rsid w:val="00053BFB"/>
    <w:rsid w:val="000545B4"/>
    <w:rsid w:val="0005505C"/>
    <w:rsid w:val="000550DA"/>
    <w:rsid w:val="00055129"/>
    <w:rsid w:val="00055195"/>
    <w:rsid w:val="00055787"/>
    <w:rsid w:val="00055CC2"/>
    <w:rsid w:val="00056516"/>
    <w:rsid w:val="00056676"/>
    <w:rsid w:val="00056AB4"/>
    <w:rsid w:val="00057264"/>
    <w:rsid w:val="0005748E"/>
    <w:rsid w:val="000604CF"/>
    <w:rsid w:val="00060FB1"/>
    <w:rsid w:val="00061E08"/>
    <w:rsid w:val="0006220B"/>
    <w:rsid w:val="0006311D"/>
    <w:rsid w:val="00065C3B"/>
    <w:rsid w:val="000677B2"/>
    <w:rsid w:val="000704B9"/>
    <w:rsid w:val="00070DBB"/>
    <w:rsid w:val="00071D1C"/>
    <w:rsid w:val="00072A26"/>
    <w:rsid w:val="00072A83"/>
    <w:rsid w:val="00073430"/>
    <w:rsid w:val="000735B0"/>
    <w:rsid w:val="00073A04"/>
    <w:rsid w:val="00073A09"/>
    <w:rsid w:val="00073E90"/>
    <w:rsid w:val="00074248"/>
    <w:rsid w:val="00075997"/>
    <w:rsid w:val="00077062"/>
    <w:rsid w:val="00077BB9"/>
    <w:rsid w:val="00080C4E"/>
    <w:rsid w:val="00080E73"/>
    <w:rsid w:val="000812F9"/>
    <w:rsid w:val="000822C1"/>
    <w:rsid w:val="00082ADC"/>
    <w:rsid w:val="00082DE0"/>
    <w:rsid w:val="00082E96"/>
    <w:rsid w:val="000831B3"/>
    <w:rsid w:val="00083558"/>
    <w:rsid w:val="000845F6"/>
    <w:rsid w:val="00084E87"/>
    <w:rsid w:val="00085931"/>
    <w:rsid w:val="00086330"/>
    <w:rsid w:val="000878DB"/>
    <w:rsid w:val="00087A30"/>
    <w:rsid w:val="00087C62"/>
    <w:rsid w:val="000911CA"/>
    <w:rsid w:val="0009164D"/>
    <w:rsid w:val="00091EBC"/>
    <w:rsid w:val="00092D0A"/>
    <w:rsid w:val="0009380C"/>
    <w:rsid w:val="0009449B"/>
    <w:rsid w:val="000946A3"/>
    <w:rsid w:val="000952D8"/>
    <w:rsid w:val="0009549B"/>
    <w:rsid w:val="00095BC6"/>
    <w:rsid w:val="00095EB1"/>
    <w:rsid w:val="00096865"/>
    <w:rsid w:val="00097D24"/>
    <w:rsid w:val="00097DE8"/>
    <w:rsid w:val="000A025B"/>
    <w:rsid w:val="000A0DEB"/>
    <w:rsid w:val="000A25CF"/>
    <w:rsid w:val="000A2C81"/>
    <w:rsid w:val="000A3471"/>
    <w:rsid w:val="000A37CE"/>
    <w:rsid w:val="000A4BF4"/>
    <w:rsid w:val="000A58EC"/>
    <w:rsid w:val="000A5B16"/>
    <w:rsid w:val="000A6491"/>
    <w:rsid w:val="000A6B75"/>
    <w:rsid w:val="000A71AA"/>
    <w:rsid w:val="000A72AD"/>
    <w:rsid w:val="000A7346"/>
    <w:rsid w:val="000A7528"/>
    <w:rsid w:val="000B033F"/>
    <w:rsid w:val="000B1088"/>
    <w:rsid w:val="000B259E"/>
    <w:rsid w:val="000B2CD6"/>
    <w:rsid w:val="000B5AE5"/>
    <w:rsid w:val="000B6BAA"/>
    <w:rsid w:val="000B700B"/>
    <w:rsid w:val="000B7641"/>
    <w:rsid w:val="000B7C54"/>
    <w:rsid w:val="000C0396"/>
    <w:rsid w:val="000C062F"/>
    <w:rsid w:val="000C0A9D"/>
    <w:rsid w:val="000C12A6"/>
    <w:rsid w:val="000C165F"/>
    <w:rsid w:val="000C182C"/>
    <w:rsid w:val="000C36C6"/>
    <w:rsid w:val="000C4838"/>
    <w:rsid w:val="000C5A09"/>
    <w:rsid w:val="000C6F81"/>
    <w:rsid w:val="000C72D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109"/>
    <w:rsid w:val="000D77C1"/>
    <w:rsid w:val="000D7C6B"/>
    <w:rsid w:val="000D7CBB"/>
    <w:rsid w:val="000E1C31"/>
    <w:rsid w:val="000E20A1"/>
    <w:rsid w:val="000E21E6"/>
    <w:rsid w:val="000E2416"/>
    <w:rsid w:val="000E2427"/>
    <w:rsid w:val="000E267C"/>
    <w:rsid w:val="000E2D7B"/>
    <w:rsid w:val="000E308B"/>
    <w:rsid w:val="000E3CFE"/>
    <w:rsid w:val="000E3D1E"/>
    <w:rsid w:val="000E3F9A"/>
    <w:rsid w:val="000E426E"/>
    <w:rsid w:val="000E4C35"/>
    <w:rsid w:val="000E5257"/>
    <w:rsid w:val="000E721C"/>
    <w:rsid w:val="000E7612"/>
    <w:rsid w:val="000E79BD"/>
    <w:rsid w:val="000F008F"/>
    <w:rsid w:val="000F109E"/>
    <w:rsid w:val="000F15C2"/>
    <w:rsid w:val="000F2753"/>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AE0"/>
    <w:rsid w:val="000F7B12"/>
    <w:rsid w:val="0010050E"/>
    <w:rsid w:val="00101047"/>
    <w:rsid w:val="00101445"/>
    <w:rsid w:val="001016D4"/>
    <w:rsid w:val="00101A56"/>
    <w:rsid w:val="00101C9A"/>
    <w:rsid w:val="00101F06"/>
    <w:rsid w:val="00102291"/>
    <w:rsid w:val="0010323D"/>
    <w:rsid w:val="001034C6"/>
    <w:rsid w:val="00103DEE"/>
    <w:rsid w:val="00104861"/>
    <w:rsid w:val="00106365"/>
    <w:rsid w:val="00106D44"/>
    <w:rsid w:val="00106DEE"/>
    <w:rsid w:val="00106F3B"/>
    <w:rsid w:val="00107D79"/>
    <w:rsid w:val="00110D13"/>
    <w:rsid w:val="00113F0D"/>
    <w:rsid w:val="00115905"/>
    <w:rsid w:val="001159FA"/>
    <w:rsid w:val="0011611E"/>
    <w:rsid w:val="00116E47"/>
    <w:rsid w:val="00117020"/>
    <w:rsid w:val="00117328"/>
    <w:rsid w:val="00117964"/>
    <w:rsid w:val="00117DAA"/>
    <w:rsid w:val="001242C4"/>
    <w:rsid w:val="00124461"/>
    <w:rsid w:val="001267F0"/>
    <w:rsid w:val="001276C9"/>
    <w:rsid w:val="0013008B"/>
    <w:rsid w:val="00130202"/>
    <w:rsid w:val="001305C6"/>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07B9"/>
    <w:rsid w:val="00142496"/>
    <w:rsid w:val="00142942"/>
    <w:rsid w:val="00143BD7"/>
    <w:rsid w:val="00143E8C"/>
    <w:rsid w:val="0014472E"/>
    <w:rsid w:val="00144A19"/>
    <w:rsid w:val="00144F73"/>
    <w:rsid w:val="0014555E"/>
    <w:rsid w:val="001457B4"/>
    <w:rsid w:val="001458D6"/>
    <w:rsid w:val="00145CC3"/>
    <w:rsid w:val="00147CD0"/>
    <w:rsid w:val="00147F14"/>
    <w:rsid w:val="00150CBE"/>
    <w:rsid w:val="001514D1"/>
    <w:rsid w:val="001515DE"/>
    <w:rsid w:val="001522CE"/>
    <w:rsid w:val="00152564"/>
    <w:rsid w:val="001526BE"/>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73F"/>
    <w:rsid w:val="001669C1"/>
    <w:rsid w:val="001679A6"/>
    <w:rsid w:val="00170598"/>
    <w:rsid w:val="001724D7"/>
    <w:rsid w:val="00172BD7"/>
    <w:rsid w:val="001732FB"/>
    <w:rsid w:val="00174C7A"/>
    <w:rsid w:val="00174FE1"/>
    <w:rsid w:val="00175A63"/>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4FC1"/>
    <w:rsid w:val="00184FD8"/>
    <w:rsid w:val="00185684"/>
    <w:rsid w:val="0018591C"/>
    <w:rsid w:val="00185DF9"/>
    <w:rsid w:val="00186686"/>
    <w:rsid w:val="00187D9C"/>
    <w:rsid w:val="00191A27"/>
    <w:rsid w:val="00191D5F"/>
    <w:rsid w:val="00192606"/>
    <w:rsid w:val="00192A1F"/>
    <w:rsid w:val="001932A7"/>
    <w:rsid w:val="001937E9"/>
    <w:rsid w:val="00193871"/>
    <w:rsid w:val="0019419E"/>
    <w:rsid w:val="00194598"/>
    <w:rsid w:val="00194DBD"/>
    <w:rsid w:val="00195835"/>
    <w:rsid w:val="00195F24"/>
    <w:rsid w:val="00196487"/>
    <w:rsid w:val="001A23A6"/>
    <w:rsid w:val="001A2579"/>
    <w:rsid w:val="001A2F72"/>
    <w:rsid w:val="001A3144"/>
    <w:rsid w:val="001A352F"/>
    <w:rsid w:val="001A3FEC"/>
    <w:rsid w:val="001A43A4"/>
    <w:rsid w:val="001A4EF7"/>
    <w:rsid w:val="001A5BC8"/>
    <w:rsid w:val="001A5C02"/>
    <w:rsid w:val="001A6E77"/>
    <w:rsid w:val="001B0D9A"/>
    <w:rsid w:val="001B12D4"/>
    <w:rsid w:val="001B130B"/>
    <w:rsid w:val="001B1370"/>
    <w:rsid w:val="001B1FC4"/>
    <w:rsid w:val="001B21A3"/>
    <w:rsid w:val="001B37D2"/>
    <w:rsid w:val="001B45A9"/>
    <w:rsid w:val="001B478E"/>
    <w:rsid w:val="001B6056"/>
    <w:rsid w:val="001B6591"/>
    <w:rsid w:val="001B6D6C"/>
    <w:rsid w:val="001B6FCF"/>
    <w:rsid w:val="001B7698"/>
    <w:rsid w:val="001C07C6"/>
    <w:rsid w:val="001C0849"/>
    <w:rsid w:val="001C0B2D"/>
    <w:rsid w:val="001C1CEB"/>
    <w:rsid w:val="001C2F9F"/>
    <w:rsid w:val="001C336A"/>
    <w:rsid w:val="001C3D83"/>
    <w:rsid w:val="001C3F6C"/>
    <w:rsid w:val="001C7125"/>
    <w:rsid w:val="001C76F7"/>
    <w:rsid w:val="001C7C1A"/>
    <w:rsid w:val="001D1139"/>
    <w:rsid w:val="001D1376"/>
    <w:rsid w:val="001D1D00"/>
    <w:rsid w:val="001D1EB0"/>
    <w:rsid w:val="001D2D62"/>
    <w:rsid w:val="001D49EB"/>
    <w:rsid w:val="001D5FF7"/>
    <w:rsid w:val="001D6531"/>
    <w:rsid w:val="001D7228"/>
    <w:rsid w:val="001D74FA"/>
    <w:rsid w:val="001D78C5"/>
    <w:rsid w:val="001E0216"/>
    <w:rsid w:val="001E17BA"/>
    <w:rsid w:val="001E23BA"/>
    <w:rsid w:val="001E2794"/>
    <w:rsid w:val="001E2814"/>
    <w:rsid w:val="001E52DB"/>
    <w:rsid w:val="001E55B2"/>
    <w:rsid w:val="001E57E0"/>
    <w:rsid w:val="001E5866"/>
    <w:rsid w:val="001E6CEC"/>
    <w:rsid w:val="001E7733"/>
    <w:rsid w:val="001E7C63"/>
    <w:rsid w:val="001F0335"/>
    <w:rsid w:val="001F0371"/>
    <w:rsid w:val="001F0879"/>
    <w:rsid w:val="001F168E"/>
    <w:rsid w:val="001F1DF0"/>
    <w:rsid w:val="001F3237"/>
    <w:rsid w:val="001F386B"/>
    <w:rsid w:val="001F41C4"/>
    <w:rsid w:val="001F5FDE"/>
    <w:rsid w:val="001F6578"/>
    <w:rsid w:val="001F760C"/>
    <w:rsid w:val="00200AE8"/>
    <w:rsid w:val="00201683"/>
    <w:rsid w:val="002017CB"/>
    <w:rsid w:val="00201DA0"/>
    <w:rsid w:val="00201F2E"/>
    <w:rsid w:val="00202F4D"/>
    <w:rsid w:val="002032CE"/>
    <w:rsid w:val="00203917"/>
    <w:rsid w:val="002039C5"/>
    <w:rsid w:val="00204B03"/>
    <w:rsid w:val="00204E53"/>
    <w:rsid w:val="00205689"/>
    <w:rsid w:val="00206CBB"/>
    <w:rsid w:val="0020701A"/>
    <w:rsid w:val="00207CF7"/>
    <w:rsid w:val="002100B3"/>
    <w:rsid w:val="002101F2"/>
    <w:rsid w:val="002106E6"/>
    <w:rsid w:val="00210F0C"/>
    <w:rsid w:val="00211425"/>
    <w:rsid w:val="002115A9"/>
    <w:rsid w:val="0021342B"/>
    <w:rsid w:val="002137E6"/>
    <w:rsid w:val="00213EB7"/>
    <w:rsid w:val="00213EB8"/>
    <w:rsid w:val="00214275"/>
    <w:rsid w:val="00214772"/>
    <w:rsid w:val="0021501A"/>
    <w:rsid w:val="00217710"/>
    <w:rsid w:val="00220491"/>
    <w:rsid w:val="00220ACB"/>
    <w:rsid w:val="00220C7C"/>
    <w:rsid w:val="002218FE"/>
    <w:rsid w:val="0022236A"/>
    <w:rsid w:val="00222CEE"/>
    <w:rsid w:val="0022325C"/>
    <w:rsid w:val="002240AB"/>
    <w:rsid w:val="00224D20"/>
    <w:rsid w:val="002250D8"/>
    <w:rsid w:val="0022515E"/>
    <w:rsid w:val="002252CD"/>
    <w:rsid w:val="002253C6"/>
    <w:rsid w:val="002254EE"/>
    <w:rsid w:val="00225C4D"/>
    <w:rsid w:val="00226412"/>
    <w:rsid w:val="002273AD"/>
    <w:rsid w:val="0022770A"/>
    <w:rsid w:val="00227C9F"/>
    <w:rsid w:val="00230356"/>
    <w:rsid w:val="00230B12"/>
    <w:rsid w:val="00230C8F"/>
    <w:rsid w:val="0023181C"/>
    <w:rsid w:val="00232F0E"/>
    <w:rsid w:val="0023340B"/>
    <w:rsid w:val="0023354E"/>
    <w:rsid w:val="0023571C"/>
    <w:rsid w:val="00236B75"/>
    <w:rsid w:val="0024027D"/>
    <w:rsid w:val="00240289"/>
    <w:rsid w:val="0024041A"/>
    <w:rsid w:val="0024186B"/>
    <w:rsid w:val="0024205E"/>
    <w:rsid w:val="00244642"/>
    <w:rsid w:val="00244B38"/>
    <w:rsid w:val="002458FD"/>
    <w:rsid w:val="00245DB1"/>
    <w:rsid w:val="00246E0A"/>
    <w:rsid w:val="00246F46"/>
    <w:rsid w:val="00247FE9"/>
    <w:rsid w:val="00251450"/>
    <w:rsid w:val="0025145E"/>
    <w:rsid w:val="00251E84"/>
    <w:rsid w:val="002525AE"/>
    <w:rsid w:val="00252BCD"/>
    <w:rsid w:val="00252C9C"/>
    <w:rsid w:val="00253CA8"/>
    <w:rsid w:val="002542AE"/>
    <w:rsid w:val="00254A36"/>
    <w:rsid w:val="00254AA2"/>
    <w:rsid w:val="002559B9"/>
    <w:rsid w:val="00255BEC"/>
    <w:rsid w:val="00257773"/>
    <w:rsid w:val="00260569"/>
    <w:rsid w:val="00260E64"/>
    <w:rsid w:val="00261272"/>
    <w:rsid w:val="0026158D"/>
    <w:rsid w:val="00263035"/>
    <w:rsid w:val="00263094"/>
    <w:rsid w:val="00263D72"/>
    <w:rsid w:val="00263E28"/>
    <w:rsid w:val="0026426F"/>
    <w:rsid w:val="0026557B"/>
    <w:rsid w:val="00265D18"/>
    <w:rsid w:val="002663CB"/>
    <w:rsid w:val="002665A4"/>
    <w:rsid w:val="0027052A"/>
    <w:rsid w:val="0027055C"/>
    <w:rsid w:val="00270AF6"/>
    <w:rsid w:val="00270D59"/>
    <w:rsid w:val="00271891"/>
    <w:rsid w:val="00271DF6"/>
    <w:rsid w:val="0027208C"/>
    <w:rsid w:val="00273411"/>
    <w:rsid w:val="002737E0"/>
    <w:rsid w:val="002738E8"/>
    <w:rsid w:val="00273A88"/>
    <w:rsid w:val="00273B4F"/>
    <w:rsid w:val="00274353"/>
    <w:rsid w:val="0027499F"/>
    <w:rsid w:val="00274BDF"/>
    <w:rsid w:val="00274D53"/>
    <w:rsid w:val="00274F0E"/>
    <w:rsid w:val="00274FD9"/>
    <w:rsid w:val="002754C4"/>
    <w:rsid w:val="00276441"/>
    <w:rsid w:val="00276B03"/>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41F2"/>
    <w:rsid w:val="002949C8"/>
    <w:rsid w:val="00294BD5"/>
    <w:rsid w:val="00294FFF"/>
    <w:rsid w:val="0029515A"/>
    <w:rsid w:val="00295CB9"/>
    <w:rsid w:val="002962D2"/>
    <w:rsid w:val="00296466"/>
    <w:rsid w:val="00296A9F"/>
    <w:rsid w:val="00296F9E"/>
    <w:rsid w:val="00297099"/>
    <w:rsid w:val="00297B2D"/>
    <w:rsid w:val="002A058F"/>
    <w:rsid w:val="002A0AD3"/>
    <w:rsid w:val="002A10B2"/>
    <w:rsid w:val="002A1FAC"/>
    <w:rsid w:val="002A21E9"/>
    <w:rsid w:val="002A26AE"/>
    <w:rsid w:val="002A2C2E"/>
    <w:rsid w:val="002A3785"/>
    <w:rsid w:val="002A4619"/>
    <w:rsid w:val="002A464D"/>
    <w:rsid w:val="002A4B81"/>
    <w:rsid w:val="002A5C38"/>
    <w:rsid w:val="002A7293"/>
    <w:rsid w:val="002A7380"/>
    <w:rsid w:val="002A76C6"/>
    <w:rsid w:val="002A7A40"/>
    <w:rsid w:val="002A7C7C"/>
    <w:rsid w:val="002B01B8"/>
    <w:rsid w:val="002B04A2"/>
    <w:rsid w:val="002B0631"/>
    <w:rsid w:val="002B0AEA"/>
    <w:rsid w:val="002B101D"/>
    <w:rsid w:val="002B103D"/>
    <w:rsid w:val="002B121D"/>
    <w:rsid w:val="002B155B"/>
    <w:rsid w:val="002B1ABE"/>
    <w:rsid w:val="002B1CC1"/>
    <w:rsid w:val="002B1FC7"/>
    <w:rsid w:val="002B24A4"/>
    <w:rsid w:val="002B24E8"/>
    <w:rsid w:val="002B2C28"/>
    <w:rsid w:val="002B32D6"/>
    <w:rsid w:val="002B3E53"/>
    <w:rsid w:val="002B4473"/>
    <w:rsid w:val="002B4FD9"/>
    <w:rsid w:val="002B5F87"/>
    <w:rsid w:val="002B6E22"/>
    <w:rsid w:val="002B7388"/>
    <w:rsid w:val="002B7594"/>
    <w:rsid w:val="002C071B"/>
    <w:rsid w:val="002C0DD6"/>
    <w:rsid w:val="002C1050"/>
    <w:rsid w:val="002C170C"/>
    <w:rsid w:val="002C1AE5"/>
    <w:rsid w:val="002C205F"/>
    <w:rsid w:val="002C27EB"/>
    <w:rsid w:val="002C2AAB"/>
    <w:rsid w:val="002C3CAA"/>
    <w:rsid w:val="002C49AC"/>
    <w:rsid w:val="002C4DBF"/>
    <w:rsid w:val="002C623B"/>
    <w:rsid w:val="002C66F5"/>
    <w:rsid w:val="002C6CF7"/>
    <w:rsid w:val="002C7037"/>
    <w:rsid w:val="002D02FE"/>
    <w:rsid w:val="002D0E82"/>
    <w:rsid w:val="002D155D"/>
    <w:rsid w:val="002D1AAA"/>
    <w:rsid w:val="002D20E8"/>
    <w:rsid w:val="002D22A7"/>
    <w:rsid w:val="002D236D"/>
    <w:rsid w:val="002D304E"/>
    <w:rsid w:val="002D3C61"/>
    <w:rsid w:val="002D4250"/>
    <w:rsid w:val="002D4575"/>
    <w:rsid w:val="002D4B94"/>
    <w:rsid w:val="002D4C7C"/>
    <w:rsid w:val="002D5CF0"/>
    <w:rsid w:val="002D601F"/>
    <w:rsid w:val="002D6DA0"/>
    <w:rsid w:val="002E0768"/>
    <w:rsid w:val="002E0877"/>
    <w:rsid w:val="002E0966"/>
    <w:rsid w:val="002E11D1"/>
    <w:rsid w:val="002E3165"/>
    <w:rsid w:val="002E4305"/>
    <w:rsid w:val="002E4953"/>
    <w:rsid w:val="002E530A"/>
    <w:rsid w:val="002E531D"/>
    <w:rsid w:val="002E67D3"/>
    <w:rsid w:val="002E7EE1"/>
    <w:rsid w:val="002F1AB3"/>
    <w:rsid w:val="002F2B23"/>
    <w:rsid w:val="002F2C5F"/>
    <w:rsid w:val="002F2CE0"/>
    <w:rsid w:val="002F35FE"/>
    <w:rsid w:val="002F4AE5"/>
    <w:rsid w:val="002F5DEA"/>
    <w:rsid w:val="002F6164"/>
    <w:rsid w:val="002F673B"/>
    <w:rsid w:val="002F6FA0"/>
    <w:rsid w:val="002F6FD9"/>
    <w:rsid w:val="002F7A7E"/>
    <w:rsid w:val="00301193"/>
    <w:rsid w:val="0030129D"/>
    <w:rsid w:val="00301ED5"/>
    <w:rsid w:val="003026E8"/>
    <w:rsid w:val="00303732"/>
    <w:rsid w:val="003041A8"/>
    <w:rsid w:val="00304436"/>
    <w:rsid w:val="00304D64"/>
    <w:rsid w:val="003053EF"/>
    <w:rsid w:val="00305A9C"/>
    <w:rsid w:val="00305E59"/>
    <w:rsid w:val="00305F6D"/>
    <w:rsid w:val="003064D4"/>
    <w:rsid w:val="0030675A"/>
    <w:rsid w:val="00307F3C"/>
    <w:rsid w:val="003101E4"/>
    <w:rsid w:val="00310343"/>
    <w:rsid w:val="00310A82"/>
    <w:rsid w:val="00310B6E"/>
    <w:rsid w:val="00310ED2"/>
    <w:rsid w:val="00311076"/>
    <w:rsid w:val="00313407"/>
    <w:rsid w:val="003141B6"/>
    <w:rsid w:val="00316381"/>
    <w:rsid w:val="003169A4"/>
    <w:rsid w:val="0032071C"/>
    <w:rsid w:val="00321192"/>
    <w:rsid w:val="00321A56"/>
    <w:rsid w:val="00321B20"/>
    <w:rsid w:val="00323606"/>
    <w:rsid w:val="00323B33"/>
    <w:rsid w:val="00324445"/>
    <w:rsid w:val="00324490"/>
    <w:rsid w:val="00324764"/>
    <w:rsid w:val="00325546"/>
    <w:rsid w:val="003257F0"/>
    <w:rsid w:val="003259C5"/>
    <w:rsid w:val="00325CC0"/>
    <w:rsid w:val="00326507"/>
    <w:rsid w:val="00327436"/>
    <w:rsid w:val="003275D4"/>
    <w:rsid w:val="00333314"/>
    <w:rsid w:val="00333347"/>
    <w:rsid w:val="0033399B"/>
    <w:rsid w:val="00333DE4"/>
    <w:rsid w:val="003343B0"/>
    <w:rsid w:val="00334564"/>
    <w:rsid w:val="00334B2F"/>
    <w:rsid w:val="0033550F"/>
    <w:rsid w:val="0033571F"/>
    <w:rsid w:val="00335C2A"/>
    <w:rsid w:val="00336F9A"/>
    <w:rsid w:val="00340083"/>
    <w:rsid w:val="003414F9"/>
    <w:rsid w:val="00341A74"/>
    <w:rsid w:val="00341D7A"/>
    <w:rsid w:val="00341ED4"/>
    <w:rsid w:val="003427DF"/>
    <w:rsid w:val="003436A5"/>
    <w:rsid w:val="00344E64"/>
    <w:rsid w:val="0034564D"/>
    <w:rsid w:val="00345909"/>
    <w:rsid w:val="003468B8"/>
    <w:rsid w:val="00347499"/>
    <w:rsid w:val="0034777A"/>
    <w:rsid w:val="00350018"/>
    <w:rsid w:val="003500D1"/>
    <w:rsid w:val="003501C0"/>
    <w:rsid w:val="00350C85"/>
    <w:rsid w:val="0035219B"/>
    <w:rsid w:val="00352DB8"/>
    <w:rsid w:val="00353890"/>
    <w:rsid w:val="00355533"/>
    <w:rsid w:val="0035555B"/>
    <w:rsid w:val="003572A0"/>
    <w:rsid w:val="003579C1"/>
    <w:rsid w:val="00357A33"/>
    <w:rsid w:val="00357AA2"/>
    <w:rsid w:val="00357D48"/>
    <w:rsid w:val="00357E1B"/>
    <w:rsid w:val="00361308"/>
    <w:rsid w:val="003615A1"/>
    <w:rsid w:val="003621F0"/>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B3B"/>
    <w:rsid w:val="003755FD"/>
    <w:rsid w:val="00375D38"/>
    <w:rsid w:val="00375FD2"/>
    <w:rsid w:val="003760B7"/>
    <w:rsid w:val="00376D5B"/>
    <w:rsid w:val="00380721"/>
    <w:rsid w:val="00381116"/>
    <w:rsid w:val="003812AE"/>
    <w:rsid w:val="00381658"/>
    <w:rsid w:val="003823AA"/>
    <w:rsid w:val="0038317B"/>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9F1"/>
    <w:rsid w:val="00396D60"/>
    <w:rsid w:val="003972CC"/>
    <w:rsid w:val="00397DC0"/>
    <w:rsid w:val="003A0A31"/>
    <w:rsid w:val="003A0BF1"/>
    <w:rsid w:val="003A145D"/>
    <w:rsid w:val="003A2BE0"/>
    <w:rsid w:val="003A377C"/>
    <w:rsid w:val="003A5049"/>
    <w:rsid w:val="003A5533"/>
    <w:rsid w:val="003A57F0"/>
    <w:rsid w:val="003A62A4"/>
    <w:rsid w:val="003A645E"/>
    <w:rsid w:val="003A7A32"/>
    <w:rsid w:val="003A7FC7"/>
    <w:rsid w:val="003B0939"/>
    <w:rsid w:val="003B0D6E"/>
    <w:rsid w:val="003B1FC0"/>
    <w:rsid w:val="003B3073"/>
    <w:rsid w:val="003B3A13"/>
    <w:rsid w:val="003B454C"/>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C75A8"/>
    <w:rsid w:val="003D0075"/>
    <w:rsid w:val="003D0470"/>
    <w:rsid w:val="003D05C0"/>
    <w:rsid w:val="003D06D2"/>
    <w:rsid w:val="003D0940"/>
    <w:rsid w:val="003D14E9"/>
    <w:rsid w:val="003D1BB7"/>
    <w:rsid w:val="003D1CF4"/>
    <w:rsid w:val="003D1FE3"/>
    <w:rsid w:val="003D325C"/>
    <w:rsid w:val="003D39F7"/>
    <w:rsid w:val="003D4374"/>
    <w:rsid w:val="003D56A5"/>
    <w:rsid w:val="003D666D"/>
    <w:rsid w:val="003D7720"/>
    <w:rsid w:val="003D7F8E"/>
    <w:rsid w:val="003D7FD7"/>
    <w:rsid w:val="003E01D5"/>
    <w:rsid w:val="003E029A"/>
    <w:rsid w:val="003E093F"/>
    <w:rsid w:val="003E1421"/>
    <w:rsid w:val="003E1BE2"/>
    <w:rsid w:val="003E246C"/>
    <w:rsid w:val="003E2931"/>
    <w:rsid w:val="003E2EAA"/>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D8"/>
    <w:rsid w:val="003F3AE8"/>
    <w:rsid w:val="003F4C5E"/>
    <w:rsid w:val="003F6CF8"/>
    <w:rsid w:val="003F729B"/>
    <w:rsid w:val="003F7B41"/>
    <w:rsid w:val="003F7EA6"/>
    <w:rsid w:val="0040095A"/>
    <w:rsid w:val="00400B6A"/>
    <w:rsid w:val="0040112D"/>
    <w:rsid w:val="00401BA5"/>
    <w:rsid w:val="004021AA"/>
    <w:rsid w:val="00402739"/>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44A"/>
    <w:rsid w:val="004134BB"/>
    <w:rsid w:val="00413A8A"/>
    <w:rsid w:val="0041659E"/>
    <w:rsid w:val="00416F1E"/>
    <w:rsid w:val="00417553"/>
    <w:rsid w:val="004175B6"/>
    <w:rsid w:val="00417B96"/>
    <w:rsid w:val="0042084B"/>
    <w:rsid w:val="00421DA8"/>
    <w:rsid w:val="00421F49"/>
    <w:rsid w:val="004242D7"/>
    <w:rsid w:val="00424AA8"/>
    <w:rsid w:val="004250EA"/>
    <w:rsid w:val="00425C13"/>
    <w:rsid w:val="004261B6"/>
    <w:rsid w:val="0042693C"/>
    <w:rsid w:val="00427EAA"/>
    <w:rsid w:val="004300D9"/>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4E9"/>
    <w:rsid w:val="00443B7A"/>
    <w:rsid w:val="00444069"/>
    <w:rsid w:val="004450BB"/>
    <w:rsid w:val="004454D8"/>
    <w:rsid w:val="0044556F"/>
    <w:rsid w:val="0044660E"/>
    <w:rsid w:val="00447808"/>
    <w:rsid w:val="00447FFD"/>
    <w:rsid w:val="004504F0"/>
    <w:rsid w:val="004517E5"/>
    <w:rsid w:val="00452896"/>
    <w:rsid w:val="00454D73"/>
    <w:rsid w:val="0045525D"/>
    <w:rsid w:val="004553DE"/>
    <w:rsid w:val="00457745"/>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6E"/>
    <w:rsid w:val="00466714"/>
    <w:rsid w:val="00466B13"/>
    <w:rsid w:val="00466BE6"/>
    <w:rsid w:val="004672FC"/>
    <w:rsid w:val="00467B47"/>
    <w:rsid w:val="00467C7C"/>
    <w:rsid w:val="00470B22"/>
    <w:rsid w:val="0047117B"/>
    <w:rsid w:val="00471867"/>
    <w:rsid w:val="004722BC"/>
    <w:rsid w:val="00472963"/>
    <w:rsid w:val="00472E68"/>
    <w:rsid w:val="004732FB"/>
    <w:rsid w:val="00473CF5"/>
    <w:rsid w:val="004749BD"/>
    <w:rsid w:val="00474D2B"/>
    <w:rsid w:val="00475591"/>
    <w:rsid w:val="00475774"/>
    <w:rsid w:val="0047619C"/>
    <w:rsid w:val="00476579"/>
    <w:rsid w:val="00476A47"/>
    <w:rsid w:val="00480162"/>
    <w:rsid w:val="004813B3"/>
    <w:rsid w:val="004823CC"/>
    <w:rsid w:val="00483944"/>
    <w:rsid w:val="0048419C"/>
    <w:rsid w:val="00484FED"/>
    <w:rsid w:val="004859E2"/>
    <w:rsid w:val="00485F2A"/>
    <w:rsid w:val="004863E1"/>
    <w:rsid w:val="00486B55"/>
    <w:rsid w:val="004874EC"/>
    <w:rsid w:val="00491A74"/>
    <w:rsid w:val="0049223B"/>
    <w:rsid w:val="004928EA"/>
    <w:rsid w:val="004929E4"/>
    <w:rsid w:val="00493608"/>
    <w:rsid w:val="00493AF9"/>
    <w:rsid w:val="00493C7C"/>
    <w:rsid w:val="00496685"/>
    <w:rsid w:val="00496E18"/>
    <w:rsid w:val="004974D8"/>
    <w:rsid w:val="004A0765"/>
    <w:rsid w:val="004A1734"/>
    <w:rsid w:val="004A1C5D"/>
    <w:rsid w:val="004A1CC7"/>
    <w:rsid w:val="004A2D8F"/>
    <w:rsid w:val="004A3051"/>
    <w:rsid w:val="004A6CCE"/>
    <w:rsid w:val="004A712A"/>
    <w:rsid w:val="004A7722"/>
    <w:rsid w:val="004B2068"/>
    <w:rsid w:val="004B2363"/>
    <w:rsid w:val="004B28E1"/>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CF3"/>
    <w:rsid w:val="004C77DB"/>
    <w:rsid w:val="004D0281"/>
    <w:rsid w:val="004D0AE2"/>
    <w:rsid w:val="004D1C32"/>
    <w:rsid w:val="004D1E87"/>
    <w:rsid w:val="004D231B"/>
    <w:rsid w:val="004D2727"/>
    <w:rsid w:val="004D28BA"/>
    <w:rsid w:val="004D2B4B"/>
    <w:rsid w:val="004D304E"/>
    <w:rsid w:val="004D3F55"/>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E716A"/>
    <w:rsid w:val="004F1DB0"/>
    <w:rsid w:val="004F2130"/>
    <w:rsid w:val="004F22A1"/>
    <w:rsid w:val="004F2639"/>
    <w:rsid w:val="004F2E2A"/>
    <w:rsid w:val="004F30DA"/>
    <w:rsid w:val="004F3B83"/>
    <w:rsid w:val="004F3E19"/>
    <w:rsid w:val="004F4D14"/>
    <w:rsid w:val="004F5190"/>
    <w:rsid w:val="004F53E2"/>
    <w:rsid w:val="004F542A"/>
    <w:rsid w:val="004F5518"/>
    <w:rsid w:val="004F5616"/>
    <w:rsid w:val="004F78EF"/>
    <w:rsid w:val="005009D5"/>
    <w:rsid w:val="00500DFA"/>
    <w:rsid w:val="00501516"/>
    <w:rsid w:val="005015ED"/>
    <w:rsid w:val="0050161D"/>
    <w:rsid w:val="005016FD"/>
    <w:rsid w:val="00501A05"/>
    <w:rsid w:val="00502330"/>
    <w:rsid w:val="00502397"/>
    <w:rsid w:val="005024D2"/>
    <w:rsid w:val="00503BFB"/>
    <w:rsid w:val="0050401E"/>
    <w:rsid w:val="00504841"/>
    <w:rsid w:val="00504862"/>
    <w:rsid w:val="00505AD4"/>
    <w:rsid w:val="00505C33"/>
    <w:rsid w:val="00506F78"/>
    <w:rsid w:val="00507FEA"/>
    <w:rsid w:val="00510110"/>
    <w:rsid w:val="00510176"/>
    <w:rsid w:val="005106CC"/>
    <w:rsid w:val="00510CB7"/>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2D87"/>
    <w:rsid w:val="005230A8"/>
    <w:rsid w:val="00523563"/>
    <w:rsid w:val="005236FD"/>
    <w:rsid w:val="00524982"/>
    <w:rsid w:val="00524995"/>
    <w:rsid w:val="00524DDF"/>
    <w:rsid w:val="00524EFA"/>
    <w:rsid w:val="005250B5"/>
    <w:rsid w:val="0052546C"/>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6CF"/>
    <w:rsid w:val="005378EA"/>
    <w:rsid w:val="00537D28"/>
    <w:rsid w:val="00537E15"/>
    <w:rsid w:val="00540468"/>
    <w:rsid w:val="005409F4"/>
    <w:rsid w:val="00540D68"/>
    <w:rsid w:val="005418AE"/>
    <w:rsid w:val="005422AF"/>
    <w:rsid w:val="00542491"/>
    <w:rsid w:val="00542DEE"/>
    <w:rsid w:val="00543250"/>
    <w:rsid w:val="00543262"/>
    <w:rsid w:val="0054449E"/>
    <w:rsid w:val="00544728"/>
    <w:rsid w:val="00544B52"/>
    <w:rsid w:val="005457B4"/>
    <w:rsid w:val="00545BDE"/>
    <w:rsid w:val="00545F4E"/>
    <w:rsid w:val="0054752B"/>
    <w:rsid w:val="00551E52"/>
    <w:rsid w:val="005522D4"/>
    <w:rsid w:val="005525A4"/>
    <w:rsid w:val="00552D6E"/>
    <w:rsid w:val="00553DFD"/>
    <w:rsid w:val="00555698"/>
    <w:rsid w:val="00556113"/>
    <w:rsid w:val="0055623A"/>
    <w:rsid w:val="005563D9"/>
    <w:rsid w:val="005566EF"/>
    <w:rsid w:val="00557E3D"/>
    <w:rsid w:val="00560961"/>
    <w:rsid w:val="00562EB1"/>
    <w:rsid w:val="00563192"/>
    <w:rsid w:val="0056331A"/>
    <w:rsid w:val="005639B0"/>
    <w:rsid w:val="00564FB7"/>
    <w:rsid w:val="00565307"/>
    <w:rsid w:val="005655C0"/>
    <w:rsid w:val="0056625A"/>
    <w:rsid w:val="00566FC4"/>
    <w:rsid w:val="00567040"/>
    <w:rsid w:val="005670AA"/>
    <w:rsid w:val="005714EF"/>
    <w:rsid w:val="005716B8"/>
    <w:rsid w:val="00571702"/>
    <w:rsid w:val="00571F29"/>
    <w:rsid w:val="00572E1F"/>
    <w:rsid w:val="005739AB"/>
    <w:rsid w:val="00573BBC"/>
    <w:rsid w:val="005754F7"/>
    <w:rsid w:val="00575C75"/>
    <w:rsid w:val="005765A3"/>
    <w:rsid w:val="00576DE5"/>
    <w:rsid w:val="00577582"/>
    <w:rsid w:val="0058003D"/>
    <w:rsid w:val="00581057"/>
    <w:rsid w:val="005812BE"/>
    <w:rsid w:val="00581DC3"/>
    <w:rsid w:val="0058298C"/>
    <w:rsid w:val="00582FEB"/>
    <w:rsid w:val="00583092"/>
    <w:rsid w:val="00583117"/>
    <w:rsid w:val="00584A70"/>
    <w:rsid w:val="005853D6"/>
    <w:rsid w:val="005856C5"/>
    <w:rsid w:val="00585DD4"/>
    <w:rsid w:val="00585E16"/>
    <w:rsid w:val="0058649C"/>
    <w:rsid w:val="00586CD2"/>
    <w:rsid w:val="00587072"/>
    <w:rsid w:val="005900F2"/>
    <w:rsid w:val="00590578"/>
    <w:rsid w:val="005918A4"/>
    <w:rsid w:val="00592A50"/>
    <w:rsid w:val="005939DE"/>
    <w:rsid w:val="0059404D"/>
    <w:rsid w:val="00594FEE"/>
    <w:rsid w:val="00595213"/>
    <w:rsid w:val="005953F4"/>
    <w:rsid w:val="005960B4"/>
    <w:rsid w:val="0059636E"/>
    <w:rsid w:val="00596D80"/>
    <w:rsid w:val="005A1236"/>
    <w:rsid w:val="005A16C6"/>
    <w:rsid w:val="005A1D54"/>
    <w:rsid w:val="005A3A35"/>
    <w:rsid w:val="005A3DC6"/>
    <w:rsid w:val="005A3EB8"/>
    <w:rsid w:val="005A3EDC"/>
    <w:rsid w:val="005A51C8"/>
    <w:rsid w:val="005A522D"/>
    <w:rsid w:val="005A5B64"/>
    <w:rsid w:val="005A64FF"/>
    <w:rsid w:val="005A7FD2"/>
    <w:rsid w:val="005B14BB"/>
    <w:rsid w:val="005B1797"/>
    <w:rsid w:val="005B18D8"/>
    <w:rsid w:val="005B1CFC"/>
    <w:rsid w:val="005B1DD6"/>
    <w:rsid w:val="005B1E95"/>
    <w:rsid w:val="005B20E7"/>
    <w:rsid w:val="005B3001"/>
    <w:rsid w:val="005B598A"/>
    <w:rsid w:val="005B6B3E"/>
    <w:rsid w:val="005B7347"/>
    <w:rsid w:val="005B7350"/>
    <w:rsid w:val="005C1C00"/>
    <w:rsid w:val="005C2865"/>
    <w:rsid w:val="005C4C12"/>
    <w:rsid w:val="005C5A0D"/>
    <w:rsid w:val="005C6159"/>
    <w:rsid w:val="005D00A5"/>
    <w:rsid w:val="005D00D6"/>
    <w:rsid w:val="005D07B2"/>
    <w:rsid w:val="005D0D93"/>
    <w:rsid w:val="005D1A14"/>
    <w:rsid w:val="005D26DF"/>
    <w:rsid w:val="005D2EDB"/>
    <w:rsid w:val="005D3674"/>
    <w:rsid w:val="005D4D30"/>
    <w:rsid w:val="005D4D37"/>
    <w:rsid w:val="005D4E57"/>
    <w:rsid w:val="005D5396"/>
    <w:rsid w:val="005D5D7D"/>
    <w:rsid w:val="005D6138"/>
    <w:rsid w:val="005D71EF"/>
    <w:rsid w:val="005D7469"/>
    <w:rsid w:val="005D7556"/>
    <w:rsid w:val="005D7A51"/>
    <w:rsid w:val="005E0E50"/>
    <w:rsid w:val="005E1C2B"/>
    <w:rsid w:val="005E1F72"/>
    <w:rsid w:val="005E24FD"/>
    <w:rsid w:val="005E2581"/>
    <w:rsid w:val="005E2F4D"/>
    <w:rsid w:val="005E2FA5"/>
    <w:rsid w:val="005E3097"/>
    <w:rsid w:val="005E3501"/>
    <w:rsid w:val="005E3FC4"/>
    <w:rsid w:val="005E4C8D"/>
    <w:rsid w:val="005E573E"/>
    <w:rsid w:val="005E5FFF"/>
    <w:rsid w:val="005E61FD"/>
    <w:rsid w:val="005E6606"/>
    <w:rsid w:val="005E6D42"/>
    <w:rsid w:val="005E7100"/>
    <w:rsid w:val="005E79C4"/>
    <w:rsid w:val="005F1793"/>
    <w:rsid w:val="005F17FB"/>
    <w:rsid w:val="005F1B96"/>
    <w:rsid w:val="005F1DBB"/>
    <w:rsid w:val="005F1F95"/>
    <w:rsid w:val="005F35FC"/>
    <w:rsid w:val="005F425D"/>
    <w:rsid w:val="005F4578"/>
    <w:rsid w:val="005F4BE3"/>
    <w:rsid w:val="005F5280"/>
    <w:rsid w:val="005F53F2"/>
    <w:rsid w:val="005F723B"/>
    <w:rsid w:val="005F7C1D"/>
    <w:rsid w:val="00600B75"/>
    <w:rsid w:val="00600DD3"/>
    <w:rsid w:val="00603A00"/>
    <w:rsid w:val="0060505A"/>
    <w:rsid w:val="0060526C"/>
    <w:rsid w:val="00606328"/>
    <w:rsid w:val="0060652B"/>
    <w:rsid w:val="00606B84"/>
    <w:rsid w:val="0060715C"/>
    <w:rsid w:val="006072A7"/>
    <w:rsid w:val="006124A7"/>
    <w:rsid w:val="00612BDF"/>
    <w:rsid w:val="00614934"/>
    <w:rsid w:val="00614AC6"/>
    <w:rsid w:val="00615570"/>
    <w:rsid w:val="006158AD"/>
    <w:rsid w:val="00615F6C"/>
    <w:rsid w:val="00616808"/>
    <w:rsid w:val="006175DC"/>
    <w:rsid w:val="00617A6E"/>
    <w:rsid w:val="00620934"/>
    <w:rsid w:val="00620AB7"/>
    <w:rsid w:val="00621350"/>
    <w:rsid w:val="00621D3B"/>
    <w:rsid w:val="00621FDC"/>
    <w:rsid w:val="006221DA"/>
    <w:rsid w:val="00622919"/>
    <w:rsid w:val="006237BD"/>
    <w:rsid w:val="00623998"/>
    <w:rsid w:val="00626621"/>
    <w:rsid w:val="00627101"/>
    <w:rsid w:val="0062728A"/>
    <w:rsid w:val="00627E00"/>
    <w:rsid w:val="00630529"/>
    <w:rsid w:val="00630BF1"/>
    <w:rsid w:val="00630CC3"/>
    <w:rsid w:val="0063101C"/>
    <w:rsid w:val="00631658"/>
    <w:rsid w:val="00631744"/>
    <w:rsid w:val="00631C37"/>
    <w:rsid w:val="0063291B"/>
    <w:rsid w:val="006330A7"/>
    <w:rsid w:val="00633389"/>
    <w:rsid w:val="00633E1E"/>
    <w:rsid w:val="00634909"/>
    <w:rsid w:val="00634DC9"/>
    <w:rsid w:val="00635D52"/>
    <w:rsid w:val="006368CC"/>
    <w:rsid w:val="00637079"/>
    <w:rsid w:val="00637DAB"/>
    <w:rsid w:val="00640568"/>
    <w:rsid w:val="00641AD5"/>
    <w:rsid w:val="00642CF0"/>
    <w:rsid w:val="00642EFE"/>
    <w:rsid w:val="00644B1E"/>
    <w:rsid w:val="00644CE2"/>
    <w:rsid w:val="00644F6F"/>
    <w:rsid w:val="00646020"/>
    <w:rsid w:val="006460EB"/>
    <w:rsid w:val="00647488"/>
    <w:rsid w:val="0064799A"/>
    <w:rsid w:val="00647B5C"/>
    <w:rsid w:val="00650073"/>
    <w:rsid w:val="00650458"/>
    <w:rsid w:val="006505D2"/>
    <w:rsid w:val="00651408"/>
    <w:rsid w:val="00651E02"/>
    <w:rsid w:val="006521E5"/>
    <w:rsid w:val="00653219"/>
    <w:rsid w:val="00653854"/>
    <w:rsid w:val="00653E8E"/>
    <w:rsid w:val="00654027"/>
    <w:rsid w:val="00654ADD"/>
    <w:rsid w:val="00654D3D"/>
    <w:rsid w:val="00655E71"/>
    <w:rsid w:val="00655EBD"/>
    <w:rsid w:val="0065642D"/>
    <w:rsid w:val="006568C9"/>
    <w:rsid w:val="00657F32"/>
    <w:rsid w:val="006607D5"/>
    <w:rsid w:val="006608AD"/>
    <w:rsid w:val="006618DE"/>
    <w:rsid w:val="00662165"/>
    <w:rsid w:val="00662623"/>
    <w:rsid w:val="0066349B"/>
    <w:rsid w:val="006640A1"/>
    <w:rsid w:val="006647B9"/>
    <w:rsid w:val="006657A3"/>
    <w:rsid w:val="006657EE"/>
    <w:rsid w:val="00666CF7"/>
    <w:rsid w:val="00667A56"/>
    <w:rsid w:val="0067102D"/>
    <w:rsid w:val="00671A82"/>
    <w:rsid w:val="0067229B"/>
    <w:rsid w:val="0067579A"/>
    <w:rsid w:val="00676178"/>
    <w:rsid w:val="00677658"/>
    <w:rsid w:val="00677C72"/>
    <w:rsid w:val="00680934"/>
    <w:rsid w:val="006818C6"/>
    <w:rsid w:val="00681B1E"/>
    <w:rsid w:val="00684CFF"/>
    <w:rsid w:val="00684DCB"/>
    <w:rsid w:val="00685962"/>
    <w:rsid w:val="00685981"/>
    <w:rsid w:val="00685A30"/>
    <w:rsid w:val="00685C48"/>
    <w:rsid w:val="00686AE3"/>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99C"/>
    <w:rsid w:val="006A6D19"/>
    <w:rsid w:val="006A7F6A"/>
    <w:rsid w:val="006B0116"/>
    <w:rsid w:val="006B0566"/>
    <w:rsid w:val="006B2824"/>
    <w:rsid w:val="006B2F02"/>
    <w:rsid w:val="006B35E7"/>
    <w:rsid w:val="006B3E66"/>
    <w:rsid w:val="006B4238"/>
    <w:rsid w:val="006B5588"/>
    <w:rsid w:val="006B572D"/>
    <w:rsid w:val="006B5849"/>
    <w:rsid w:val="006B62F2"/>
    <w:rsid w:val="006B6951"/>
    <w:rsid w:val="006B739E"/>
    <w:rsid w:val="006B7A24"/>
    <w:rsid w:val="006B7B8E"/>
    <w:rsid w:val="006C08B6"/>
    <w:rsid w:val="006C0940"/>
    <w:rsid w:val="006C1293"/>
    <w:rsid w:val="006C12EC"/>
    <w:rsid w:val="006C135E"/>
    <w:rsid w:val="006C1D25"/>
    <w:rsid w:val="006C2178"/>
    <w:rsid w:val="006C3115"/>
    <w:rsid w:val="006C3873"/>
    <w:rsid w:val="006C3909"/>
    <w:rsid w:val="006C47F0"/>
    <w:rsid w:val="006C48C4"/>
    <w:rsid w:val="006C679A"/>
    <w:rsid w:val="006C68BB"/>
    <w:rsid w:val="006C778B"/>
    <w:rsid w:val="006C78F0"/>
    <w:rsid w:val="006C7B6E"/>
    <w:rsid w:val="006C7FE2"/>
    <w:rsid w:val="006D0B02"/>
    <w:rsid w:val="006D0D6F"/>
    <w:rsid w:val="006D1823"/>
    <w:rsid w:val="006D1826"/>
    <w:rsid w:val="006D1BA0"/>
    <w:rsid w:val="006D3D3F"/>
    <w:rsid w:val="006D4E1D"/>
    <w:rsid w:val="006D5516"/>
    <w:rsid w:val="006D5E0B"/>
    <w:rsid w:val="006D6150"/>
    <w:rsid w:val="006E06F0"/>
    <w:rsid w:val="006E0F22"/>
    <w:rsid w:val="006E2003"/>
    <w:rsid w:val="006E2B43"/>
    <w:rsid w:val="006E35A0"/>
    <w:rsid w:val="006E35C3"/>
    <w:rsid w:val="006E4901"/>
    <w:rsid w:val="006E49D7"/>
    <w:rsid w:val="006E6A24"/>
    <w:rsid w:val="006E732A"/>
    <w:rsid w:val="006E73AC"/>
    <w:rsid w:val="006E7900"/>
    <w:rsid w:val="006E7947"/>
    <w:rsid w:val="006E7F44"/>
    <w:rsid w:val="006F012B"/>
    <w:rsid w:val="006F0D3F"/>
    <w:rsid w:val="006F1542"/>
    <w:rsid w:val="006F1805"/>
    <w:rsid w:val="006F1A8E"/>
    <w:rsid w:val="006F1B74"/>
    <w:rsid w:val="006F246F"/>
    <w:rsid w:val="006F2817"/>
    <w:rsid w:val="006F3372"/>
    <w:rsid w:val="006F3B78"/>
    <w:rsid w:val="006F3D1E"/>
    <w:rsid w:val="006F49AA"/>
    <w:rsid w:val="006F6413"/>
    <w:rsid w:val="00700C81"/>
    <w:rsid w:val="007010F4"/>
    <w:rsid w:val="00701157"/>
    <w:rsid w:val="007014E6"/>
    <w:rsid w:val="007019EA"/>
    <w:rsid w:val="007032AC"/>
    <w:rsid w:val="00703303"/>
    <w:rsid w:val="007035C9"/>
    <w:rsid w:val="0070371B"/>
    <w:rsid w:val="00703C74"/>
    <w:rsid w:val="00704862"/>
    <w:rsid w:val="00704898"/>
    <w:rsid w:val="00705492"/>
    <w:rsid w:val="00705706"/>
    <w:rsid w:val="0070731F"/>
    <w:rsid w:val="00707B86"/>
    <w:rsid w:val="0071143E"/>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26EDE"/>
    <w:rsid w:val="00730306"/>
    <w:rsid w:val="00731BD1"/>
    <w:rsid w:val="00731D26"/>
    <w:rsid w:val="007320DA"/>
    <w:rsid w:val="0073255D"/>
    <w:rsid w:val="007351D7"/>
    <w:rsid w:val="00735365"/>
    <w:rsid w:val="00736A43"/>
    <w:rsid w:val="00737986"/>
    <w:rsid w:val="00737B2F"/>
    <w:rsid w:val="00737C89"/>
    <w:rsid w:val="00737D93"/>
    <w:rsid w:val="00737F14"/>
    <w:rsid w:val="00740919"/>
    <w:rsid w:val="0074145B"/>
    <w:rsid w:val="007431AB"/>
    <w:rsid w:val="0074334C"/>
    <w:rsid w:val="00744742"/>
    <w:rsid w:val="00744D01"/>
    <w:rsid w:val="00745561"/>
    <w:rsid w:val="00745794"/>
    <w:rsid w:val="00747893"/>
    <w:rsid w:val="007478B5"/>
    <w:rsid w:val="00750406"/>
    <w:rsid w:val="0075067F"/>
    <w:rsid w:val="00750AED"/>
    <w:rsid w:val="00751116"/>
    <w:rsid w:val="0075249B"/>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4D1B"/>
    <w:rsid w:val="00767670"/>
    <w:rsid w:val="007676F5"/>
    <w:rsid w:val="0076785A"/>
    <w:rsid w:val="00767AD3"/>
    <w:rsid w:val="00767B04"/>
    <w:rsid w:val="007706D9"/>
    <w:rsid w:val="00771A7D"/>
    <w:rsid w:val="00771A92"/>
    <w:rsid w:val="00771B5A"/>
    <w:rsid w:val="00771C0F"/>
    <w:rsid w:val="00771DCB"/>
    <w:rsid w:val="00772280"/>
    <w:rsid w:val="00772F69"/>
    <w:rsid w:val="00773485"/>
    <w:rsid w:val="0077364F"/>
    <w:rsid w:val="00774038"/>
    <w:rsid w:val="00774A95"/>
    <w:rsid w:val="00774C67"/>
    <w:rsid w:val="00774D48"/>
    <w:rsid w:val="0077504D"/>
    <w:rsid w:val="00775810"/>
    <w:rsid w:val="007760A5"/>
    <w:rsid w:val="00776E6C"/>
    <w:rsid w:val="00777A4A"/>
    <w:rsid w:val="007811AE"/>
    <w:rsid w:val="007813EB"/>
    <w:rsid w:val="00781688"/>
    <w:rsid w:val="00782510"/>
    <w:rsid w:val="00782D3C"/>
    <w:rsid w:val="0078375F"/>
    <w:rsid w:val="0078387F"/>
    <w:rsid w:val="007839E7"/>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4EA6"/>
    <w:rsid w:val="0079574B"/>
    <w:rsid w:val="00796076"/>
    <w:rsid w:val="007961A6"/>
    <w:rsid w:val="007968A3"/>
    <w:rsid w:val="0079727E"/>
    <w:rsid w:val="007A16FB"/>
    <w:rsid w:val="007A2020"/>
    <w:rsid w:val="007A2E03"/>
    <w:rsid w:val="007A2E3D"/>
    <w:rsid w:val="007A2FC9"/>
    <w:rsid w:val="007A3594"/>
    <w:rsid w:val="007A3EE6"/>
    <w:rsid w:val="007A3F75"/>
    <w:rsid w:val="007A4BB9"/>
    <w:rsid w:val="007A518F"/>
    <w:rsid w:val="007A5810"/>
    <w:rsid w:val="007A5A09"/>
    <w:rsid w:val="007A5D9F"/>
    <w:rsid w:val="007A5E2D"/>
    <w:rsid w:val="007A6751"/>
    <w:rsid w:val="007A7DEB"/>
    <w:rsid w:val="007B188A"/>
    <w:rsid w:val="007B207A"/>
    <w:rsid w:val="007B2E21"/>
    <w:rsid w:val="007B36E4"/>
    <w:rsid w:val="007B3D9D"/>
    <w:rsid w:val="007B4BEA"/>
    <w:rsid w:val="007B6811"/>
    <w:rsid w:val="007C009B"/>
    <w:rsid w:val="007C081F"/>
    <w:rsid w:val="007C0837"/>
    <w:rsid w:val="007C13B3"/>
    <w:rsid w:val="007C15C5"/>
    <w:rsid w:val="007C1825"/>
    <w:rsid w:val="007C1CCB"/>
    <w:rsid w:val="007C1D08"/>
    <w:rsid w:val="007C2E84"/>
    <w:rsid w:val="007C3BD8"/>
    <w:rsid w:val="007C3D16"/>
    <w:rsid w:val="007C3D60"/>
    <w:rsid w:val="007C3FF3"/>
    <w:rsid w:val="007C4876"/>
    <w:rsid w:val="007C49D4"/>
    <w:rsid w:val="007C4B21"/>
    <w:rsid w:val="007C4D9A"/>
    <w:rsid w:val="007C55BD"/>
    <w:rsid w:val="007C5F44"/>
    <w:rsid w:val="007C5F55"/>
    <w:rsid w:val="007C6F4D"/>
    <w:rsid w:val="007C79A2"/>
    <w:rsid w:val="007D08FD"/>
    <w:rsid w:val="007D0927"/>
    <w:rsid w:val="007D0C96"/>
    <w:rsid w:val="007D1213"/>
    <w:rsid w:val="007D12B1"/>
    <w:rsid w:val="007D1325"/>
    <w:rsid w:val="007D13EE"/>
    <w:rsid w:val="007D2B56"/>
    <w:rsid w:val="007D3E45"/>
    <w:rsid w:val="007D4017"/>
    <w:rsid w:val="007D5DD0"/>
    <w:rsid w:val="007D716A"/>
    <w:rsid w:val="007D7707"/>
    <w:rsid w:val="007D7EAD"/>
    <w:rsid w:val="007E0DD7"/>
    <w:rsid w:val="007E0E5F"/>
    <w:rsid w:val="007E0EA0"/>
    <w:rsid w:val="007E0EB8"/>
    <w:rsid w:val="007E15A7"/>
    <w:rsid w:val="007E1A5C"/>
    <w:rsid w:val="007E238F"/>
    <w:rsid w:val="007E39F5"/>
    <w:rsid w:val="007E3AEE"/>
    <w:rsid w:val="007E46FE"/>
    <w:rsid w:val="007E5C66"/>
    <w:rsid w:val="007E6804"/>
    <w:rsid w:val="007E6E01"/>
    <w:rsid w:val="007F12DE"/>
    <w:rsid w:val="007F1314"/>
    <w:rsid w:val="007F1F51"/>
    <w:rsid w:val="007F281F"/>
    <w:rsid w:val="007F3495"/>
    <w:rsid w:val="007F503F"/>
    <w:rsid w:val="007F5A5F"/>
    <w:rsid w:val="007F6033"/>
    <w:rsid w:val="007F6722"/>
    <w:rsid w:val="008011E4"/>
    <w:rsid w:val="008013DA"/>
    <w:rsid w:val="00802147"/>
    <w:rsid w:val="0080437A"/>
    <w:rsid w:val="0080445E"/>
    <w:rsid w:val="00804696"/>
    <w:rsid w:val="00804CE3"/>
    <w:rsid w:val="00805DEA"/>
    <w:rsid w:val="008061D6"/>
    <w:rsid w:val="00806303"/>
    <w:rsid w:val="008069F0"/>
    <w:rsid w:val="00807178"/>
    <w:rsid w:val="0080763E"/>
    <w:rsid w:val="00807ED8"/>
    <w:rsid w:val="00807F1E"/>
    <w:rsid w:val="00807F3B"/>
    <w:rsid w:val="008105B4"/>
    <w:rsid w:val="00811D16"/>
    <w:rsid w:val="008122F5"/>
    <w:rsid w:val="008128C9"/>
    <w:rsid w:val="00814170"/>
    <w:rsid w:val="00814DBD"/>
    <w:rsid w:val="00816505"/>
    <w:rsid w:val="00820257"/>
    <w:rsid w:val="0082102B"/>
    <w:rsid w:val="00821492"/>
    <w:rsid w:val="00821921"/>
    <w:rsid w:val="00822119"/>
    <w:rsid w:val="008223F5"/>
    <w:rsid w:val="008225FF"/>
    <w:rsid w:val="00822942"/>
    <w:rsid w:val="008229D3"/>
    <w:rsid w:val="00823CAB"/>
    <w:rsid w:val="00824F68"/>
    <w:rsid w:val="008258A1"/>
    <w:rsid w:val="00826193"/>
    <w:rsid w:val="008264EB"/>
    <w:rsid w:val="00826EC1"/>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552"/>
    <w:rsid w:val="0083779B"/>
    <w:rsid w:val="00837F16"/>
    <w:rsid w:val="008411BC"/>
    <w:rsid w:val="00842193"/>
    <w:rsid w:val="00842CDF"/>
    <w:rsid w:val="00842DEA"/>
    <w:rsid w:val="008435A4"/>
    <w:rsid w:val="008435DB"/>
    <w:rsid w:val="00843892"/>
    <w:rsid w:val="0084407F"/>
    <w:rsid w:val="00844434"/>
    <w:rsid w:val="00845AA5"/>
    <w:rsid w:val="00847EB9"/>
    <w:rsid w:val="008504E0"/>
    <w:rsid w:val="00850570"/>
    <w:rsid w:val="00850857"/>
    <w:rsid w:val="008510F1"/>
    <w:rsid w:val="0085236E"/>
    <w:rsid w:val="00852545"/>
    <w:rsid w:val="00852DFC"/>
    <w:rsid w:val="00853563"/>
    <w:rsid w:val="008546A0"/>
    <w:rsid w:val="008558B3"/>
    <w:rsid w:val="00855F55"/>
    <w:rsid w:val="0085683F"/>
    <w:rsid w:val="008568E9"/>
    <w:rsid w:val="00856FDE"/>
    <w:rsid w:val="0085736F"/>
    <w:rsid w:val="00857BF8"/>
    <w:rsid w:val="0086004A"/>
    <w:rsid w:val="008601B2"/>
    <w:rsid w:val="0086059D"/>
    <w:rsid w:val="00860B3B"/>
    <w:rsid w:val="00860DDD"/>
    <w:rsid w:val="00861BEB"/>
    <w:rsid w:val="00862230"/>
    <w:rsid w:val="008626E5"/>
    <w:rsid w:val="00862883"/>
    <w:rsid w:val="008628CD"/>
    <w:rsid w:val="008628EC"/>
    <w:rsid w:val="00862B55"/>
    <w:rsid w:val="00862DB7"/>
    <w:rsid w:val="00866029"/>
    <w:rsid w:val="008671ED"/>
    <w:rsid w:val="00867987"/>
    <w:rsid w:val="008702CB"/>
    <w:rsid w:val="0087155D"/>
    <w:rsid w:val="00871E55"/>
    <w:rsid w:val="0087341E"/>
    <w:rsid w:val="0087360C"/>
    <w:rsid w:val="00873E83"/>
    <w:rsid w:val="00873FE9"/>
    <w:rsid w:val="008743F2"/>
    <w:rsid w:val="008749D7"/>
    <w:rsid w:val="00875CED"/>
    <w:rsid w:val="008769B4"/>
    <w:rsid w:val="008777E0"/>
    <w:rsid w:val="00877F78"/>
    <w:rsid w:val="0088001E"/>
    <w:rsid w:val="00880500"/>
    <w:rsid w:val="00881C05"/>
    <w:rsid w:val="00881C22"/>
    <w:rsid w:val="0088384C"/>
    <w:rsid w:val="00884204"/>
    <w:rsid w:val="00884822"/>
    <w:rsid w:val="00885685"/>
    <w:rsid w:val="00886035"/>
    <w:rsid w:val="00886AA6"/>
    <w:rsid w:val="00886E87"/>
    <w:rsid w:val="00886EFE"/>
    <w:rsid w:val="008870AF"/>
    <w:rsid w:val="00887807"/>
    <w:rsid w:val="008916DE"/>
    <w:rsid w:val="008920F8"/>
    <w:rsid w:val="0089384E"/>
    <w:rsid w:val="00893E05"/>
    <w:rsid w:val="00894A44"/>
    <w:rsid w:val="008957DB"/>
    <w:rsid w:val="00896212"/>
    <w:rsid w:val="0089622B"/>
    <w:rsid w:val="00896A13"/>
    <w:rsid w:val="008A0698"/>
    <w:rsid w:val="008A0AF2"/>
    <w:rsid w:val="008A120F"/>
    <w:rsid w:val="008A1E8D"/>
    <w:rsid w:val="008A24FA"/>
    <w:rsid w:val="008A2FF1"/>
    <w:rsid w:val="008A345D"/>
    <w:rsid w:val="008A3652"/>
    <w:rsid w:val="008A3C43"/>
    <w:rsid w:val="008A403C"/>
    <w:rsid w:val="008A4DA3"/>
    <w:rsid w:val="008A53EF"/>
    <w:rsid w:val="008A56AD"/>
    <w:rsid w:val="008A5CEA"/>
    <w:rsid w:val="008A73D0"/>
    <w:rsid w:val="008A7905"/>
    <w:rsid w:val="008B12AF"/>
    <w:rsid w:val="008B1605"/>
    <w:rsid w:val="008B1B4F"/>
    <w:rsid w:val="008B4DB1"/>
    <w:rsid w:val="008B4FDA"/>
    <w:rsid w:val="008B73CD"/>
    <w:rsid w:val="008C0804"/>
    <w:rsid w:val="008C0E12"/>
    <w:rsid w:val="008C17DA"/>
    <w:rsid w:val="008C1D72"/>
    <w:rsid w:val="008C2A4F"/>
    <w:rsid w:val="008C2E27"/>
    <w:rsid w:val="008C343E"/>
    <w:rsid w:val="008C353D"/>
    <w:rsid w:val="008C417C"/>
    <w:rsid w:val="008C44F3"/>
    <w:rsid w:val="008C56E8"/>
    <w:rsid w:val="008C5FC1"/>
    <w:rsid w:val="008C6A78"/>
    <w:rsid w:val="008C7326"/>
    <w:rsid w:val="008C750C"/>
    <w:rsid w:val="008D0121"/>
    <w:rsid w:val="008D0FB6"/>
    <w:rsid w:val="008D11AA"/>
    <w:rsid w:val="008D210A"/>
    <w:rsid w:val="008D294A"/>
    <w:rsid w:val="008D2B99"/>
    <w:rsid w:val="008D3511"/>
    <w:rsid w:val="008D3C71"/>
    <w:rsid w:val="008D3E25"/>
    <w:rsid w:val="008D493D"/>
    <w:rsid w:val="008D5016"/>
    <w:rsid w:val="008D549A"/>
    <w:rsid w:val="008D5704"/>
    <w:rsid w:val="008D5EE7"/>
    <w:rsid w:val="008D6813"/>
    <w:rsid w:val="008D6EF8"/>
    <w:rsid w:val="008D77B2"/>
    <w:rsid w:val="008D7FF8"/>
    <w:rsid w:val="008E00F2"/>
    <w:rsid w:val="008E0E78"/>
    <w:rsid w:val="008E1FEB"/>
    <w:rsid w:val="008E24DC"/>
    <w:rsid w:val="008E3548"/>
    <w:rsid w:val="008E38E6"/>
    <w:rsid w:val="008E3B1B"/>
    <w:rsid w:val="008E4010"/>
    <w:rsid w:val="008E43BF"/>
    <w:rsid w:val="008E4477"/>
    <w:rsid w:val="008E5B7C"/>
    <w:rsid w:val="008E5C09"/>
    <w:rsid w:val="008E60B3"/>
    <w:rsid w:val="008E6F39"/>
    <w:rsid w:val="008F0FA2"/>
    <w:rsid w:val="008F13BF"/>
    <w:rsid w:val="008F1751"/>
    <w:rsid w:val="008F2365"/>
    <w:rsid w:val="008F2B76"/>
    <w:rsid w:val="008F527F"/>
    <w:rsid w:val="008F556C"/>
    <w:rsid w:val="008F566C"/>
    <w:rsid w:val="008F6B74"/>
    <w:rsid w:val="00902BB9"/>
    <w:rsid w:val="00902D0C"/>
    <w:rsid w:val="00903898"/>
    <w:rsid w:val="0090481C"/>
    <w:rsid w:val="00904926"/>
    <w:rsid w:val="0090510C"/>
    <w:rsid w:val="00905984"/>
    <w:rsid w:val="00906104"/>
    <w:rsid w:val="00906204"/>
    <w:rsid w:val="00906D65"/>
    <w:rsid w:val="0091042F"/>
    <w:rsid w:val="0091064F"/>
    <w:rsid w:val="00910F71"/>
    <w:rsid w:val="009114A5"/>
    <w:rsid w:val="009123CA"/>
    <w:rsid w:val="009123EF"/>
    <w:rsid w:val="00915104"/>
    <w:rsid w:val="00915337"/>
    <w:rsid w:val="009160C2"/>
    <w:rsid w:val="009165A7"/>
    <w:rsid w:val="00916A53"/>
    <w:rsid w:val="00917234"/>
    <w:rsid w:val="00917606"/>
    <w:rsid w:val="0091775C"/>
    <w:rsid w:val="00917FAA"/>
    <w:rsid w:val="00920009"/>
    <w:rsid w:val="00921032"/>
    <w:rsid w:val="00922306"/>
    <w:rsid w:val="009229DF"/>
    <w:rsid w:val="00926875"/>
    <w:rsid w:val="00930330"/>
    <w:rsid w:val="00931A1F"/>
    <w:rsid w:val="00931CDB"/>
    <w:rsid w:val="00931F56"/>
    <w:rsid w:val="00932E8F"/>
    <w:rsid w:val="0093308D"/>
    <w:rsid w:val="009334DB"/>
    <w:rsid w:val="009335A0"/>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69A"/>
    <w:rsid w:val="00941728"/>
    <w:rsid w:val="00941924"/>
    <w:rsid w:val="00943134"/>
    <w:rsid w:val="0094684E"/>
    <w:rsid w:val="009471C4"/>
    <w:rsid w:val="00947D03"/>
    <w:rsid w:val="0095176C"/>
    <w:rsid w:val="0095199F"/>
    <w:rsid w:val="00953F12"/>
    <w:rsid w:val="00954B56"/>
    <w:rsid w:val="00954F59"/>
    <w:rsid w:val="009559AB"/>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1A8A"/>
    <w:rsid w:val="0098244A"/>
    <w:rsid w:val="00983AF5"/>
    <w:rsid w:val="00984456"/>
    <w:rsid w:val="00984BDB"/>
    <w:rsid w:val="00985291"/>
    <w:rsid w:val="00987E76"/>
    <w:rsid w:val="00990375"/>
    <w:rsid w:val="00990561"/>
    <w:rsid w:val="00990C42"/>
    <w:rsid w:val="009911F4"/>
    <w:rsid w:val="0099135F"/>
    <w:rsid w:val="00993191"/>
    <w:rsid w:val="00993B84"/>
    <w:rsid w:val="00994A77"/>
    <w:rsid w:val="00995045"/>
    <w:rsid w:val="00996C19"/>
    <w:rsid w:val="00997050"/>
    <w:rsid w:val="00997686"/>
    <w:rsid w:val="009977C9"/>
    <w:rsid w:val="009A00ED"/>
    <w:rsid w:val="009A05AC"/>
    <w:rsid w:val="009A171D"/>
    <w:rsid w:val="009A1B95"/>
    <w:rsid w:val="009A1D35"/>
    <w:rsid w:val="009A2FDE"/>
    <w:rsid w:val="009A30B4"/>
    <w:rsid w:val="009A30B5"/>
    <w:rsid w:val="009A5190"/>
    <w:rsid w:val="009A53E4"/>
    <w:rsid w:val="009A73D5"/>
    <w:rsid w:val="009A7602"/>
    <w:rsid w:val="009A796C"/>
    <w:rsid w:val="009A7E8F"/>
    <w:rsid w:val="009B0273"/>
    <w:rsid w:val="009B0824"/>
    <w:rsid w:val="009B0DA1"/>
    <w:rsid w:val="009B1175"/>
    <w:rsid w:val="009B3CA3"/>
    <w:rsid w:val="009B50F0"/>
    <w:rsid w:val="009B5889"/>
    <w:rsid w:val="009B58F7"/>
    <w:rsid w:val="009B5ED1"/>
    <w:rsid w:val="009B6D58"/>
    <w:rsid w:val="009C0121"/>
    <w:rsid w:val="009C1A9B"/>
    <w:rsid w:val="009C1D0F"/>
    <w:rsid w:val="009C32AE"/>
    <w:rsid w:val="009C370D"/>
    <w:rsid w:val="009C3A21"/>
    <w:rsid w:val="009C3B73"/>
    <w:rsid w:val="009C3EC5"/>
    <w:rsid w:val="009C6103"/>
    <w:rsid w:val="009C7DD3"/>
    <w:rsid w:val="009D03A4"/>
    <w:rsid w:val="009D092B"/>
    <w:rsid w:val="009D158E"/>
    <w:rsid w:val="009D2415"/>
    <w:rsid w:val="009D2800"/>
    <w:rsid w:val="009D2982"/>
    <w:rsid w:val="009D352B"/>
    <w:rsid w:val="009D3747"/>
    <w:rsid w:val="009D47AF"/>
    <w:rsid w:val="009D64FE"/>
    <w:rsid w:val="009D6D1A"/>
    <w:rsid w:val="009D78BC"/>
    <w:rsid w:val="009E1525"/>
    <w:rsid w:val="009E19C7"/>
    <w:rsid w:val="009E19CB"/>
    <w:rsid w:val="009E2620"/>
    <w:rsid w:val="009E26FE"/>
    <w:rsid w:val="009E27FC"/>
    <w:rsid w:val="009E35C5"/>
    <w:rsid w:val="009E38B9"/>
    <w:rsid w:val="009E45F3"/>
    <w:rsid w:val="009E4A0F"/>
    <w:rsid w:val="009E4D53"/>
    <w:rsid w:val="009E5FF9"/>
    <w:rsid w:val="009E7100"/>
    <w:rsid w:val="009F0660"/>
    <w:rsid w:val="009F06BA"/>
    <w:rsid w:val="009F151D"/>
    <w:rsid w:val="009F18D0"/>
    <w:rsid w:val="009F1EDC"/>
    <w:rsid w:val="009F1FF7"/>
    <w:rsid w:val="009F337A"/>
    <w:rsid w:val="009F4638"/>
    <w:rsid w:val="009F5D9B"/>
    <w:rsid w:val="009F64A7"/>
    <w:rsid w:val="009F7683"/>
    <w:rsid w:val="009F7C54"/>
    <w:rsid w:val="009F7D78"/>
    <w:rsid w:val="00A00BCA"/>
    <w:rsid w:val="00A00D05"/>
    <w:rsid w:val="00A00E74"/>
    <w:rsid w:val="00A0238E"/>
    <w:rsid w:val="00A0285A"/>
    <w:rsid w:val="00A04DB0"/>
    <w:rsid w:val="00A05038"/>
    <w:rsid w:val="00A0752B"/>
    <w:rsid w:val="00A10D1E"/>
    <w:rsid w:val="00A10D1F"/>
    <w:rsid w:val="00A112E2"/>
    <w:rsid w:val="00A1152B"/>
    <w:rsid w:val="00A11BD0"/>
    <w:rsid w:val="00A11F49"/>
    <w:rsid w:val="00A1295D"/>
    <w:rsid w:val="00A12A5E"/>
    <w:rsid w:val="00A12C95"/>
    <w:rsid w:val="00A12E9C"/>
    <w:rsid w:val="00A1325D"/>
    <w:rsid w:val="00A14ED9"/>
    <w:rsid w:val="00A150A9"/>
    <w:rsid w:val="00A1623D"/>
    <w:rsid w:val="00A17F78"/>
    <w:rsid w:val="00A20B69"/>
    <w:rsid w:val="00A20F71"/>
    <w:rsid w:val="00A222D7"/>
    <w:rsid w:val="00A22548"/>
    <w:rsid w:val="00A22EB5"/>
    <w:rsid w:val="00A24827"/>
    <w:rsid w:val="00A249DB"/>
    <w:rsid w:val="00A24F80"/>
    <w:rsid w:val="00A27FAF"/>
    <w:rsid w:val="00A3062D"/>
    <w:rsid w:val="00A30B3F"/>
    <w:rsid w:val="00A31A12"/>
    <w:rsid w:val="00A31F51"/>
    <w:rsid w:val="00A3284C"/>
    <w:rsid w:val="00A34587"/>
    <w:rsid w:val="00A353FD"/>
    <w:rsid w:val="00A363C5"/>
    <w:rsid w:val="00A37070"/>
    <w:rsid w:val="00A37C26"/>
    <w:rsid w:val="00A40446"/>
    <w:rsid w:val="00A408CE"/>
    <w:rsid w:val="00A42216"/>
    <w:rsid w:val="00A42D1F"/>
    <w:rsid w:val="00A42E71"/>
    <w:rsid w:val="00A43166"/>
    <w:rsid w:val="00A4360B"/>
    <w:rsid w:val="00A43854"/>
    <w:rsid w:val="00A4426D"/>
    <w:rsid w:val="00A45662"/>
    <w:rsid w:val="00A45946"/>
    <w:rsid w:val="00A45D0A"/>
    <w:rsid w:val="00A4729F"/>
    <w:rsid w:val="00A5050E"/>
    <w:rsid w:val="00A51B73"/>
    <w:rsid w:val="00A51D7C"/>
    <w:rsid w:val="00A52061"/>
    <w:rsid w:val="00A524AC"/>
    <w:rsid w:val="00A530B3"/>
    <w:rsid w:val="00A5473D"/>
    <w:rsid w:val="00A5512C"/>
    <w:rsid w:val="00A556BF"/>
    <w:rsid w:val="00A558B9"/>
    <w:rsid w:val="00A55E59"/>
    <w:rsid w:val="00A55FEE"/>
    <w:rsid w:val="00A57158"/>
    <w:rsid w:val="00A572D8"/>
    <w:rsid w:val="00A60AD5"/>
    <w:rsid w:val="00A60C9E"/>
    <w:rsid w:val="00A61746"/>
    <w:rsid w:val="00A619F2"/>
    <w:rsid w:val="00A61F96"/>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1F63"/>
    <w:rsid w:val="00A731B5"/>
    <w:rsid w:val="00A73661"/>
    <w:rsid w:val="00A738F6"/>
    <w:rsid w:val="00A747D4"/>
    <w:rsid w:val="00A74B2F"/>
    <w:rsid w:val="00A74D0E"/>
    <w:rsid w:val="00A76200"/>
    <w:rsid w:val="00A769EF"/>
    <w:rsid w:val="00A76C15"/>
    <w:rsid w:val="00A779D8"/>
    <w:rsid w:val="00A77A26"/>
    <w:rsid w:val="00A80047"/>
    <w:rsid w:val="00A8134C"/>
    <w:rsid w:val="00A81620"/>
    <w:rsid w:val="00A81DD5"/>
    <w:rsid w:val="00A8328A"/>
    <w:rsid w:val="00A83D2B"/>
    <w:rsid w:val="00A84545"/>
    <w:rsid w:val="00A85E5D"/>
    <w:rsid w:val="00A87140"/>
    <w:rsid w:val="00A905A7"/>
    <w:rsid w:val="00A907BA"/>
    <w:rsid w:val="00A919FA"/>
    <w:rsid w:val="00A921FF"/>
    <w:rsid w:val="00A93710"/>
    <w:rsid w:val="00A938FA"/>
    <w:rsid w:val="00A95C09"/>
    <w:rsid w:val="00A96293"/>
    <w:rsid w:val="00A96817"/>
    <w:rsid w:val="00A9786A"/>
    <w:rsid w:val="00AA0AD8"/>
    <w:rsid w:val="00AA0F00"/>
    <w:rsid w:val="00AA13E4"/>
    <w:rsid w:val="00AA1568"/>
    <w:rsid w:val="00AA18C8"/>
    <w:rsid w:val="00AA1BBF"/>
    <w:rsid w:val="00AA36E3"/>
    <w:rsid w:val="00AA5305"/>
    <w:rsid w:val="00AA632C"/>
    <w:rsid w:val="00AA697C"/>
    <w:rsid w:val="00AA6F53"/>
    <w:rsid w:val="00AA75FA"/>
    <w:rsid w:val="00AA7805"/>
    <w:rsid w:val="00AB00B1"/>
    <w:rsid w:val="00AB0304"/>
    <w:rsid w:val="00AB0F77"/>
    <w:rsid w:val="00AB14F4"/>
    <w:rsid w:val="00AB16AE"/>
    <w:rsid w:val="00AB188F"/>
    <w:rsid w:val="00AB1DD6"/>
    <w:rsid w:val="00AB227A"/>
    <w:rsid w:val="00AB2618"/>
    <w:rsid w:val="00AB2648"/>
    <w:rsid w:val="00AB3FFE"/>
    <w:rsid w:val="00AB5AF2"/>
    <w:rsid w:val="00AB5D5B"/>
    <w:rsid w:val="00AB5E50"/>
    <w:rsid w:val="00AB64C0"/>
    <w:rsid w:val="00AB77E2"/>
    <w:rsid w:val="00AB7D2E"/>
    <w:rsid w:val="00AC082E"/>
    <w:rsid w:val="00AC3E78"/>
    <w:rsid w:val="00AC3F2F"/>
    <w:rsid w:val="00AC45C7"/>
    <w:rsid w:val="00AC4A7E"/>
    <w:rsid w:val="00AC4EAF"/>
    <w:rsid w:val="00AC5807"/>
    <w:rsid w:val="00AC70B7"/>
    <w:rsid w:val="00AC743C"/>
    <w:rsid w:val="00AC7A2E"/>
    <w:rsid w:val="00AC7CDD"/>
    <w:rsid w:val="00AD0AB3"/>
    <w:rsid w:val="00AD0BEB"/>
    <w:rsid w:val="00AD1608"/>
    <w:rsid w:val="00AD1BFE"/>
    <w:rsid w:val="00AD305B"/>
    <w:rsid w:val="00AD34C9"/>
    <w:rsid w:val="00AD3580"/>
    <w:rsid w:val="00AD522C"/>
    <w:rsid w:val="00AD6D6A"/>
    <w:rsid w:val="00AD7B20"/>
    <w:rsid w:val="00AE156A"/>
    <w:rsid w:val="00AE1606"/>
    <w:rsid w:val="00AE210D"/>
    <w:rsid w:val="00AE224E"/>
    <w:rsid w:val="00AE26C8"/>
    <w:rsid w:val="00AE3822"/>
    <w:rsid w:val="00AE3B58"/>
    <w:rsid w:val="00AE4008"/>
    <w:rsid w:val="00AE43E4"/>
    <w:rsid w:val="00AE44A9"/>
    <w:rsid w:val="00AE475C"/>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541C"/>
    <w:rsid w:val="00AF564E"/>
    <w:rsid w:val="00AF582B"/>
    <w:rsid w:val="00AF591C"/>
    <w:rsid w:val="00AF5B0F"/>
    <w:rsid w:val="00AF5CA3"/>
    <w:rsid w:val="00AF7BE8"/>
    <w:rsid w:val="00B0117B"/>
    <w:rsid w:val="00B011DF"/>
    <w:rsid w:val="00B01568"/>
    <w:rsid w:val="00B01CA2"/>
    <w:rsid w:val="00B025A2"/>
    <w:rsid w:val="00B027B8"/>
    <w:rsid w:val="00B027EF"/>
    <w:rsid w:val="00B02A31"/>
    <w:rsid w:val="00B04537"/>
    <w:rsid w:val="00B04817"/>
    <w:rsid w:val="00B051BE"/>
    <w:rsid w:val="00B06EA6"/>
    <w:rsid w:val="00B07942"/>
    <w:rsid w:val="00B079FA"/>
    <w:rsid w:val="00B07E76"/>
    <w:rsid w:val="00B11297"/>
    <w:rsid w:val="00B11B38"/>
    <w:rsid w:val="00B12288"/>
    <w:rsid w:val="00B12330"/>
    <w:rsid w:val="00B12C72"/>
    <w:rsid w:val="00B1537B"/>
    <w:rsid w:val="00B15AD9"/>
    <w:rsid w:val="00B1695D"/>
    <w:rsid w:val="00B169A3"/>
    <w:rsid w:val="00B16E83"/>
    <w:rsid w:val="00B176AF"/>
    <w:rsid w:val="00B2066D"/>
    <w:rsid w:val="00B20772"/>
    <w:rsid w:val="00B21689"/>
    <w:rsid w:val="00B217A5"/>
    <w:rsid w:val="00B2283B"/>
    <w:rsid w:val="00B228B0"/>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3FC5"/>
    <w:rsid w:val="00B35814"/>
    <w:rsid w:val="00B36E56"/>
    <w:rsid w:val="00B37250"/>
    <w:rsid w:val="00B40121"/>
    <w:rsid w:val="00B40233"/>
    <w:rsid w:val="00B4045F"/>
    <w:rsid w:val="00B413A8"/>
    <w:rsid w:val="00B425F0"/>
    <w:rsid w:val="00B4364F"/>
    <w:rsid w:val="00B43C2B"/>
    <w:rsid w:val="00B442DE"/>
    <w:rsid w:val="00B44A67"/>
    <w:rsid w:val="00B44DC4"/>
    <w:rsid w:val="00B46279"/>
    <w:rsid w:val="00B46AA0"/>
    <w:rsid w:val="00B4794D"/>
    <w:rsid w:val="00B50F8D"/>
    <w:rsid w:val="00B514E8"/>
    <w:rsid w:val="00B51D9F"/>
    <w:rsid w:val="00B52987"/>
    <w:rsid w:val="00B52C16"/>
    <w:rsid w:val="00B5319F"/>
    <w:rsid w:val="00B53B93"/>
    <w:rsid w:val="00B53D73"/>
    <w:rsid w:val="00B5477E"/>
    <w:rsid w:val="00B54C65"/>
    <w:rsid w:val="00B54F63"/>
    <w:rsid w:val="00B553D4"/>
    <w:rsid w:val="00B55AB3"/>
    <w:rsid w:val="00B56BA9"/>
    <w:rsid w:val="00B56CD6"/>
    <w:rsid w:val="00B56F5B"/>
    <w:rsid w:val="00B5713B"/>
    <w:rsid w:val="00B57948"/>
    <w:rsid w:val="00B57B59"/>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1D73"/>
    <w:rsid w:val="00B73AB8"/>
    <w:rsid w:val="00B73DE0"/>
    <w:rsid w:val="00B744F6"/>
    <w:rsid w:val="00B75687"/>
    <w:rsid w:val="00B76950"/>
    <w:rsid w:val="00B769CB"/>
    <w:rsid w:val="00B7771E"/>
    <w:rsid w:val="00B81934"/>
    <w:rsid w:val="00B81AD3"/>
    <w:rsid w:val="00B824A3"/>
    <w:rsid w:val="00B834EF"/>
    <w:rsid w:val="00B83C84"/>
    <w:rsid w:val="00B84F37"/>
    <w:rsid w:val="00B853BF"/>
    <w:rsid w:val="00B8636F"/>
    <w:rsid w:val="00B86BCB"/>
    <w:rsid w:val="00B9100A"/>
    <w:rsid w:val="00B91DA3"/>
    <w:rsid w:val="00B925B0"/>
    <w:rsid w:val="00B93472"/>
    <w:rsid w:val="00B941D0"/>
    <w:rsid w:val="00B952EF"/>
    <w:rsid w:val="00B9548E"/>
    <w:rsid w:val="00B95CC8"/>
    <w:rsid w:val="00B95FE0"/>
    <w:rsid w:val="00B964E1"/>
    <w:rsid w:val="00B96B73"/>
    <w:rsid w:val="00B97237"/>
    <w:rsid w:val="00B975FA"/>
    <w:rsid w:val="00B9796D"/>
    <w:rsid w:val="00B97D91"/>
    <w:rsid w:val="00BA0320"/>
    <w:rsid w:val="00BA3554"/>
    <w:rsid w:val="00BA3B3E"/>
    <w:rsid w:val="00BA6100"/>
    <w:rsid w:val="00BA632C"/>
    <w:rsid w:val="00BA7429"/>
    <w:rsid w:val="00BB1A5D"/>
    <w:rsid w:val="00BB1C9B"/>
    <w:rsid w:val="00BB1D49"/>
    <w:rsid w:val="00BB3575"/>
    <w:rsid w:val="00BB376B"/>
    <w:rsid w:val="00BB4ADD"/>
    <w:rsid w:val="00BB500A"/>
    <w:rsid w:val="00BB52F9"/>
    <w:rsid w:val="00BB5522"/>
    <w:rsid w:val="00BB5B35"/>
    <w:rsid w:val="00BB5B81"/>
    <w:rsid w:val="00BB5F0B"/>
    <w:rsid w:val="00BB644A"/>
    <w:rsid w:val="00BB682B"/>
    <w:rsid w:val="00BB6E6B"/>
    <w:rsid w:val="00BB6EAD"/>
    <w:rsid w:val="00BB766B"/>
    <w:rsid w:val="00BC0BAC"/>
    <w:rsid w:val="00BC0C24"/>
    <w:rsid w:val="00BC1555"/>
    <w:rsid w:val="00BC1804"/>
    <w:rsid w:val="00BC2255"/>
    <w:rsid w:val="00BC23F3"/>
    <w:rsid w:val="00BC256B"/>
    <w:rsid w:val="00BC354F"/>
    <w:rsid w:val="00BC3E66"/>
    <w:rsid w:val="00BC4594"/>
    <w:rsid w:val="00BC6493"/>
    <w:rsid w:val="00BC6807"/>
    <w:rsid w:val="00BC6E1C"/>
    <w:rsid w:val="00BC6EE1"/>
    <w:rsid w:val="00BC6FA9"/>
    <w:rsid w:val="00BC723A"/>
    <w:rsid w:val="00BC7AF7"/>
    <w:rsid w:val="00BD0588"/>
    <w:rsid w:val="00BD0B4B"/>
    <w:rsid w:val="00BD0D0A"/>
    <w:rsid w:val="00BD279E"/>
    <w:rsid w:val="00BD2920"/>
    <w:rsid w:val="00BD3B55"/>
    <w:rsid w:val="00BD4817"/>
    <w:rsid w:val="00BD572E"/>
    <w:rsid w:val="00BD5F94"/>
    <w:rsid w:val="00BD6BF7"/>
    <w:rsid w:val="00BD72E6"/>
    <w:rsid w:val="00BE01AE"/>
    <w:rsid w:val="00BE09AD"/>
    <w:rsid w:val="00BE1BE7"/>
    <w:rsid w:val="00BE1F22"/>
    <w:rsid w:val="00BE3F61"/>
    <w:rsid w:val="00BE4206"/>
    <w:rsid w:val="00BE439E"/>
    <w:rsid w:val="00BE4408"/>
    <w:rsid w:val="00BE45B6"/>
    <w:rsid w:val="00BE4C88"/>
    <w:rsid w:val="00BE54A9"/>
    <w:rsid w:val="00BE557F"/>
    <w:rsid w:val="00BE5DB3"/>
    <w:rsid w:val="00BE6363"/>
    <w:rsid w:val="00BE6F5D"/>
    <w:rsid w:val="00BE7276"/>
    <w:rsid w:val="00BE7FE1"/>
    <w:rsid w:val="00BF0913"/>
    <w:rsid w:val="00BF1ECB"/>
    <w:rsid w:val="00BF43BF"/>
    <w:rsid w:val="00BF4538"/>
    <w:rsid w:val="00BF468E"/>
    <w:rsid w:val="00BF46D6"/>
    <w:rsid w:val="00BF4FFD"/>
    <w:rsid w:val="00BF5421"/>
    <w:rsid w:val="00BF74AB"/>
    <w:rsid w:val="00BF762F"/>
    <w:rsid w:val="00BF7D70"/>
    <w:rsid w:val="00C008F7"/>
    <w:rsid w:val="00C00E33"/>
    <w:rsid w:val="00C010D8"/>
    <w:rsid w:val="00C0193C"/>
    <w:rsid w:val="00C01C76"/>
    <w:rsid w:val="00C024D3"/>
    <w:rsid w:val="00C029B6"/>
    <w:rsid w:val="00C03431"/>
    <w:rsid w:val="00C03728"/>
    <w:rsid w:val="00C0413D"/>
    <w:rsid w:val="00C04470"/>
    <w:rsid w:val="00C07440"/>
    <w:rsid w:val="00C105F6"/>
    <w:rsid w:val="00C11929"/>
    <w:rsid w:val="00C11B04"/>
    <w:rsid w:val="00C122A6"/>
    <w:rsid w:val="00C124D3"/>
    <w:rsid w:val="00C132F1"/>
    <w:rsid w:val="00C14561"/>
    <w:rsid w:val="00C14F1A"/>
    <w:rsid w:val="00C156C3"/>
    <w:rsid w:val="00C1573C"/>
    <w:rsid w:val="00C15BC3"/>
    <w:rsid w:val="00C16602"/>
    <w:rsid w:val="00C16F3F"/>
    <w:rsid w:val="00C17342"/>
    <w:rsid w:val="00C17414"/>
    <w:rsid w:val="00C207A1"/>
    <w:rsid w:val="00C2151D"/>
    <w:rsid w:val="00C22421"/>
    <w:rsid w:val="00C232E0"/>
    <w:rsid w:val="00C23B1B"/>
    <w:rsid w:val="00C23D48"/>
    <w:rsid w:val="00C23F1D"/>
    <w:rsid w:val="00C24256"/>
    <w:rsid w:val="00C260F8"/>
    <w:rsid w:val="00C26B4D"/>
    <w:rsid w:val="00C26CF7"/>
    <w:rsid w:val="00C3130B"/>
    <w:rsid w:val="00C31373"/>
    <w:rsid w:val="00C324F0"/>
    <w:rsid w:val="00C33D98"/>
    <w:rsid w:val="00C34414"/>
    <w:rsid w:val="00C3484C"/>
    <w:rsid w:val="00C35169"/>
    <w:rsid w:val="00C351C5"/>
    <w:rsid w:val="00C358EA"/>
    <w:rsid w:val="00C364E8"/>
    <w:rsid w:val="00C3797F"/>
    <w:rsid w:val="00C4095B"/>
    <w:rsid w:val="00C43213"/>
    <w:rsid w:val="00C4327F"/>
    <w:rsid w:val="00C43524"/>
    <w:rsid w:val="00C435DD"/>
    <w:rsid w:val="00C4487D"/>
    <w:rsid w:val="00C45620"/>
    <w:rsid w:val="00C45DD8"/>
    <w:rsid w:val="00C46353"/>
    <w:rsid w:val="00C464BA"/>
    <w:rsid w:val="00C47611"/>
    <w:rsid w:val="00C4795F"/>
    <w:rsid w:val="00C47D72"/>
    <w:rsid w:val="00C50D71"/>
    <w:rsid w:val="00C51512"/>
    <w:rsid w:val="00C51FD2"/>
    <w:rsid w:val="00C527F9"/>
    <w:rsid w:val="00C53926"/>
    <w:rsid w:val="00C53D1C"/>
    <w:rsid w:val="00C54CEE"/>
    <w:rsid w:val="00C55599"/>
    <w:rsid w:val="00C56BBA"/>
    <w:rsid w:val="00C57D7E"/>
    <w:rsid w:val="00C6056C"/>
    <w:rsid w:val="00C611EE"/>
    <w:rsid w:val="00C61929"/>
    <w:rsid w:val="00C62214"/>
    <w:rsid w:val="00C6256F"/>
    <w:rsid w:val="00C6329E"/>
    <w:rsid w:val="00C63E1C"/>
    <w:rsid w:val="00C6467B"/>
    <w:rsid w:val="00C647D8"/>
    <w:rsid w:val="00C648B6"/>
    <w:rsid w:val="00C64A89"/>
    <w:rsid w:val="00C64BF0"/>
    <w:rsid w:val="00C66474"/>
    <w:rsid w:val="00C66A65"/>
    <w:rsid w:val="00C67E80"/>
    <w:rsid w:val="00C706F4"/>
    <w:rsid w:val="00C71E26"/>
    <w:rsid w:val="00C72606"/>
    <w:rsid w:val="00C727E5"/>
    <w:rsid w:val="00C72D0E"/>
    <w:rsid w:val="00C72E21"/>
    <w:rsid w:val="00C73E62"/>
    <w:rsid w:val="00C752FC"/>
    <w:rsid w:val="00C75503"/>
    <w:rsid w:val="00C75A7D"/>
    <w:rsid w:val="00C8055A"/>
    <w:rsid w:val="00C806B2"/>
    <w:rsid w:val="00C807D9"/>
    <w:rsid w:val="00C80B25"/>
    <w:rsid w:val="00C80D21"/>
    <w:rsid w:val="00C813A9"/>
    <w:rsid w:val="00C81FE2"/>
    <w:rsid w:val="00C82BD2"/>
    <w:rsid w:val="00C83D8F"/>
    <w:rsid w:val="00C83F86"/>
    <w:rsid w:val="00C8439A"/>
    <w:rsid w:val="00C84419"/>
    <w:rsid w:val="00C8494C"/>
    <w:rsid w:val="00C84D2D"/>
    <w:rsid w:val="00C84E52"/>
    <w:rsid w:val="00C850AC"/>
    <w:rsid w:val="00C85FFA"/>
    <w:rsid w:val="00C864DC"/>
    <w:rsid w:val="00C90998"/>
    <w:rsid w:val="00C91DC3"/>
    <w:rsid w:val="00C91F69"/>
    <w:rsid w:val="00C92051"/>
    <w:rsid w:val="00C927FE"/>
    <w:rsid w:val="00C93E8C"/>
    <w:rsid w:val="00C95B0F"/>
    <w:rsid w:val="00C96127"/>
    <w:rsid w:val="00C963F2"/>
    <w:rsid w:val="00C978AF"/>
    <w:rsid w:val="00CA0015"/>
    <w:rsid w:val="00CA03E3"/>
    <w:rsid w:val="00CA169D"/>
    <w:rsid w:val="00CA1747"/>
    <w:rsid w:val="00CA1C11"/>
    <w:rsid w:val="00CA2207"/>
    <w:rsid w:val="00CA30F7"/>
    <w:rsid w:val="00CA4510"/>
    <w:rsid w:val="00CA4AB2"/>
    <w:rsid w:val="00CA5671"/>
    <w:rsid w:val="00CA5B8D"/>
    <w:rsid w:val="00CA5DD1"/>
    <w:rsid w:val="00CA5EDB"/>
    <w:rsid w:val="00CA770E"/>
    <w:rsid w:val="00CA79AB"/>
    <w:rsid w:val="00CA7F13"/>
    <w:rsid w:val="00CB0129"/>
    <w:rsid w:val="00CB0901"/>
    <w:rsid w:val="00CB0ADE"/>
    <w:rsid w:val="00CB30E6"/>
    <w:rsid w:val="00CB3CB1"/>
    <w:rsid w:val="00CB41AB"/>
    <w:rsid w:val="00CB478D"/>
    <w:rsid w:val="00CB4C1E"/>
    <w:rsid w:val="00CB5290"/>
    <w:rsid w:val="00CB571D"/>
    <w:rsid w:val="00CB57BB"/>
    <w:rsid w:val="00CB68EF"/>
    <w:rsid w:val="00CB71A2"/>
    <w:rsid w:val="00CB759C"/>
    <w:rsid w:val="00CB79A4"/>
    <w:rsid w:val="00CC0A8D"/>
    <w:rsid w:val="00CC16CF"/>
    <w:rsid w:val="00CC2B03"/>
    <w:rsid w:val="00CC3419"/>
    <w:rsid w:val="00CC3A77"/>
    <w:rsid w:val="00CC43F3"/>
    <w:rsid w:val="00CC49B7"/>
    <w:rsid w:val="00CC518E"/>
    <w:rsid w:val="00CC73F0"/>
    <w:rsid w:val="00CC74C3"/>
    <w:rsid w:val="00CC7693"/>
    <w:rsid w:val="00CD043A"/>
    <w:rsid w:val="00CD3548"/>
    <w:rsid w:val="00CD4190"/>
    <w:rsid w:val="00CD435C"/>
    <w:rsid w:val="00CD43C8"/>
    <w:rsid w:val="00CD4898"/>
    <w:rsid w:val="00CD686F"/>
    <w:rsid w:val="00CE0D95"/>
    <w:rsid w:val="00CE0DB0"/>
    <w:rsid w:val="00CE1B2C"/>
    <w:rsid w:val="00CE1D85"/>
    <w:rsid w:val="00CE2264"/>
    <w:rsid w:val="00CE3A99"/>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B8F"/>
    <w:rsid w:val="00CF3CF0"/>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5"/>
    <w:rsid w:val="00D10B0C"/>
    <w:rsid w:val="00D11611"/>
    <w:rsid w:val="00D124DA"/>
    <w:rsid w:val="00D12E0F"/>
    <w:rsid w:val="00D132BC"/>
    <w:rsid w:val="00D14B02"/>
    <w:rsid w:val="00D150B0"/>
    <w:rsid w:val="00D15272"/>
    <w:rsid w:val="00D152D6"/>
    <w:rsid w:val="00D15ED6"/>
    <w:rsid w:val="00D161B8"/>
    <w:rsid w:val="00D17209"/>
    <w:rsid w:val="00D17258"/>
    <w:rsid w:val="00D20BBD"/>
    <w:rsid w:val="00D20DD6"/>
    <w:rsid w:val="00D219A5"/>
    <w:rsid w:val="00D21F8D"/>
    <w:rsid w:val="00D22464"/>
    <w:rsid w:val="00D23CDE"/>
    <w:rsid w:val="00D24191"/>
    <w:rsid w:val="00D26DDD"/>
    <w:rsid w:val="00D26E4A"/>
    <w:rsid w:val="00D26FCF"/>
    <w:rsid w:val="00D2701E"/>
    <w:rsid w:val="00D27B1C"/>
    <w:rsid w:val="00D27C21"/>
    <w:rsid w:val="00D27FAB"/>
    <w:rsid w:val="00D30487"/>
    <w:rsid w:val="00D30F7E"/>
    <w:rsid w:val="00D320A2"/>
    <w:rsid w:val="00D32414"/>
    <w:rsid w:val="00D326C7"/>
    <w:rsid w:val="00D32DD8"/>
    <w:rsid w:val="00D32F51"/>
    <w:rsid w:val="00D33205"/>
    <w:rsid w:val="00D3345B"/>
    <w:rsid w:val="00D33481"/>
    <w:rsid w:val="00D33531"/>
    <w:rsid w:val="00D33F62"/>
    <w:rsid w:val="00D359EB"/>
    <w:rsid w:val="00D35A18"/>
    <w:rsid w:val="00D35EBD"/>
    <w:rsid w:val="00D362DB"/>
    <w:rsid w:val="00D36D97"/>
    <w:rsid w:val="00D371A7"/>
    <w:rsid w:val="00D37A8C"/>
    <w:rsid w:val="00D4097A"/>
    <w:rsid w:val="00D411B6"/>
    <w:rsid w:val="00D412A9"/>
    <w:rsid w:val="00D433D6"/>
    <w:rsid w:val="00D4485C"/>
    <w:rsid w:val="00D44E21"/>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CAF"/>
    <w:rsid w:val="00D56D2A"/>
    <w:rsid w:val="00D57126"/>
    <w:rsid w:val="00D571F0"/>
    <w:rsid w:val="00D57531"/>
    <w:rsid w:val="00D576B7"/>
    <w:rsid w:val="00D601DB"/>
    <w:rsid w:val="00D60E8B"/>
    <w:rsid w:val="00D612BC"/>
    <w:rsid w:val="00D61B60"/>
    <w:rsid w:val="00D61D87"/>
    <w:rsid w:val="00D627D0"/>
    <w:rsid w:val="00D62C0F"/>
    <w:rsid w:val="00D65B37"/>
    <w:rsid w:val="00D65BF2"/>
    <w:rsid w:val="00D65E4E"/>
    <w:rsid w:val="00D65EBA"/>
    <w:rsid w:val="00D71259"/>
    <w:rsid w:val="00D7354F"/>
    <w:rsid w:val="00D7435F"/>
    <w:rsid w:val="00D74CCE"/>
    <w:rsid w:val="00D7528A"/>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4D58"/>
    <w:rsid w:val="00D85304"/>
    <w:rsid w:val="00D85713"/>
    <w:rsid w:val="00D85759"/>
    <w:rsid w:val="00D86538"/>
    <w:rsid w:val="00D873FE"/>
    <w:rsid w:val="00D875CB"/>
    <w:rsid w:val="00D879FD"/>
    <w:rsid w:val="00D91F8B"/>
    <w:rsid w:val="00D93027"/>
    <w:rsid w:val="00D93180"/>
    <w:rsid w:val="00D95324"/>
    <w:rsid w:val="00D9650F"/>
    <w:rsid w:val="00D970D2"/>
    <w:rsid w:val="00D976EB"/>
    <w:rsid w:val="00DA0948"/>
    <w:rsid w:val="00DA0A4E"/>
    <w:rsid w:val="00DA0F94"/>
    <w:rsid w:val="00DA0FDD"/>
    <w:rsid w:val="00DA10C9"/>
    <w:rsid w:val="00DA1AF1"/>
    <w:rsid w:val="00DA2289"/>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C1B3F"/>
    <w:rsid w:val="00DC3470"/>
    <w:rsid w:val="00DC3D92"/>
    <w:rsid w:val="00DC5332"/>
    <w:rsid w:val="00DC567F"/>
    <w:rsid w:val="00DC59F5"/>
    <w:rsid w:val="00DC5E2F"/>
    <w:rsid w:val="00DC6663"/>
    <w:rsid w:val="00DC6FEB"/>
    <w:rsid w:val="00DC769E"/>
    <w:rsid w:val="00DC77FB"/>
    <w:rsid w:val="00DC7A3F"/>
    <w:rsid w:val="00DD2073"/>
    <w:rsid w:val="00DD2498"/>
    <w:rsid w:val="00DD322C"/>
    <w:rsid w:val="00DD3E3D"/>
    <w:rsid w:val="00DD4F48"/>
    <w:rsid w:val="00DD51F0"/>
    <w:rsid w:val="00DD56AA"/>
    <w:rsid w:val="00DD5CF9"/>
    <w:rsid w:val="00DD66E7"/>
    <w:rsid w:val="00DD6FDA"/>
    <w:rsid w:val="00DD7950"/>
    <w:rsid w:val="00DE1323"/>
    <w:rsid w:val="00DE134D"/>
    <w:rsid w:val="00DE1C00"/>
    <w:rsid w:val="00DE26E4"/>
    <w:rsid w:val="00DE3538"/>
    <w:rsid w:val="00DE3C28"/>
    <w:rsid w:val="00DE4085"/>
    <w:rsid w:val="00DE5B89"/>
    <w:rsid w:val="00DE65EA"/>
    <w:rsid w:val="00DE6C1D"/>
    <w:rsid w:val="00DE7B31"/>
    <w:rsid w:val="00DE7F8F"/>
    <w:rsid w:val="00DF11C4"/>
    <w:rsid w:val="00DF1625"/>
    <w:rsid w:val="00DF19A1"/>
    <w:rsid w:val="00DF1EF7"/>
    <w:rsid w:val="00DF5182"/>
    <w:rsid w:val="00DF6066"/>
    <w:rsid w:val="00DF68A6"/>
    <w:rsid w:val="00E0011E"/>
    <w:rsid w:val="00E011CC"/>
    <w:rsid w:val="00E01503"/>
    <w:rsid w:val="00E020C1"/>
    <w:rsid w:val="00E02F60"/>
    <w:rsid w:val="00E038A0"/>
    <w:rsid w:val="00E038DA"/>
    <w:rsid w:val="00E040F0"/>
    <w:rsid w:val="00E04193"/>
    <w:rsid w:val="00E04589"/>
    <w:rsid w:val="00E045AE"/>
    <w:rsid w:val="00E046C2"/>
    <w:rsid w:val="00E04FA9"/>
    <w:rsid w:val="00E05490"/>
    <w:rsid w:val="00E05F32"/>
    <w:rsid w:val="00E06E9D"/>
    <w:rsid w:val="00E070E6"/>
    <w:rsid w:val="00E10031"/>
    <w:rsid w:val="00E10BB7"/>
    <w:rsid w:val="00E12FC6"/>
    <w:rsid w:val="00E15826"/>
    <w:rsid w:val="00E15A77"/>
    <w:rsid w:val="00E161F1"/>
    <w:rsid w:val="00E17B5D"/>
    <w:rsid w:val="00E20011"/>
    <w:rsid w:val="00E2073B"/>
    <w:rsid w:val="00E20748"/>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2B"/>
    <w:rsid w:val="00E35BF1"/>
    <w:rsid w:val="00E36717"/>
    <w:rsid w:val="00E36A86"/>
    <w:rsid w:val="00E410D5"/>
    <w:rsid w:val="00E41156"/>
    <w:rsid w:val="00E41620"/>
    <w:rsid w:val="00E4239E"/>
    <w:rsid w:val="00E424A6"/>
    <w:rsid w:val="00E42FEB"/>
    <w:rsid w:val="00E430BF"/>
    <w:rsid w:val="00E43CEB"/>
    <w:rsid w:val="00E44798"/>
    <w:rsid w:val="00E449ED"/>
    <w:rsid w:val="00E44D86"/>
    <w:rsid w:val="00E45007"/>
    <w:rsid w:val="00E45ACA"/>
    <w:rsid w:val="00E45C7F"/>
    <w:rsid w:val="00E46422"/>
    <w:rsid w:val="00E46DBA"/>
    <w:rsid w:val="00E51117"/>
    <w:rsid w:val="00E51EEA"/>
    <w:rsid w:val="00E520F5"/>
    <w:rsid w:val="00E5348C"/>
    <w:rsid w:val="00E54297"/>
    <w:rsid w:val="00E54B2C"/>
    <w:rsid w:val="00E5510F"/>
    <w:rsid w:val="00E56408"/>
    <w:rsid w:val="00E575FF"/>
    <w:rsid w:val="00E6008B"/>
    <w:rsid w:val="00E6021D"/>
    <w:rsid w:val="00E6044F"/>
    <w:rsid w:val="00E60526"/>
    <w:rsid w:val="00E61E2C"/>
    <w:rsid w:val="00E6289E"/>
    <w:rsid w:val="00E6367A"/>
    <w:rsid w:val="00E63C8D"/>
    <w:rsid w:val="00E64284"/>
    <w:rsid w:val="00E64337"/>
    <w:rsid w:val="00E656BF"/>
    <w:rsid w:val="00E65F37"/>
    <w:rsid w:val="00E66866"/>
    <w:rsid w:val="00E66A48"/>
    <w:rsid w:val="00E66ADD"/>
    <w:rsid w:val="00E674AE"/>
    <w:rsid w:val="00E67502"/>
    <w:rsid w:val="00E67BA7"/>
    <w:rsid w:val="00E700E1"/>
    <w:rsid w:val="00E714E1"/>
    <w:rsid w:val="00E71CEE"/>
    <w:rsid w:val="00E734B4"/>
    <w:rsid w:val="00E7365C"/>
    <w:rsid w:val="00E73950"/>
    <w:rsid w:val="00E73B1B"/>
    <w:rsid w:val="00E74033"/>
    <w:rsid w:val="00E74264"/>
    <w:rsid w:val="00E749B7"/>
    <w:rsid w:val="00E74BF6"/>
    <w:rsid w:val="00E7522C"/>
    <w:rsid w:val="00E7544B"/>
    <w:rsid w:val="00E765B7"/>
    <w:rsid w:val="00E76764"/>
    <w:rsid w:val="00E76A62"/>
    <w:rsid w:val="00E76EDE"/>
    <w:rsid w:val="00E76F31"/>
    <w:rsid w:val="00E778F4"/>
    <w:rsid w:val="00E77EEE"/>
    <w:rsid w:val="00E801FF"/>
    <w:rsid w:val="00E805B6"/>
    <w:rsid w:val="00E81D32"/>
    <w:rsid w:val="00E84171"/>
    <w:rsid w:val="00E85A49"/>
    <w:rsid w:val="00E90BD1"/>
    <w:rsid w:val="00E90E72"/>
    <w:rsid w:val="00E90F91"/>
    <w:rsid w:val="00E90FD0"/>
    <w:rsid w:val="00E92272"/>
    <w:rsid w:val="00E92BAA"/>
    <w:rsid w:val="00E93241"/>
    <w:rsid w:val="00E93CA2"/>
    <w:rsid w:val="00E9479B"/>
    <w:rsid w:val="00E94D7F"/>
    <w:rsid w:val="00E95E47"/>
    <w:rsid w:val="00E968EF"/>
    <w:rsid w:val="00E969ED"/>
    <w:rsid w:val="00E96D9C"/>
    <w:rsid w:val="00E96E6C"/>
    <w:rsid w:val="00E9746B"/>
    <w:rsid w:val="00E97AB0"/>
    <w:rsid w:val="00EA059F"/>
    <w:rsid w:val="00EA06E9"/>
    <w:rsid w:val="00EA150B"/>
    <w:rsid w:val="00EA1765"/>
    <w:rsid w:val="00EA3E33"/>
    <w:rsid w:val="00EA3FD0"/>
    <w:rsid w:val="00EA40DF"/>
    <w:rsid w:val="00EA4D31"/>
    <w:rsid w:val="00EA58C8"/>
    <w:rsid w:val="00EA5BE9"/>
    <w:rsid w:val="00EA625E"/>
    <w:rsid w:val="00EA6655"/>
    <w:rsid w:val="00EA66F6"/>
    <w:rsid w:val="00EA68B2"/>
    <w:rsid w:val="00EA7474"/>
    <w:rsid w:val="00EA7727"/>
    <w:rsid w:val="00EA7FA5"/>
    <w:rsid w:val="00EB07BB"/>
    <w:rsid w:val="00EB0B3D"/>
    <w:rsid w:val="00EB25F3"/>
    <w:rsid w:val="00EB2AE8"/>
    <w:rsid w:val="00EB35E7"/>
    <w:rsid w:val="00EB36BA"/>
    <w:rsid w:val="00EB395D"/>
    <w:rsid w:val="00EB42B2"/>
    <w:rsid w:val="00EB4473"/>
    <w:rsid w:val="00EB487B"/>
    <w:rsid w:val="00EB5989"/>
    <w:rsid w:val="00EB5F02"/>
    <w:rsid w:val="00EB602D"/>
    <w:rsid w:val="00EB6064"/>
    <w:rsid w:val="00EB6314"/>
    <w:rsid w:val="00EB6684"/>
    <w:rsid w:val="00EB6702"/>
    <w:rsid w:val="00EB6E54"/>
    <w:rsid w:val="00EC0ACB"/>
    <w:rsid w:val="00EC0C4F"/>
    <w:rsid w:val="00EC20BC"/>
    <w:rsid w:val="00EC22F7"/>
    <w:rsid w:val="00EC2345"/>
    <w:rsid w:val="00EC2CDE"/>
    <w:rsid w:val="00EC49B0"/>
    <w:rsid w:val="00EC6281"/>
    <w:rsid w:val="00EC68F3"/>
    <w:rsid w:val="00EC7188"/>
    <w:rsid w:val="00EC759E"/>
    <w:rsid w:val="00EC7897"/>
    <w:rsid w:val="00ED01B4"/>
    <w:rsid w:val="00ED0338"/>
    <w:rsid w:val="00ED0BF3"/>
    <w:rsid w:val="00ED0DE3"/>
    <w:rsid w:val="00ED1142"/>
    <w:rsid w:val="00ED1170"/>
    <w:rsid w:val="00ED1461"/>
    <w:rsid w:val="00ED2462"/>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24E"/>
    <w:rsid w:val="00EF1E0E"/>
    <w:rsid w:val="00EF1E9F"/>
    <w:rsid w:val="00EF2159"/>
    <w:rsid w:val="00EF24C7"/>
    <w:rsid w:val="00EF273B"/>
    <w:rsid w:val="00EF2954"/>
    <w:rsid w:val="00EF2B43"/>
    <w:rsid w:val="00EF2D3C"/>
    <w:rsid w:val="00EF30BD"/>
    <w:rsid w:val="00EF352E"/>
    <w:rsid w:val="00EF3662"/>
    <w:rsid w:val="00EF4630"/>
    <w:rsid w:val="00EF4B92"/>
    <w:rsid w:val="00EF4BBA"/>
    <w:rsid w:val="00EF602E"/>
    <w:rsid w:val="00EF6526"/>
    <w:rsid w:val="00EF6DF2"/>
    <w:rsid w:val="00EF7868"/>
    <w:rsid w:val="00F00C96"/>
    <w:rsid w:val="00F01A87"/>
    <w:rsid w:val="00F01D1E"/>
    <w:rsid w:val="00F02279"/>
    <w:rsid w:val="00F022D6"/>
    <w:rsid w:val="00F025FC"/>
    <w:rsid w:val="00F02DBC"/>
    <w:rsid w:val="00F03B10"/>
    <w:rsid w:val="00F049C4"/>
    <w:rsid w:val="00F04FC3"/>
    <w:rsid w:val="00F05954"/>
    <w:rsid w:val="00F06F30"/>
    <w:rsid w:val="00F07CA4"/>
    <w:rsid w:val="00F11200"/>
    <w:rsid w:val="00F11794"/>
    <w:rsid w:val="00F11AC7"/>
    <w:rsid w:val="00F11D9C"/>
    <w:rsid w:val="00F124AB"/>
    <w:rsid w:val="00F125C4"/>
    <w:rsid w:val="00F130E4"/>
    <w:rsid w:val="00F131EC"/>
    <w:rsid w:val="00F1389B"/>
    <w:rsid w:val="00F138E3"/>
    <w:rsid w:val="00F13F03"/>
    <w:rsid w:val="00F13FFF"/>
    <w:rsid w:val="00F141E2"/>
    <w:rsid w:val="00F14C3E"/>
    <w:rsid w:val="00F154A2"/>
    <w:rsid w:val="00F15F72"/>
    <w:rsid w:val="00F16EF4"/>
    <w:rsid w:val="00F1738A"/>
    <w:rsid w:val="00F20B78"/>
    <w:rsid w:val="00F20CF5"/>
    <w:rsid w:val="00F20DA5"/>
    <w:rsid w:val="00F20F75"/>
    <w:rsid w:val="00F2119B"/>
    <w:rsid w:val="00F213D0"/>
    <w:rsid w:val="00F21C25"/>
    <w:rsid w:val="00F23100"/>
    <w:rsid w:val="00F2360A"/>
    <w:rsid w:val="00F23A51"/>
    <w:rsid w:val="00F24229"/>
    <w:rsid w:val="00F242D7"/>
    <w:rsid w:val="00F242DE"/>
    <w:rsid w:val="00F24327"/>
    <w:rsid w:val="00F24A51"/>
    <w:rsid w:val="00F24E9E"/>
    <w:rsid w:val="00F25B39"/>
    <w:rsid w:val="00F26162"/>
    <w:rsid w:val="00F263B3"/>
    <w:rsid w:val="00F2770D"/>
    <w:rsid w:val="00F27778"/>
    <w:rsid w:val="00F31F23"/>
    <w:rsid w:val="00F339E3"/>
    <w:rsid w:val="00F33DE3"/>
    <w:rsid w:val="00F36E1F"/>
    <w:rsid w:val="00F377C0"/>
    <w:rsid w:val="00F37F2C"/>
    <w:rsid w:val="00F403A5"/>
    <w:rsid w:val="00F406AC"/>
    <w:rsid w:val="00F409D4"/>
    <w:rsid w:val="00F40D4D"/>
    <w:rsid w:val="00F40F49"/>
    <w:rsid w:val="00F4140F"/>
    <w:rsid w:val="00F42BBA"/>
    <w:rsid w:val="00F4395E"/>
    <w:rsid w:val="00F449C0"/>
    <w:rsid w:val="00F4502D"/>
    <w:rsid w:val="00F4506C"/>
    <w:rsid w:val="00F45B4D"/>
    <w:rsid w:val="00F45B8B"/>
    <w:rsid w:val="00F469F2"/>
    <w:rsid w:val="00F46CB0"/>
    <w:rsid w:val="00F46EFF"/>
    <w:rsid w:val="00F51B3A"/>
    <w:rsid w:val="00F5285F"/>
    <w:rsid w:val="00F53525"/>
    <w:rsid w:val="00F546F2"/>
    <w:rsid w:val="00F5526F"/>
    <w:rsid w:val="00F55654"/>
    <w:rsid w:val="00F556B0"/>
    <w:rsid w:val="00F562EA"/>
    <w:rsid w:val="00F5653D"/>
    <w:rsid w:val="00F575A4"/>
    <w:rsid w:val="00F60675"/>
    <w:rsid w:val="00F607C7"/>
    <w:rsid w:val="00F60A05"/>
    <w:rsid w:val="00F60C5F"/>
    <w:rsid w:val="00F61898"/>
    <w:rsid w:val="00F61A9D"/>
    <w:rsid w:val="00F61D2D"/>
    <w:rsid w:val="00F61D7A"/>
    <w:rsid w:val="00F62DDD"/>
    <w:rsid w:val="00F63223"/>
    <w:rsid w:val="00F63C29"/>
    <w:rsid w:val="00F64BF8"/>
    <w:rsid w:val="00F64DF9"/>
    <w:rsid w:val="00F658E7"/>
    <w:rsid w:val="00F675AC"/>
    <w:rsid w:val="00F676CB"/>
    <w:rsid w:val="00F67946"/>
    <w:rsid w:val="00F6799D"/>
    <w:rsid w:val="00F67CD4"/>
    <w:rsid w:val="00F7009A"/>
    <w:rsid w:val="00F70248"/>
    <w:rsid w:val="00F70A3D"/>
    <w:rsid w:val="00F70E55"/>
    <w:rsid w:val="00F7199D"/>
    <w:rsid w:val="00F73CAB"/>
    <w:rsid w:val="00F74020"/>
    <w:rsid w:val="00F743B3"/>
    <w:rsid w:val="00F7451F"/>
    <w:rsid w:val="00F7467F"/>
    <w:rsid w:val="00F74984"/>
    <w:rsid w:val="00F7548C"/>
    <w:rsid w:val="00F7609B"/>
    <w:rsid w:val="00F76331"/>
    <w:rsid w:val="00F8049A"/>
    <w:rsid w:val="00F825AC"/>
    <w:rsid w:val="00F82623"/>
    <w:rsid w:val="00F833F1"/>
    <w:rsid w:val="00F839B3"/>
    <w:rsid w:val="00F83B76"/>
    <w:rsid w:val="00F8462A"/>
    <w:rsid w:val="00F85624"/>
    <w:rsid w:val="00F85DFC"/>
    <w:rsid w:val="00F85F62"/>
    <w:rsid w:val="00F86162"/>
    <w:rsid w:val="00F863F9"/>
    <w:rsid w:val="00F86789"/>
    <w:rsid w:val="00F86ED5"/>
    <w:rsid w:val="00F871C2"/>
    <w:rsid w:val="00F87473"/>
    <w:rsid w:val="00F914CF"/>
    <w:rsid w:val="00F9269C"/>
    <w:rsid w:val="00F9294C"/>
    <w:rsid w:val="00F930CD"/>
    <w:rsid w:val="00F932ED"/>
    <w:rsid w:val="00F9448B"/>
    <w:rsid w:val="00F954E8"/>
    <w:rsid w:val="00F95FDF"/>
    <w:rsid w:val="00F96621"/>
    <w:rsid w:val="00F97D3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06"/>
    <w:rsid w:val="00FB068C"/>
    <w:rsid w:val="00FB12F4"/>
    <w:rsid w:val="00FB1530"/>
    <w:rsid w:val="00FB1C56"/>
    <w:rsid w:val="00FB1CB4"/>
    <w:rsid w:val="00FB2900"/>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C6EB2"/>
    <w:rsid w:val="00FD06E3"/>
    <w:rsid w:val="00FD0747"/>
    <w:rsid w:val="00FD1148"/>
    <w:rsid w:val="00FD26FA"/>
    <w:rsid w:val="00FD2748"/>
    <w:rsid w:val="00FD2843"/>
    <w:rsid w:val="00FD2B51"/>
    <w:rsid w:val="00FD4DA5"/>
    <w:rsid w:val="00FD4DBF"/>
    <w:rsid w:val="00FD57B8"/>
    <w:rsid w:val="00FD7291"/>
    <w:rsid w:val="00FD7772"/>
    <w:rsid w:val="00FE0B7B"/>
    <w:rsid w:val="00FE1316"/>
    <w:rsid w:val="00FE20B2"/>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0803525">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numner.am/hy/page/ughecuycner_dzernarkne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website/images/original/e97e36cf.docx" TargetMode="External"/><Relationship Id="rId17" Type="http://schemas.openxmlformats.org/officeDocument/2006/relationships/hyperlink" Target="https://ru.wikipedia.org/wiki/Standard_%26_Poor%E2%80%99s"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9D3E-F1F8-43E5-85A6-E0109376D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21943</Words>
  <Characters>125077</Characters>
  <Application>Microsoft Office Word</Application>
  <DocSecurity>0</DocSecurity>
  <Lines>1042</Lines>
  <Paragraphs>293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146727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https:/mul2-minfin.gov.am/tasks/478235/oneclick/Ashxatanq_elektronayin.docx?token=d28c14b57b32b2dd62fbacd26fb57931</cp:keywords>
  <cp:lastModifiedBy>user04</cp:lastModifiedBy>
  <cp:revision>91</cp:revision>
  <cp:lastPrinted>2022-07-03T20:27:00Z</cp:lastPrinted>
  <dcterms:created xsi:type="dcterms:W3CDTF">2022-11-04T00:44:00Z</dcterms:created>
  <dcterms:modified xsi:type="dcterms:W3CDTF">2022-11-04T01:29:00Z</dcterms:modified>
</cp:coreProperties>
</file>